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docProps/core.xml" ContentType="application/vnd.openxmlformats-package.core-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8"/>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C0744A" w14:paraId="618360AF" w14:textId="77777777">
        <w:trPr>
          <w:trHeight w:hRule="exact" w:val="2948"/>
        </w:trPr>
        <w:tc>
          <w:tcPr>
            <w:tcW w:w="11185" w:type="dxa"/>
          </w:tcPr>
          <w:p w14:paraId="04198156" w14:textId="77777777" w:rsidR="00C0744A" w:rsidRDefault="00000000">
            <w:pPr>
              <w:pStyle w:val="Documenttype"/>
            </w:pPr>
            <w:bookmarkStart w:id="0" w:name="_Hlk60299461"/>
            <w:r>
              <w:t>I</w:t>
            </w:r>
            <w:bookmarkStart w:id="1" w:name="_Ref446317644"/>
            <w:bookmarkEnd w:id="1"/>
            <w:r>
              <w:t>ALA Guideline</w:t>
            </w:r>
          </w:p>
        </w:tc>
      </w:tr>
    </w:tbl>
    <w:p w14:paraId="08210C5E" w14:textId="77777777" w:rsidR="00C0744A" w:rsidRDefault="00C0744A"/>
    <w:bookmarkEnd w:id="0"/>
    <w:p w14:paraId="76E4301C" w14:textId="77777777" w:rsidR="00C0744A" w:rsidRDefault="00C0744A"/>
    <w:p w14:paraId="2B16AAB1" w14:textId="77777777" w:rsidR="00C0744A" w:rsidRDefault="00000000">
      <w:pPr>
        <w:pStyle w:val="Documentnumber"/>
      </w:pPr>
      <w:r>
        <w:t xml:space="preserve">Gnnnn </w:t>
      </w:r>
    </w:p>
    <w:p w14:paraId="1F9F2058" w14:textId="77777777" w:rsidR="00C0744A" w:rsidRDefault="00C0744A">
      <w:pPr>
        <w:pStyle w:val="Documentname"/>
      </w:pPr>
    </w:p>
    <w:p w14:paraId="36A893DB" w14:textId="77777777" w:rsidR="00C0744A" w:rsidRDefault="00C0744A">
      <w:pPr>
        <w:pStyle w:val="Documentname"/>
      </w:pPr>
    </w:p>
    <w:p w14:paraId="7C3D01C3" w14:textId="77777777" w:rsidR="00C0744A" w:rsidRDefault="00C0744A">
      <w:pPr>
        <w:pStyle w:val="Documentname"/>
      </w:pPr>
    </w:p>
    <w:p w14:paraId="4B798170" w14:textId="77777777" w:rsidR="00C0744A" w:rsidRDefault="00000000">
      <w:pPr>
        <w:pStyle w:val="Documentname"/>
      </w:pPr>
      <w:r>
        <w:t>VTS Language Competency Test (tentative TITLE) or ASSESSING COMPETENCY OF VTS COMMUNICATIONS</w:t>
      </w:r>
    </w:p>
    <w:p w14:paraId="0F67793C" w14:textId="77777777" w:rsidR="00C0744A" w:rsidRDefault="00C0744A"/>
    <w:p w14:paraId="0FA2BA95" w14:textId="77777777" w:rsidR="00C0744A" w:rsidRDefault="00C0744A"/>
    <w:p w14:paraId="70DC9A0D" w14:textId="77777777" w:rsidR="00C0744A" w:rsidRDefault="00C0744A"/>
    <w:p w14:paraId="5A0EE034" w14:textId="77777777" w:rsidR="00C0744A" w:rsidRDefault="00C0744A"/>
    <w:p w14:paraId="07BC11EC" w14:textId="77777777" w:rsidR="00C0744A" w:rsidRDefault="00C0744A"/>
    <w:p w14:paraId="550834D8" w14:textId="77777777" w:rsidR="00C0744A" w:rsidRDefault="00C0744A"/>
    <w:p w14:paraId="36E01F75" w14:textId="77777777" w:rsidR="00C0744A" w:rsidRDefault="00C0744A"/>
    <w:p w14:paraId="4F238EF0" w14:textId="77777777" w:rsidR="00C0744A" w:rsidRDefault="00C0744A"/>
    <w:p w14:paraId="222F7950" w14:textId="77777777" w:rsidR="00C0744A" w:rsidRDefault="00000000">
      <w:pPr>
        <w:pStyle w:val="Editionnumber"/>
      </w:pPr>
      <w:r>
        <w:t>Edition x.x</w:t>
      </w:r>
    </w:p>
    <w:p w14:paraId="124DA9AA" w14:textId="77777777" w:rsidR="00C0744A" w:rsidRDefault="00000000">
      <w:pPr>
        <w:pStyle w:val="Documentdate"/>
      </w:pPr>
      <w:r>
        <w:t>Date (of approval by Council)</w:t>
      </w:r>
    </w:p>
    <w:p w14:paraId="487289B1" w14:textId="77777777" w:rsidR="00C0744A" w:rsidRDefault="00C0744A"/>
    <w:p w14:paraId="6D192836" w14:textId="77777777" w:rsidR="00C0744A" w:rsidRDefault="00000000">
      <w:pPr>
        <w:pStyle w:val="MRN"/>
        <w:sectPr w:rsidR="00C0744A">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567" w:right="1276" w:bottom="2495" w:left="1276" w:header="567" w:footer="758" w:gutter="0"/>
          <w:cols w:space="708"/>
          <w:docGrid w:linePitch="360"/>
        </w:sectPr>
      </w:pPr>
      <w:r>
        <w:t>urn:mrn:iala:pub:gnnnn</w:t>
      </w:r>
    </w:p>
    <w:p w14:paraId="79288272" w14:textId="77777777" w:rsidR="00C0744A" w:rsidRDefault="00000000">
      <w:pPr>
        <w:pStyle w:val="ad"/>
      </w:pPr>
      <w:r>
        <w:lastRenderedPageBreak/>
        <w:t>Revisions to this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C0744A" w14:paraId="415538BE" w14:textId="77777777">
        <w:tc>
          <w:tcPr>
            <w:tcW w:w="1908" w:type="dxa"/>
          </w:tcPr>
          <w:p w14:paraId="22213FBC" w14:textId="77777777" w:rsidR="00C0744A" w:rsidRDefault="00000000">
            <w:pPr>
              <w:pStyle w:val="Documentrevisiontabletitle"/>
            </w:pPr>
            <w:r>
              <w:t>Date</w:t>
            </w:r>
          </w:p>
        </w:tc>
        <w:tc>
          <w:tcPr>
            <w:tcW w:w="6025" w:type="dxa"/>
          </w:tcPr>
          <w:p w14:paraId="7096CD8F" w14:textId="77777777" w:rsidR="00C0744A" w:rsidRDefault="00000000">
            <w:pPr>
              <w:pStyle w:val="Documentrevisiontabletitle"/>
            </w:pPr>
            <w:r>
              <w:t>Details</w:t>
            </w:r>
          </w:p>
        </w:tc>
        <w:tc>
          <w:tcPr>
            <w:tcW w:w="2552" w:type="dxa"/>
          </w:tcPr>
          <w:p w14:paraId="6458E4FA" w14:textId="77777777" w:rsidR="00C0744A" w:rsidRDefault="00000000">
            <w:pPr>
              <w:pStyle w:val="Documentrevisiontabletitle"/>
            </w:pPr>
            <w:r>
              <w:t>Approval</w:t>
            </w:r>
          </w:p>
        </w:tc>
      </w:tr>
      <w:tr w:rsidR="00C0744A" w14:paraId="6A9B926E" w14:textId="77777777">
        <w:trPr>
          <w:trHeight w:val="851"/>
        </w:trPr>
        <w:tc>
          <w:tcPr>
            <w:tcW w:w="1908" w:type="dxa"/>
            <w:vAlign w:val="center"/>
          </w:tcPr>
          <w:p w14:paraId="7D6E9667" w14:textId="77777777" w:rsidR="00C0744A" w:rsidRDefault="00C0744A">
            <w:pPr>
              <w:pStyle w:val="Tabletext"/>
            </w:pPr>
          </w:p>
        </w:tc>
        <w:tc>
          <w:tcPr>
            <w:tcW w:w="6025" w:type="dxa"/>
            <w:vAlign w:val="center"/>
          </w:tcPr>
          <w:p w14:paraId="168CF544" w14:textId="77777777" w:rsidR="00C0744A" w:rsidRDefault="00C0744A">
            <w:pPr>
              <w:pStyle w:val="Tabletext"/>
            </w:pPr>
          </w:p>
        </w:tc>
        <w:tc>
          <w:tcPr>
            <w:tcW w:w="2552" w:type="dxa"/>
            <w:vAlign w:val="center"/>
          </w:tcPr>
          <w:p w14:paraId="38A9F151" w14:textId="77777777" w:rsidR="00C0744A" w:rsidRDefault="00C0744A">
            <w:pPr>
              <w:pStyle w:val="Tabletext"/>
            </w:pPr>
          </w:p>
        </w:tc>
      </w:tr>
      <w:tr w:rsidR="00C0744A" w14:paraId="5AF2FF2D" w14:textId="77777777">
        <w:trPr>
          <w:trHeight w:val="851"/>
        </w:trPr>
        <w:tc>
          <w:tcPr>
            <w:tcW w:w="1908" w:type="dxa"/>
            <w:vAlign w:val="center"/>
          </w:tcPr>
          <w:p w14:paraId="6D4D7647" w14:textId="77777777" w:rsidR="00C0744A" w:rsidRDefault="00C0744A">
            <w:pPr>
              <w:pStyle w:val="Tabletext"/>
            </w:pPr>
          </w:p>
        </w:tc>
        <w:tc>
          <w:tcPr>
            <w:tcW w:w="6025" w:type="dxa"/>
            <w:vAlign w:val="center"/>
          </w:tcPr>
          <w:p w14:paraId="4FBF6659" w14:textId="77777777" w:rsidR="00C0744A" w:rsidRDefault="00C0744A">
            <w:pPr>
              <w:pStyle w:val="Tabletext"/>
            </w:pPr>
          </w:p>
        </w:tc>
        <w:tc>
          <w:tcPr>
            <w:tcW w:w="2552" w:type="dxa"/>
            <w:vAlign w:val="center"/>
          </w:tcPr>
          <w:p w14:paraId="7CC6352D" w14:textId="77777777" w:rsidR="00C0744A" w:rsidRDefault="00C0744A">
            <w:pPr>
              <w:pStyle w:val="Tabletext"/>
            </w:pPr>
          </w:p>
        </w:tc>
      </w:tr>
      <w:tr w:rsidR="00C0744A" w14:paraId="7B1D175E" w14:textId="77777777">
        <w:trPr>
          <w:trHeight w:val="851"/>
        </w:trPr>
        <w:tc>
          <w:tcPr>
            <w:tcW w:w="1908" w:type="dxa"/>
            <w:vAlign w:val="center"/>
          </w:tcPr>
          <w:p w14:paraId="373436B1" w14:textId="77777777" w:rsidR="00C0744A" w:rsidRDefault="00C0744A">
            <w:pPr>
              <w:pStyle w:val="Tabletext"/>
            </w:pPr>
          </w:p>
        </w:tc>
        <w:tc>
          <w:tcPr>
            <w:tcW w:w="6025" w:type="dxa"/>
            <w:vAlign w:val="center"/>
          </w:tcPr>
          <w:p w14:paraId="6922F9DE" w14:textId="77777777" w:rsidR="00C0744A" w:rsidRDefault="00C0744A">
            <w:pPr>
              <w:pStyle w:val="Tabletext"/>
            </w:pPr>
          </w:p>
        </w:tc>
        <w:tc>
          <w:tcPr>
            <w:tcW w:w="2552" w:type="dxa"/>
            <w:vAlign w:val="center"/>
          </w:tcPr>
          <w:p w14:paraId="7DD8A41E" w14:textId="77777777" w:rsidR="00C0744A" w:rsidRDefault="00C0744A">
            <w:pPr>
              <w:pStyle w:val="Tabletext"/>
            </w:pPr>
          </w:p>
        </w:tc>
      </w:tr>
      <w:tr w:rsidR="00C0744A" w14:paraId="1E16BADA" w14:textId="77777777">
        <w:trPr>
          <w:trHeight w:val="851"/>
        </w:trPr>
        <w:tc>
          <w:tcPr>
            <w:tcW w:w="1908" w:type="dxa"/>
            <w:vAlign w:val="center"/>
          </w:tcPr>
          <w:p w14:paraId="261676BF" w14:textId="77777777" w:rsidR="00C0744A" w:rsidRDefault="00C0744A">
            <w:pPr>
              <w:pStyle w:val="Tabletext"/>
            </w:pPr>
          </w:p>
        </w:tc>
        <w:tc>
          <w:tcPr>
            <w:tcW w:w="6025" w:type="dxa"/>
            <w:vAlign w:val="center"/>
          </w:tcPr>
          <w:p w14:paraId="46D65221" w14:textId="77777777" w:rsidR="00C0744A" w:rsidRDefault="00C0744A">
            <w:pPr>
              <w:pStyle w:val="Tabletext"/>
            </w:pPr>
          </w:p>
        </w:tc>
        <w:tc>
          <w:tcPr>
            <w:tcW w:w="2552" w:type="dxa"/>
            <w:vAlign w:val="center"/>
          </w:tcPr>
          <w:p w14:paraId="2719A68A" w14:textId="77777777" w:rsidR="00C0744A" w:rsidRDefault="00C0744A">
            <w:pPr>
              <w:pStyle w:val="Tabletext"/>
            </w:pPr>
          </w:p>
        </w:tc>
      </w:tr>
      <w:tr w:rsidR="00C0744A" w14:paraId="153FA269" w14:textId="77777777">
        <w:trPr>
          <w:trHeight w:val="851"/>
        </w:trPr>
        <w:tc>
          <w:tcPr>
            <w:tcW w:w="1908" w:type="dxa"/>
            <w:vAlign w:val="center"/>
          </w:tcPr>
          <w:p w14:paraId="690AF1F1" w14:textId="77777777" w:rsidR="00C0744A" w:rsidRDefault="00C0744A">
            <w:pPr>
              <w:pStyle w:val="Tabletext"/>
            </w:pPr>
          </w:p>
        </w:tc>
        <w:tc>
          <w:tcPr>
            <w:tcW w:w="6025" w:type="dxa"/>
            <w:vAlign w:val="center"/>
          </w:tcPr>
          <w:p w14:paraId="63F0A5F5" w14:textId="77777777" w:rsidR="00C0744A" w:rsidRDefault="00C0744A">
            <w:pPr>
              <w:pStyle w:val="Tabletext"/>
            </w:pPr>
          </w:p>
        </w:tc>
        <w:tc>
          <w:tcPr>
            <w:tcW w:w="2552" w:type="dxa"/>
            <w:vAlign w:val="center"/>
          </w:tcPr>
          <w:p w14:paraId="221B8810" w14:textId="77777777" w:rsidR="00C0744A" w:rsidRDefault="00C0744A">
            <w:pPr>
              <w:pStyle w:val="Tabletext"/>
            </w:pPr>
          </w:p>
        </w:tc>
      </w:tr>
      <w:tr w:rsidR="00C0744A" w14:paraId="36257B35" w14:textId="77777777">
        <w:trPr>
          <w:trHeight w:val="851"/>
        </w:trPr>
        <w:tc>
          <w:tcPr>
            <w:tcW w:w="1908" w:type="dxa"/>
            <w:vAlign w:val="center"/>
          </w:tcPr>
          <w:p w14:paraId="45464C65" w14:textId="77777777" w:rsidR="00C0744A" w:rsidRDefault="00C0744A">
            <w:pPr>
              <w:pStyle w:val="Tabletext"/>
            </w:pPr>
          </w:p>
        </w:tc>
        <w:tc>
          <w:tcPr>
            <w:tcW w:w="6025" w:type="dxa"/>
            <w:vAlign w:val="center"/>
          </w:tcPr>
          <w:p w14:paraId="34ED85A6" w14:textId="77777777" w:rsidR="00C0744A" w:rsidRDefault="00C0744A">
            <w:pPr>
              <w:pStyle w:val="Tabletext"/>
            </w:pPr>
          </w:p>
        </w:tc>
        <w:tc>
          <w:tcPr>
            <w:tcW w:w="2552" w:type="dxa"/>
            <w:vAlign w:val="center"/>
          </w:tcPr>
          <w:p w14:paraId="172D0BAC" w14:textId="77777777" w:rsidR="00C0744A" w:rsidRDefault="00C0744A">
            <w:pPr>
              <w:pStyle w:val="Tabletext"/>
            </w:pPr>
          </w:p>
        </w:tc>
      </w:tr>
      <w:tr w:rsidR="00C0744A" w14:paraId="593046C1" w14:textId="77777777">
        <w:trPr>
          <w:trHeight w:val="851"/>
        </w:trPr>
        <w:tc>
          <w:tcPr>
            <w:tcW w:w="1908" w:type="dxa"/>
            <w:vAlign w:val="center"/>
          </w:tcPr>
          <w:p w14:paraId="56F48328" w14:textId="77777777" w:rsidR="00C0744A" w:rsidRDefault="00C0744A">
            <w:pPr>
              <w:pStyle w:val="Tabletext"/>
            </w:pPr>
          </w:p>
        </w:tc>
        <w:tc>
          <w:tcPr>
            <w:tcW w:w="6025" w:type="dxa"/>
            <w:vAlign w:val="center"/>
          </w:tcPr>
          <w:p w14:paraId="7D588CBD" w14:textId="77777777" w:rsidR="00C0744A" w:rsidRDefault="00C0744A">
            <w:pPr>
              <w:pStyle w:val="Tabletext"/>
            </w:pPr>
          </w:p>
        </w:tc>
        <w:tc>
          <w:tcPr>
            <w:tcW w:w="2552" w:type="dxa"/>
            <w:vAlign w:val="center"/>
          </w:tcPr>
          <w:p w14:paraId="491C2E7D" w14:textId="77777777" w:rsidR="00C0744A" w:rsidRDefault="00C0744A">
            <w:pPr>
              <w:pStyle w:val="Tabletext"/>
            </w:pPr>
          </w:p>
        </w:tc>
      </w:tr>
    </w:tbl>
    <w:p w14:paraId="2C172FAF" w14:textId="77777777" w:rsidR="00C0744A" w:rsidRDefault="00C0744A"/>
    <w:p w14:paraId="108D10B0" w14:textId="77777777" w:rsidR="00C0744A" w:rsidRDefault="00C0744A">
      <w:pPr>
        <w:pStyle w:val="ad"/>
        <w:sectPr w:rsidR="00C0744A">
          <w:headerReference w:type="even" r:id="rId13"/>
          <w:headerReference w:type="default" r:id="rId14"/>
          <w:footerReference w:type="default" r:id="rId15"/>
          <w:headerReference w:type="first" r:id="rId16"/>
          <w:pgSz w:w="11906" w:h="16838" w:code="9"/>
          <w:pgMar w:top="567" w:right="794" w:bottom="567" w:left="907" w:header="567" w:footer="851" w:gutter="0"/>
          <w:cols w:space="708"/>
          <w:docGrid w:linePitch="360"/>
        </w:sectPr>
      </w:pPr>
    </w:p>
    <w:p w14:paraId="0EC5E7B0" w14:textId="77777777" w:rsidR="00C0744A" w:rsidRDefault="00000000">
      <w:pPr>
        <w:pStyle w:val="10"/>
        <w:rPr>
          <w:color w:val="FF0000"/>
          <w:lang w:eastAsia="ko-KR"/>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Pr>
          <w:color w:val="FF0000"/>
        </w:rPr>
        <w:t>1.</w:t>
      </w:r>
      <w:r>
        <w:rPr>
          <w:b w:val="0"/>
          <w:caps w:val="0"/>
          <w:color w:val="FF0000"/>
          <w:lang w:val="en-AU" w:eastAsia="en-AU"/>
        </w:rPr>
        <w:tab/>
      </w:r>
      <w:r>
        <w:rPr>
          <w:color w:val="FF0000"/>
        </w:rPr>
        <w:t>IntroDUCTION</w:t>
      </w:r>
      <w:r>
        <w:rPr>
          <w:color w:val="FF0000"/>
        </w:rPr>
        <w:tab/>
      </w:r>
      <w:r>
        <w:rPr>
          <w:color w:val="FF0000"/>
        </w:rPr>
        <w:fldChar w:fldCharType="begin"/>
      </w:r>
      <w:r>
        <w:rPr>
          <w:color w:val="FF0000"/>
        </w:rPr>
        <w:instrText xml:space="preserve"> PAGEREF _Toc156909720 \h </w:instrText>
      </w:r>
      <w:r>
        <w:rPr>
          <w:color w:val="FF0000"/>
        </w:rPr>
      </w:r>
      <w:r>
        <w:rPr>
          <w:color w:val="FF0000"/>
        </w:rPr>
        <w:fldChar w:fldCharType="separate"/>
      </w:r>
      <w:r>
        <w:rPr>
          <w:color w:val="FF0000"/>
        </w:rPr>
        <w:t>5</w:t>
      </w:r>
      <w:r>
        <w:rPr>
          <w:color w:val="FF0000"/>
        </w:rPr>
        <w:fldChar w:fldCharType="end"/>
      </w:r>
    </w:p>
    <w:p w14:paraId="595603CF" w14:textId="77777777" w:rsidR="00C0744A" w:rsidRDefault="00000000">
      <w:pPr>
        <w:pStyle w:val="20"/>
        <w:rPr>
          <w:color w:val="FF0000"/>
          <w:lang w:val="en-AU" w:eastAsia="en-AU"/>
        </w:rPr>
      </w:pPr>
      <w:r>
        <w:rPr>
          <w:color w:val="FF0000"/>
          <w:lang w:eastAsia="ko-KR"/>
        </w:rPr>
        <w:t>1.1</w:t>
      </w:r>
      <w:r>
        <w:rPr>
          <w:color w:val="FF0000"/>
        </w:rPr>
        <w:t>.</w:t>
      </w:r>
      <w:r>
        <w:rPr>
          <w:color w:val="FF0000"/>
          <w:lang w:val="en-AU" w:eastAsia="en-AU"/>
        </w:rPr>
        <w:tab/>
      </w:r>
      <w:r>
        <w:rPr>
          <w:color w:val="FF0000"/>
        </w:rPr>
        <w:t xml:space="preserve">The Scope of </w:t>
      </w:r>
      <w:r>
        <w:rPr>
          <w:color w:val="FF0000"/>
          <w:lang w:eastAsia="ko-KR"/>
        </w:rPr>
        <w:t>VTS Voice Communication</w:t>
      </w:r>
      <w:r>
        <w:rPr>
          <w:color w:val="FF0000"/>
        </w:rPr>
        <w:tab/>
      </w:r>
      <w:r>
        <w:rPr>
          <w:color w:val="FF0000"/>
        </w:rPr>
        <w:fldChar w:fldCharType="begin"/>
      </w:r>
      <w:r>
        <w:rPr>
          <w:color w:val="FF0000"/>
        </w:rPr>
        <w:instrText xml:space="preserve"> PAGEREF _Toc156909723 \h </w:instrText>
      </w:r>
      <w:r>
        <w:rPr>
          <w:color w:val="FF0000"/>
        </w:rPr>
      </w:r>
      <w:r>
        <w:rPr>
          <w:color w:val="FF0000"/>
        </w:rPr>
        <w:fldChar w:fldCharType="separate"/>
      </w:r>
      <w:r>
        <w:rPr>
          <w:color w:val="FF0000"/>
        </w:rPr>
        <w:t>6</w:t>
      </w:r>
      <w:r>
        <w:rPr>
          <w:color w:val="FF0000"/>
        </w:rPr>
        <w:fldChar w:fldCharType="end"/>
      </w:r>
    </w:p>
    <w:p w14:paraId="53DCF0DE" w14:textId="77777777" w:rsidR="00C0744A" w:rsidRDefault="00000000">
      <w:pPr>
        <w:pStyle w:val="20"/>
        <w:tabs>
          <w:tab w:val="left" w:pos="709"/>
        </w:tabs>
        <w:rPr>
          <w:rFonts w:ascii="Calibri" w:eastAsia="Calibri" w:hAnsi="Calibri" w:cs="Angsana New"/>
          <w:color w:val="FF0000"/>
        </w:rPr>
      </w:pPr>
      <w:r>
        <w:rPr>
          <w:rFonts w:ascii="Calibri" w:eastAsia="Calibri" w:hAnsi="Calibri" w:cs="Angsana New"/>
          <w:color w:val="FF0000"/>
        </w:rPr>
        <w:t>1.2.</w:t>
      </w:r>
      <w:r>
        <w:rPr>
          <w:rFonts w:ascii="Calibri" w:eastAsia="Calibri" w:hAnsi="Calibri" w:cs="Angsana New"/>
          <w:color w:val="FF0000"/>
        </w:rPr>
        <w:tab/>
      </w:r>
      <w:r>
        <w:rPr>
          <w:color w:val="FF0000"/>
        </w:rPr>
        <w:t>Relationship to Key documents</w:t>
      </w:r>
      <w:r>
        <w:rPr>
          <w:rFonts w:ascii="Calibri" w:eastAsia="Calibri" w:hAnsi="Calibri" w:cs="Angsana New"/>
          <w:color w:val="FF0000"/>
        </w:rPr>
        <w:tab/>
      </w:r>
      <w:r>
        <w:rPr>
          <w:rFonts w:ascii="Calibri" w:eastAsia="Calibri" w:hAnsi="Calibri" w:cs="Angsana New"/>
          <w:color w:val="FF0000"/>
        </w:rPr>
        <w:fldChar w:fldCharType="begin"/>
      </w:r>
      <w:r>
        <w:rPr>
          <w:rFonts w:ascii="Calibri" w:eastAsia="Calibri" w:hAnsi="Calibri" w:cs="Angsana New"/>
          <w:color w:val="FF0000"/>
        </w:rPr>
        <w:instrText xml:space="preserve"> PAGEREF _Toc156909724 \h </w:instrText>
      </w:r>
      <w:r>
        <w:rPr>
          <w:rFonts w:ascii="Calibri" w:eastAsia="Calibri" w:hAnsi="Calibri" w:cs="Angsana New"/>
          <w:color w:val="FF0000"/>
        </w:rPr>
      </w:r>
      <w:r>
        <w:rPr>
          <w:rFonts w:ascii="Calibri" w:eastAsia="Calibri" w:hAnsi="Calibri" w:cs="Angsana New"/>
          <w:color w:val="FF0000"/>
        </w:rPr>
        <w:fldChar w:fldCharType="separate"/>
      </w:r>
      <w:r>
        <w:rPr>
          <w:rFonts w:ascii="Calibri" w:eastAsia="Calibri" w:hAnsi="Calibri" w:cs="Angsana New"/>
          <w:color w:val="FF0000"/>
        </w:rPr>
        <w:t>6</w:t>
      </w:r>
      <w:r>
        <w:rPr>
          <w:rFonts w:ascii="Calibri" w:eastAsia="Calibri" w:hAnsi="Calibri" w:cs="Angsana New"/>
          <w:color w:val="FF0000"/>
        </w:rPr>
        <w:fldChar w:fldCharType="end"/>
      </w:r>
    </w:p>
    <w:p w14:paraId="5E11583A" w14:textId="77777777" w:rsidR="00C0744A" w:rsidRDefault="00000000">
      <w:pPr>
        <w:pStyle w:val="10"/>
        <w:rPr>
          <w:b w:val="0"/>
          <w:caps w:val="0"/>
          <w:color w:val="FF0000"/>
          <w:lang w:val="en-AU" w:eastAsia="en-AU"/>
        </w:rPr>
      </w:pPr>
      <w:r>
        <w:rPr>
          <w:color w:val="FF0000"/>
        </w:rPr>
        <w:t>2.</w:t>
      </w:r>
      <w:r>
        <w:rPr>
          <w:b w:val="0"/>
          <w:caps w:val="0"/>
          <w:color w:val="FF0000"/>
          <w:lang w:val="en-AU" w:eastAsia="en-AU"/>
        </w:rPr>
        <w:tab/>
      </w:r>
      <w:r>
        <w:rPr>
          <w:color w:val="FF0000"/>
        </w:rPr>
        <w:t>DOCUMENT PURPOSE</w:t>
      </w:r>
      <w:r>
        <w:rPr>
          <w:color w:val="FF0000"/>
        </w:rPr>
        <w:tab/>
      </w:r>
      <w:r>
        <w:rPr>
          <w:color w:val="FF0000"/>
        </w:rPr>
        <w:fldChar w:fldCharType="begin"/>
      </w:r>
      <w:r>
        <w:rPr>
          <w:color w:val="FF0000"/>
        </w:rPr>
        <w:instrText xml:space="preserve"> PAGEREF _Toc156909721 \h </w:instrText>
      </w:r>
      <w:r>
        <w:rPr>
          <w:color w:val="FF0000"/>
        </w:rPr>
      </w:r>
      <w:r>
        <w:rPr>
          <w:color w:val="FF0000"/>
        </w:rPr>
        <w:fldChar w:fldCharType="separate"/>
      </w:r>
      <w:r>
        <w:rPr>
          <w:color w:val="FF0000"/>
        </w:rPr>
        <w:t>5</w:t>
      </w:r>
      <w:r>
        <w:rPr>
          <w:color w:val="FF0000"/>
        </w:rPr>
        <w:fldChar w:fldCharType="end"/>
      </w:r>
    </w:p>
    <w:p w14:paraId="5A729245" w14:textId="77777777" w:rsidR="00C0744A" w:rsidRDefault="00000000">
      <w:pPr>
        <w:pStyle w:val="10"/>
        <w:rPr>
          <w:b w:val="0"/>
          <w:caps w:val="0"/>
          <w:color w:val="FF0000"/>
          <w:lang w:val="en-AU" w:eastAsia="en-AU"/>
        </w:rPr>
      </w:pPr>
      <w:r>
        <w:rPr>
          <w:color w:val="FF0000"/>
        </w:rPr>
        <w:t>3.</w:t>
      </w:r>
      <w:r>
        <w:rPr>
          <w:b w:val="0"/>
          <w:caps w:val="0"/>
          <w:color w:val="FF0000"/>
          <w:lang w:val="en-AU" w:eastAsia="en-AU"/>
        </w:rPr>
        <w:tab/>
      </w:r>
      <w:r>
        <w:rPr>
          <w:color w:val="FF0000"/>
        </w:rPr>
        <w:t>Developing a Competency Test</w:t>
      </w:r>
      <w:r>
        <w:rPr>
          <w:color w:val="FF0000"/>
        </w:rPr>
        <w:tab/>
      </w:r>
      <w:r>
        <w:rPr>
          <w:color w:val="FF0000"/>
        </w:rPr>
        <w:fldChar w:fldCharType="begin"/>
      </w:r>
      <w:r>
        <w:rPr>
          <w:color w:val="FF0000"/>
        </w:rPr>
        <w:instrText xml:space="preserve"> PAGEREF _Toc156909722 \h </w:instrText>
      </w:r>
      <w:r>
        <w:rPr>
          <w:color w:val="FF0000"/>
        </w:rPr>
      </w:r>
      <w:r>
        <w:rPr>
          <w:color w:val="FF0000"/>
        </w:rPr>
        <w:fldChar w:fldCharType="separate"/>
      </w:r>
      <w:r>
        <w:rPr>
          <w:color w:val="FF0000"/>
        </w:rPr>
        <w:t>6</w:t>
      </w:r>
      <w:r>
        <w:rPr>
          <w:color w:val="FF0000"/>
        </w:rPr>
        <w:fldChar w:fldCharType="end"/>
      </w:r>
    </w:p>
    <w:p w14:paraId="78623BCD" w14:textId="77777777" w:rsidR="00C0744A" w:rsidRDefault="00000000">
      <w:pPr>
        <w:pStyle w:val="20"/>
        <w:tabs>
          <w:tab w:val="left" w:pos="709"/>
        </w:tabs>
        <w:rPr>
          <w:rFonts w:ascii="Calibri" w:eastAsia="Calibri" w:hAnsi="Calibri" w:cs="Angsana New"/>
          <w:b/>
          <w:bCs/>
          <w:color w:val="FF0000"/>
        </w:rPr>
      </w:pPr>
      <w:r>
        <w:rPr>
          <w:color w:val="FF0000"/>
        </w:rPr>
        <w:t>3.1.</w:t>
      </w:r>
      <w:r>
        <w:rPr>
          <w:color w:val="FF0000"/>
          <w:lang w:val="en-AU" w:eastAsia="en-AU"/>
        </w:rPr>
        <w:tab/>
      </w:r>
      <w:r>
        <w:rPr>
          <w:rFonts w:ascii="Calibri" w:eastAsia="Calibri" w:hAnsi="Calibri" w:cs="Angsana New"/>
          <w:b/>
          <w:bCs/>
          <w:color w:val="FF0000"/>
        </w:rPr>
        <w:t>The Length of the Test</w:t>
      </w:r>
      <w:r>
        <w:rPr>
          <w:rFonts w:ascii="Calibri" w:eastAsia="Calibri" w:hAnsi="Calibri" w:cs="Angsana New"/>
          <w:b/>
          <w:bCs/>
          <w:color w:val="FF0000"/>
        </w:rPr>
        <w:tab/>
      </w:r>
      <w:r>
        <w:rPr>
          <w:rFonts w:ascii="Calibri" w:eastAsia="Calibri" w:hAnsi="Calibri" w:cs="Angsana New"/>
          <w:b/>
          <w:bCs/>
          <w:color w:val="FF0000"/>
        </w:rPr>
        <w:fldChar w:fldCharType="begin"/>
      </w:r>
      <w:r>
        <w:rPr>
          <w:rFonts w:ascii="Calibri" w:eastAsia="Calibri" w:hAnsi="Calibri" w:cs="Angsana New"/>
          <w:b/>
          <w:bCs/>
          <w:color w:val="FF0000"/>
        </w:rPr>
        <w:instrText xml:space="preserve"> PAGEREF _Toc156909723 \h </w:instrText>
      </w:r>
      <w:r>
        <w:rPr>
          <w:rFonts w:ascii="Calibri" w:eastAsia="Calibri" w:hAnsi="Calibri" w:cs="Angsana New"/>
          <w:b/>
          <w:bCs/>
          <w:color w:val="FF0000"/>
        </w:rPr>
      </w:r>
      <w:r>
        <w:rPr>
          <w:rFonts w:ascii="Calibri" w:eastAsia="Calibri" w:hAnsi="Calibri" w:cs="Angsana New"/>
          <w:b/>
          <w:bCs/>
          <w:color w:val="FF0000"/>
        </w:rPr>
        <w:fldChar w:fldCharType="separate"/>
      </w:r>
      <w:r>
        <w:rPr>
          <w:rFonts w:ascii="Calibri" w:eastAsia="Calibri" w:hAnsi="Calibri" w:cs="Angsana New"/>
          <w:b/>
          <w:bCs/>
          <w:color w:val="FF0000"/>
        </w:rPr>
        <w:t>6</w:t>
      </w:r>
      <w:r>
        <w:rPr>
          <w:rFonts w:ascii="Calibri" w:eastAsia="Calibri" w:hAnsi="Calibri" w:cs="Angsana New"/>
          <w:b/>
          <w:bCs/>
          <w:color w:val="FF0000"/>
        </w:rPr>
        <w:fldChar w:fldCharType="end"/>
      </w:r>
    </w:p>
    <w:p w14:paraId="6B9D2666" w14:textId="77777777" w:rsidR="00C0744A" w:rsidRDefault="00000000">
      <w:pPr>
        <w:pStyle w:val="20"/>
        <w:tabs>
          <w:tab w:val="left" w:pos="709"/>
        </w:tabs>
        <w:rPr>
          <w:rFonts w:ascii="Calibri" w:eastAsia="Calibri" w:hAnsi="Calibri" w:cs="Angsana New"/>
          <w:b/>
          <w:bCs/>
          <w:color w:val="FF0000"/>
        </w:rPr>
      </w:pPr>
      <w:r>
        <w:rPr>
          <w:rFonts w:ascii="Calibri" w:eastAsia="Calibri" w:hAnsi="Calibri" w:cs="Angsana New"/>
          <w:b/>
          <w:bCs/>
          <w:color w:val="FF0000"/>
        </w:rPr>
        <w:t>3.2.</w:t>
      </w:r>
      <w:r>
        <w:rPr>
          <w:rFonts w:ascii="Calibri" w:eastAsia="Calibri" w:hAnsi="Calibri" w:cs="Angsana New"/>
          <w:b/>
          <w:bCs/>
          <w:color w:val="FF0000"/>
        </w:rPr>
        <w:tab/>
        <w:t>Number of Questions</w:t>
      </w:r>
      <w:r>
        <w:rPr>
          <w:rFonts w:ascii="Calibri" w:eastAsia="Calibri" w:hAnsi="Calibri" w:cs="Angsana New"/>
          <w:b/>
          <w:bCs/>
          <w:color w:val="FF0000"/>
        </w:rPr>
        <w:tab/>
      </w:r>
      <w:r>
        <w:rPr>
          <w:rFonts w:ascii="Calibri" w:eastAsia="Calibri" w:hAnsi="Calibri" w:cs="Angsana New"/>
          <w:b/>
          <w:bCs/>
          <w:color w:val="FF0000"/>
        </w:rPr>
        <w:fldChar w:fldCharType="begin"/>
      </w:r>
      <w:r>
        <w:rPr>
          <w:rFonts w:ascii="Calibri" w:eastAsia="Calibri" w:hAnsi="Calibri" w:cs="Angsana New"/>
          <w:b/>
          <w:bCs/>
          <w:color w:val="FF0000"/>
        </w:rPr>
        <w:instrText xml:space="preserve"> PAGEREF _Toc156909724 \h </w:instrText>
      </w:r>
      <w:r>
        <w:rPr>
          <w:rFonts w:ascii="Calibri" w:eastAsia="Calibri" w:hAnsi="Calibri" w:cs="Angsana New"/>
          <w:b/>
          <w:bCs/>
          <w:color w:val="FF0000"/>
        </w:rPr>
      </w:r>
      <w:r>
        <w:rPr>
          <w:rFonts w:ascii="Calibri" w:eastAsia="Calibri" w:hAnsi="Calibri" w:cs="Angsana New"/>
          <w:b/>
          <w:bCs/>
          <w:color w:val="FF0000"/>
        </w:rPr>
        <w:fldChar w:fldCharType="separate"/>
      </w:r>
      <w:r>
        <w:rPr>
          <w:rFonts w:ascii="Calibri" w:eastAsia="Calibri" w:hAnsi="Calibri" w:cs="Angsana New"/>
          <w:b/>
          <w:bCs/>
          <w:color w:val="FF0000"/>
        </w:rPr>
        <w:t>6</w:t>
      </w:r>
      <w:r>
        <w:rPr>
          <w:rFonts w:ascii="Calibri" w:eastAsia="Calibri" w:hAnsi="Calibri" w:cs="Angsana New"/>
          <w:b/>
          <w:bCs/>
          <w:color w:val="FF0000"/>
        </w:rPr>
        <w:fldChar w:fldCharType="end"/>
      </w:r>
    </w:p>
    <w:p w14:paraId="06D70BDF" w14:textId="77777777" w:rsidR="00C0744A" w:rsidRDefault="00000000">
      <w:pPr>
        <w:pStyle w:val="20"/>
        <w:tabs>
          <w:tab w:val="left" w:pos="709"/>
        </w:tabs>
        <w:rPr>
          <w:rFonts w:ascii="Calibri" w:eastAsia="Calibri" w:hAnsi="Calibri" w:cs="Angsana New"/>
          <w:b/>
          <w:bCs/>
          <w:color w:val="FF0000"/>
        </w:rPr>
      </w:pPr>
      <w:r>
        <w:rPr>
          <w:rFonts w:ascii="Calibri" w:eastAsia="Calibri" w:hAnsi="Calibri" w:cs="Angsana New"/>
          <w:b/>
          <w:bCs/>
          <w:color w:val="FF0000"/>
        </w:rPr>
        <w:t>3.3.</w:t>
      </w:r>
      <w:r>
        <w:rPr>
          <w:rFonts w:ascii="Calibri" w:eastAsia="Calibri" w:hAnsi="Calibri" w:cs="Angsana New"/>
          <w:b/>
          <w:bCs/>
          <w:color w:val="FF0000"/>
        </w:rPr>
        <w:tab/>
        <w:t>Question Difficulty</w:t>
      </w:r>
      <w:r>
        <w:rPr>
          <w:rFonts w:ascii="Calibri" w:eastAsia="Calibri" w:hAnsi="Calibri" w:cs="Angsana New"/>
          <w:b/>
          <w:bCs/>
          <w:color w:val="FF0000"/>
        </w:rPr>
        <w:tab/>
      </w:r>
      <w:r>
        <w:rPr>
          <w:rFonts w:ascii="Calibri" w:eastAsia="Calibri" w:hAnsi="Calibri" w:cs="Angsana New"/>
          <w:b/>
          <w:bCs/>
          <w:color w:val="FF0000"/>
        </w:rPr>
        <w:fldChar w:fldCharType="begin"/>
      </w:r>
      <w:r>
        <w:rPr>
          <w:rFonts w:ascii="Calibri" w:eastAsia="Calibri" w:hAnsi="Calibri" w:cs="Angsana New"/>
          <w:b/>
          <w:bCs/>
          <w:color w:val="FF0000"/>
        </w:rPr>
        <w:instrText xml:space="preserve"> PAGEREF _Toc156909725 \h </w:instrText>
      </w:r>
      <w:r>
        <w:rPr>
          <w:rFonts w:ascii="Calibri" w:eastAsia="Calibri" w:hAnsi="Calibri" w:cs="Angsana New"/>
          <w:b/>
          <w:bCs/>
          <w:color w:val="FF0000"/>
        </w:rPr>
      </w:r>
      <w:r>
        <w:rPr>
          <w:rFonts w:ascii="Calibri" w:eastAsia="Calibri" w:hAnsi="Calibri" w:cs="Angsana New"/>
          <w:b/>
          <w:bCs/>
          <w:color w:val="FF0000"/>
        </w:rPr>
        <w:fldChar w:fldCharType="separate"/>
      </w:r>
      <w:r>
        <w:rPr>
          <w:rFonts w:ascii="Calibri" w:eastAsia="Calibri" w:hAnsi="Calibri" w:cs="Angsana New"/>
          <w:b/>
          <w:bCs/>
          <w:color w:val="FF0000"/>
        </w:rPr>
        <w:t>6</w:t>
      </w:r>
      <w:r>
        <w:rPr>
          <w:rFonts w:ascii="Calibri" w:eastAsia="Calibri" w:hAnsi="Calibri" w:cs="Angsana New"/>
          <w:b/>
          <w:bCs/>
          <w:color w:val="FF0000"/>
        </w:rPr>
        <w:fldChar w:fldCharType="end"/>
      </w:r>
    </w:p>
    <w:p w14:paraId="02EF2463" w14:textId="0CFA79B1" w:rsidR="00C0744A" w:rsidRDefault="00000000">
      <w:pPr>
        <w:pStyle w:val="20"/>
        <w:tabs>
          <w:tab w:val="left" w:pos="709"/>
        </w:tabs>
        <w:rPr>
          <w:rFonts w:ascii="Calibri" w:eastAsia="Calibri" w:hAnsi="Calibri" w:cs="Angsana New"/>
          <w:b/>
          <w:bCs/>
          <w:color w:val="FF0000"/>
        </w:rPr>
      </w:pPr>
      <w:r>
        <w:rPr>
          <w:rFonts w:ascii="Calibri" w:eastAsia="Calibri" w:hAnsi="Calibri" w:cs="Angsana New"/>
          <w:b/>
          <w:bCs/>
          <w:color w:val="FF0000"/>
        </w:rPr>
        <w:t>3.</w:t>
      </w:r>
      <w:r>
        <w:rPr>
          <w:rFonts w:ascii="Calibri" w:eastAsia="Calibri" w:hAnsi="Calibri" w:cs="Angsana New"/>
          <w:b/>
          <w:bCs/>
          <w:color w:val="FF0000"/>
          <w:lang w:eastAsia="ko-KR"/>
        </w:rPr>
        <w:t>4</w:t>
      </w:r>
      <w:r>
        <w:rPr>
          <w:rFonts w:ascii="Calibri" w:eastAsia="Calibri" w:hAnsi="Calibri" w:cs="Angsana New"/>
          <w:b/>
          <w:bCs/>
          <w:color w:val="FF0000"/>
        </w:rPr>
        <w:t>.</w:t>
      </w:r>
      <w:r>
        <w:rPr>
          <w:rFonts w:ascii="Calibri" w:eastAsia="Calibri" w:hAnsi="Calibri" w:cs="Angsana New"/>
          <w:b/>
          <w:bCs/>
          <w:color w:val="FF0000"/>
        </w:rPr>
        <w:tab/>
        <w:t>Rating Scale</w:t>
      </w:r>
      <w:r>
        <w:rPr>
          <w:rFonts w:ascii="Calibri" w:eastAsia="Calibri" w:hAnsi="Calibri" w:cs="Angsana New"/>
          <w:b/>
          <w:bCs/>
          <w:color w:val="FF0000"/>
        </w:rPr>
        <w:tab/>
      </w:r>
      <w:r>
        <w:rPr>
          <w:rFonts w:ascii="Calibri" w:eastAsia="Calibri" w:hAnsi="Calibri" w:cs="Angsana New"/>
          <w:b/>
          <w:bCs/>
          <w:color w:val="FF0000"/>
        </w:rPr>
        <w:fldChar w:fldCharType="begin"/>
      </w:r>
      <w:r>
        <w:rPr>
          <w:rFonts w:ascii="Calibri" w:eastAsia="Calibri" w:hAnsi="Calibri" w:cs="Angsana New"/>
          <w:b/>
          <w:bCs/>
          <w:color w:val="FF0000"/>
        </w:rPr>
        <w:instrText xml:space="preserve"> PAGEREF _Toc156909725 \h </w:instrText>
      </w:r>
      <w:r>
        <w:rPr>
          <w:rFonts w:ascii="Calibri" w:eastAsia="Calibri" w:hAnsi="Calibri" w:cs="Angsana New"/>
          <w:b/>
          <w:bCs/>
          <w:color w:val="FF0000"/>
        </w:rPr>
      </w:r>
      <w:r>
        <w:rPr>
          <w:rFonts w:ascii="Calibri" w:eastAsia="Calibri" w:hAnsi="Calibri" w:cs="Angsana New"/>
          <w:b/>
          <w:bCs/>
          <w:color w:val="FF0000"/>
        </w:rPr>
        <w:fldChar w:fldCharType="separate"/>
      </w:r>
      <w:r>
        <w:rPr>
          <w:rFonts w:ascii="Calibri" w:eastAsia="Calibri" w:hAnsi="Calibri" w:cs="Angsana New"/>
          <w:b/>
          <w:bCs/>
          <w:color w:val="FF0000"/>
        </w:rPr>
        <w:t>6</w:t>
      </w:r>
      <w:r>
        <w:rPr>
          <w:rFonts w:ascii="Calibri" w:eastAsia="Calibri" w:hAnsi="Calibri" w:cs="Angsana New"/>
          <w:b/>
          <w:bCs/>
          <w:color w:val="FF0000"/>
        </w:rPr>
        <w:fldChar w:fldCharType="end"/>
      </w:r>
    </w:p>
    <w:p w14:paraId="2B538A30" w14:textId="77777777" w:rsidR="00C0744A" w:rsidRDefault="00000000">
      <w:pPr>
        <w:pStyle w:val="20"/>
        <w:tabs>
          <w:tab w:val="left" w:pos="709"/>
        </w:tabs>
        <w:rPr>
          <w:rFonts w:ascii="Calibri" w:eastAsia="Calibri" w:hAnsi="Calibri" w:cs="Angsana New"/>
          <w:b/>
          <w:bCs/>
          <w:color w:val="FF0000"/>
          <w:lang w:eastAsia="ko-KR"/>
        </w:rPr>
      </w:pPr>
      <w:r>
        <w:rPr>
          <w:rFonts w:ascii="Calibri" w:eastAsia="Calibri" w:hAnsi="Calibri" w:cs="Angsana New"/>
          <w:b/>
          <w:bCs/>
          <w:color w:val="FF0000"/>
        </w:rPr>
        <w:t>3</w:t>
      </w:r>
      <w:r>
        <w:rPr>
          <w:rFonts w:ascii="Calibri" w:eastAsia="Calibri" w:hAnsi="Calibri" w:cs="Angsana New"/>
          <w:b/>
          <w:bCs/>
          <w:color w:val="FF0000"/>
          <w:lang w:eastAsia="ko-KR"/>
        </w:rPr>
        <w:t>.5</w:t>
      </w:r>
      <w:r>
        <w:rPr>
          <w:rFonts w:ascii="Calibri" w:eastAsia="Calibri" w:hAnsi="Calibri" w:cs="Angsana New"/>
          <w:b/>
          <w:bCs/>
          <w:color w:val="FF0000"/>
        </w:rPr>
        <w:t>.</w:t>
      </w:r>
      <w:r>
        <w:rPr>
          <w:rFonts w:ascii="Calibri" w:eastAsia="Calibri" w:hAnsi="Calibri" w:cs="Angsana New"/>
          <w:b/>
          <w:bCs/>
          <w:color w:val="FF0000"/>
        </w:rPr>
        <w:tab/>
      </w:r>
      <w:r>
        <w:rPr>
          <w:rFonts w:ascii="Calibri" w:eastAsia="Calibri" w:hAnsi="Calibri" w:cs="Angsana New"/>
          <w:b/>
          <w:bCs/>
          <w:color w:val="FF0000"/>
          <w:lang w:eastAsia="ko-KR"/>
        </w:rPr>
        <w:t>Composition of Test Developer/Raters</w:t>
      </w:r>
      <w:r>
        <w:rPr>
          <w:rFonts w:ascii="Calibri" w:eastAsia="Calibri" w:hAnsi="Calibri" w:cs="Angsana New"/>
          <w:b/>
          <w:bCs/>
          <w:color w:val="FF0000"/>
        </w:rPr>
        <w:tab/>
      </w:r>
      <w:r>
        <w:rPr>
          <w:rFonts w:ascii="Calibri" w:eastAsia="Calibri" w:hAnsi="Calibri" w:cs="Angsana New"/>
          <w:b/>
          <w:bCs/>
          <w:color w:val="FF0000"/>
        </w:rPr>
        <w:fldChar w:fldCharType="begin"/>
      </w:r>
      <w:r>
        <w:rPr>
          <w:rFonts w:ascii="Calibri" w:eastAsia="Calibri" w:hAnsi="Calibri" w:cs="Angsana New"/>
          <w:b/>
          <w:bCs/>
          <w:color w:val="FF0000"/>
        </w:rPr>
        <w:instrText xml:space="preserve"> PAGEREF _Toc156909726 \h </w:instrText>
      </w:r>
      <w:r>
        <w:rPr>
          <w:rFonts w:ascii="Calibri" w:eastAsia="Calibri" w:hAnsi="Calibri" w:cs="Angsana New"/>
          <w:b/>
          <w:bCs/>
          <w:color w:val="FF0000"/>
        </w:rPr>
      </w:r>
      <w:r>
        <w:rPr>
          <w:rFonts w:ascii="Calibri" w:eastAsia="Calibri" w:hAnsi="Calibri" w:cs="Angsana New"/>
          <w:b/>
          <w:bCs/>
          <w:color w:val="FF0000"/>
        </w:rPr>
        <w:fldChar w:fldCharType="separate"/>
      </w:r>
      <w:r>
        <w:rPr>
          <w:rFonts w:ascii="Calibri" w:eastAsia="Calibri" w:hAnsi="Calibri" w:cs="Angsana New"/>
          <w:b/>
          <w:bCs/>
          <w:color w:val="FF0000"/>
        </w:rPr>
        <w:t>6</w:t>
      </w:r>
      <w:r>
        <w:rPr>
          <w:rFonts w:ascii="Calibri" w:eastAsia="Calibri" w:hAnsi="Calibri" w:cs="Angsana New"/>
          <w:b/>
          <w:bCs/>
          <w:color w:val="FF0000"/>
        </w:rPr>
        <w:fldChar w:fldCharType="end"/>
      </w:r>
    </w:p>
    <w:p w14:paraId="3EE90AF6" w14:textId="77777777" w:rsidR="00C0744A" w:rsidRDefault="00000000">
      <w:pPr>
        <w:tabs>
          <w:tab w:val="left" w:pos="709"/>
          <w:tab w:val="right" w:leader="dot" w:pos="9781"/>
        </w:tabs>
        <w:spacing w:after="40" w:line="300" w:lineRule="atLeast"/>
        <w:ind w:left="709" w:right="425" w:hanging="709"/>
        <w:rPr>
          <w:rFonts w:ascii="Calibri" w:eastAsia="Calibri" w:hAnsi="Calibri" w:cs="Angsana New"/>
          <w:b/>
          <w:bCs/>
          <w:noProof/>
          <w:color w:val="FF0000"/>
          <w:sz w:val="22"/>
          <w:lang w:eastAsia="ko-KR"/>
        </w:rPr>
      </w:pPr>
      <w:r>
        <w:rPr>
          <w:rFonts w:ascii="Calibri" w:eastAsia="Calibri" w:hAnsi="Calibri" w:cs="Angsana New"/>
          <w:b/>
          <w:bCs/>
          <w:noProof/>
          <w:color w:val="FF0000"/>
          <w:sz w:val="22"/>
        </w:rPr>
        <w:t>3</w:t>
      </w:r>
      <w:r>
        <w:rPr>
          <w:rFonts w:ascii="Calibri" w:eastAsia="Calibri" w:hAnsi="Calibri" w:cs="Angsana New"/>
          <w:b/>
          <w:bCs/>
          <w:noProof/>
          <w:color w:val="FF0000"/>
          <w:sz w:val="22"/>
          <w:lang w:eastAsia="ko-KR"/>
        </w:rPr>
        <w:t>.6</w:t>
      </w:r>
      <w:r>
        <w:rPr>
          <w:rFonts w:ascii="Calibri" w:eastAsia="Calibri" w:hAnsi="Calibri" w:cs="Angsana New"/>
          <w:b/>
          <w:bCs/>
          <w:noProof/>
          <w:color w:val="FF0000"/>
          <w:sz w:val="22"/>
        </w:rPr>
        <w:t>.</w:t>
      </w:r>
      <w:r>
        <w:rPr>
          <w:rFonts w:ascii="Calibri" w:eastAsia="Calibri" w:hAnsi="Calibri" w:cs="Angsana New"/>
          <w:b/>
          <w:bCs/>
          <w:noProof/>
          <w:color w:val="FF0000"/>
          <w:sz w:val="22"/>
        </w:rPr>
        <w:tab/>
      </w:r>
      <w:r>
        <w:rPr>
          <w:rFonts w:ascii="Calibri" w:eastAsia="Calibri" w:hAnsi="Calibri" w:cs="Angsana New"/>
          <w:b/>
          <w:bCs/>
          <w:color w:val="FF0000"/>
          <w:sz w:val="22"/>
          <w:lang w:eastAsia="ko-KR"/>
        </w:rPr>
        <w:t>Qualification of Test Developer/Raters</w:t>
      </w:r>
      <w:r>
        <w:rPr>
          <w:rFonts w:ascii="Calibri" w:eastAsia="Calibri" w:hAnsi="Calibri" w:cs="Angsana New"/>
          <w:b/>
          <w:bCs/>
          <w:noProof/>
          <w:color w:val="FF0000"/>
          <w:sz w:val="22"/>
        </w:rPr>
        <w:tab/>
      </w:r>
      <w:r>
        <w:rPr>
          <w:rFonts w:ascii="Calibri" w:eastAsia="Calibri" w:hAnsi="Calibri" w:cs="Angsana New"/>
          <w:b/>
          <w:bCs/>
          <w:noProof/>
          <w:color w:val="FF0000"/>
          <w:sz w:val="22"/>
        </w:rPr>
        <w:fldChar w:fldCharType="begin"/>
      </w:r>
      <w:r>
        <w:rPr>
          <w:rFonts w:ascii="Calibri" w:eastAsia="Calibri" w:hAnsi="Calibri" w:cs="Angsana New"/>
          <w:b/>
          <w:bCs/>
          <w:noProof/>
          <w:color w:val="FF0000"/>
          <w:sz w:val="22"/>
        </w:rPr>
        <w:instrText xml:space="preserve"> PAGEREF _Toc156909726 \h </w:instrText>
      </w:r>
      <w:r>
        <w:rPr>
          <w:rFonts w:ascii="Calibri" w:eastAsia="Calibri" w:hAnsi="Calibri" w:cs="Angsana New"/>
          <w:b/>
          <w:bCs/>
          <w:noProof/>
          <w:color w:val="FF0000"/>
          <w:sz w:val="22"/>
        </w:rPr>
      </w:r>
      <w:r>
        <w:rPr>
          <w:rFonts w:ascii="Calibri" w:eastAsia="Calibri" w:hAnsi="Calibri" w:cs="Angsana New"/>
          <w:b/>
          <w:bCs/>
          <w:noProof/>
          <w:color w:val="FF0000"/>
          <w:sz w:val="22"/>
        </w:rPr>
        <w:fldChar w:fldCharType="separate"/>
      </w:r>
      <w:r>
        <w:rPr>
          <w:rFonts w:ascii="Calibri" w:eastAsia="Calibri" w:hAnsi="Calibri" w:cs="Angsana New"/>
          <w:b/>
          <w:bCs/>
          <w:noProof/>
          <w:color w:val="FF0000"/>
          <w:sz w:val="22"/>
        </w:rPr>
        <w:t>6</w:t>
      </w:r>
      <w:r>
        <w:rPr>
          <w:rFonts w:ascii="Calibri" w:eastAsia="Calibri" w:hAnsi="Calibri" w:cs="Angsana New"/>
          <w:b/>
          <w:bCs/>
          <w:noProof/>
          <w:color w:val="FF0000"/>
          <w:sz w:val="22"/>
        </w:rPr>
        <w:fldChar w:fldCharType="end"/>
      </w:r>
    </w:p>
    <w:p w14:paraId="0D5660B4" w14:textId="77777777" w:rsidR="00C0744A" w:rsidRDefault="00000000">
      <w:pPr>
        <w:tabs>
          <w:tab w:val="left" w:pos="709"/>
          <w:tab w:val="right" w:leader="dot" w:pos="9781"/>
        </w:tabs>
        <w:spacing w:after="40" w:line="300" w:lineRule="atLeast"/>
        <w:ind w:left="709" w:right="425" w:hanging="709"/>
        <w:rPr>
          <w:rFonts w:ascii="Calibri" w:eastAsia="Calibri" w:hAnsi="Calibri" w:cs="Angsana New"/>
          <w:b/>
          <w:bCs/>
          <w:noProof/>
          <w:color w:val="FF0000"/>
          <w:sz w:val="22"/>
          <w:lang w:eastAsia="ko-KR"/>
        </w:rPr>
      </w:pPr>
      <w:r>
        <w:rPr>
          <w:rFonts w:ascii="Calibri" w:eastAsia="Calibri" w:hAnsi="Calibri" w:cs="Angsana New"/>
          <w:b/>
          <w:bCs/>
          <w:noProof/>
          <w:color w:val="FF0000"/>
          <w:sz w:val="22"/>
        </w:rPr>
        <w:t>3</w:t>
      </w:r>
      <w:r>
        <w:rPr>
          <w:rFonts w:ascii="Calibri" w:eastAsia="Calibri" w:hAnsi="Calibri" w:cs="Angsana New"/>
          <w:b/>
          <w:bCs/>
          <w:noProof/>
          <w:color w:val="FF0000"/>
          <w:sz w:val="22"/>
          <w:lang w:eastAsia="ko-KR"/>
        </w:rPr>
        <w:t>.7</w:t>
      </w:r>
      <w:r>
        <w:rPr>
          <w:rFonts w:ascii="Calibri" w:eastAsia="Calibri" w:hAnsi="Calibri" w:cs="Angsana New"/>
          <w:b/>
          <w:bCs/>
          <w:noProof/>
          <w:color w:val="FF0000"/>
          <w:sz w:val="22"/>
        </w:rPr>
        <w:t>.</w:t>
      </w:r>
      <w:r>
        <w:rPr>
          <w:rFonts w:ascii="Calibri" w:eastAsia="Calibri" w:hAnsi="Calibri" w:cs="Angsana New"/>
          <w:b/>
          <w:bCs/>
          <w:noProof/>
          <w:color w:val="FF0000"/>
          <w:sz w:val="22"/>
        </w:rPr>
        <w:tab/>
      </w:r>
      <w:r>
        <w:rPr>
          <w:rFonts w:ascii="Calibri" w:eastAsia="Calibri" w:hAnsi="Calibri" w:cs="Angsana New"/>
          <w:b/>
          <w:bCs/>
          <w:color w:val="FF0000"/>
          <w:sz w:val="22"/>
          <w:lang w:eastAsia="ko-KR"/>
        </w:rPr>
        <w:t>Validity period of the examination (Expiration date)</w:t>
      </w:r>
      <w:r>
        <w:rPr>
          <w:rFonts w:ascii="Calibri" w:eastAsia="Calibri" w:hAnsi="Calibri" w:cs="Angsana New"/>
          <w:b/>
          <w:bCs/>
          <w:noProof/>
          <w:color w:val="FF0000"/>
          <w:sz w:val="22"/>
        </w:rPr>
        <w:tab/>
      </w:r>
      <w:r>
        <w:rPr>
          <w:rFonts w:ascii="Calibri" w:eastAsia="Calibri" w:hAnsi="Calibri" w:cs="Angsana New"/>
          <w:b/>
          <w:bCs/>
          <w:noProof/>
          <w:color w:val="FF0000"/>
          <w:sz w:val="22"/>
        </w:rPr>
        <w:fldChar w:fldCharType="begin"/>
      </w:r>
      <w:r>
        <w:rPr>
          <w:rFonts w:ascii="Calibri" w:eastAsia="Calibri" w:hAnsi="Calibri" w:cs="Angsana New"/>
          <w:b/>
          <w:bCs/>
          <w:noProof/>
          <w:color w:val="FF0000"/>
          <w:sz w:val="22"/>
        </w:rPr>
        <w:instrText xml:space="preserve"> PAGEREF _Toc156909726 \h </w:instrText>
      </w:r>
      <w:r>
        <w:rPr>
          <w:rFonts w:ascii="Calibri" w:eastAsia="Calibri" w:hAnsi="Calibri" w:cs="Angsana New"/>
          <w:b/>
          <w:bCs/>
          <w:noProof/>
          <w:color w:val="FF0000"/>
          <w:sz w:val="22"/>
        </w:rPr>
      </w:r>
      <w:r>
        <w:rPr>
          <w:rFonts w:ascii="Calibri" w:eastAsia="Calibri" w:hAnsi="Calibri" w:cs="Angsana New"/>
          <w:b/>
          <w:bCs/>
          <w:noProof/>
          <w:color w:val="FF0000"/>
          <w:sz w:val="22"/>
        </w:rPr>
        <w:fldChar w:fldCharType="separate"/>
      </w:r>
      <w:r>
        <w:rPr>
          <w:rFonts w:ascii="Calibri" w:eastAsia="Calibri" w:hAnsi="Calibri" w:cs="Angsana New"/>
          <w:b/>
          <w:bCs/>
          <w:noProof/>
          <w:color w:val="FF0000"/>
          <w:sz w:val="22"/>
        </w:rPr>
        <w:t>6</w:t>
      </w:r>
      <w:r>
        <w:rPr>
          <w:rFonts w:ascii="Calibri" w:eastAsia="Calibri" w:hAnsi="Calibri" w:cs="Angsana New"/>
          <w:b/>
          <w:bCs/>
          <w:noProof/>
          <w:color w:val="FF0000"/>
          <w:sz w:val="22"/>
        </w:rPr>
        <w:fldChar w:fldCharType="end"/>
      </w:r>
    </w:p>
    <w:p w14:paraId="11AB96DF" w14:textId="3E7B1C8D" w:rsidR="00C0744A" w:rsidRDefault="00000000">
      <w:pPr>
        <w:tabs>
          <w:tab w:val="left" w:pos="709"/>
          <w:tab w:val="right" w:leader="dot" w:pos="9781"/>
        </w:tabs>
        <w:spacing w:after="40" w:line="300" w:lineRule="atLeast"/>
        <w:ind w:left="709" w:right="425" w:hanging="709"/>
        <w:rPr>
          <w:rFonts w:ascii="Calibri" w:eastAsia="Calibri" w:hAnsi="Calibri" w:cs="Angsana New"/>
          <w:b/>
          <w:bCs/>
          <w:noProof/>
          <w:color w:val="FF0000"/>
          <w:sz w:val="22"/>
          <w:lang w:eastAsia="ko-KR"/>
        </w:rPr>
      </w:pPr>
      <w:r>
        <w:rPr>
          <w:rFonts w:ascii="Calibri" w:eastAsia="Calibri" w:hAnsi="Calibri" w:cs="Angsana New"/>
          <w:b/>
          <w:bCs/>
          <w:noProof/>
          <w:color w:val="FF0000"/>
          <w:sz w:val="22"/>
        </w:rPr>
        <w:t>3</w:t>
      </w:r>
      <w:r>
        <w:rPr>
          <w:rFonts w:ascii="Calibri" w:eastAsia="Calibri" w:hAnsi="Calibri" w:cs="Angsana New"/>
          <w:b/>
          <w:bCs/>
          <w:noProof/>
          <w:color w:val="FF0000"/>
          <w:sz w:val="22"/>
          <w:lang w:eastAsia="ko-KR"/>
        </w:rPr>
        <w:t>.</w:t>
      </w:r>
      <w:r w:rsidR="00D933E6">
        <w:rPr>
          <w:rFonts w:ascii="Calibri" w:eastAsia="Calibri" w:hAnsi="Calibri" w:cs="Angsana New"/>
          <w:b/>
          <w:bCs/>
          <w:noProof/>
          <w:color w:val="FF0000"/>
          <w:sz w:val="22"/>
          <w:lang w:eastAsia="ko-KR"/>
        </w:rPr>
        <w:t>8</w:t>
      </w:r>
      <w:r>
        <w:rPr>
          <w:rFonts w:ascii="Calibri" w:eastAsia="Calibri" w:hAnsi="Calibri" w:cs="Angsana New"/>
          <w:b/>
          <w:bCs/>
          <w:noProof/>
          <w:color w:val="FF0000"/>
          <w:sz w:val="22"/>
        </w:rPr>
        <w:t>.</w:t>
      </w:r>
      <w:r>
        <w:rPr>
          <w:rFonts w:ascii="Calibri" w:eastAsia="Calibri" w:hAnsi="Calibri" w:cs="Angsana New"/>
          <w:b/>
          <w:bCs/>
          <w:noProof/>
          <w:color w:val="FF0000"/>
          <w:sz w:val="22"/>
        </w:rPr>
        <w:tab/>
      </w:r>
      <w:r>
        <w:rPr>
          <w:rFonts w:ascii="Calibri" w:eastAsia="Calibri" w:hAnsi="Calibri" w:cs="Angsana New"/>
          <w:b/>
          <w:bCs/>
          <w:color w:val="FF0000"/>
          <w:sz w:val="22"/>
          <w:lang w:eastAsia="ko-KR"/>
        </w:rPr>
        <w:t>Testing Environment: Sound-proof Facility</w:t>
      </w:r>
      <w:r>
        <w:rPr>
          <w:rFonts w:ascii="Calibri" w:eastAsia="Calibri" w:hAnsi="Calibri" w:cs="Angsana New"/>
          <w:b/>
          <w:bCs/>
          <w:noProof/>
          <w:color w:val="FF0000"/>
          <w:sz w:val="22"/>
        </w:rPr>
        <w:tab/>
      </w:r>
      <w:r>
        <w:rPr>
          <w:rFonts w:ascii="Calibri" w:eastAsia="Calibri" w:hAnsi="Calibri" w:cs="Angsana New"/>
          <w:b/>
          <w:bCs/>
          <w:noProof/>
          <w:color w:val="FF0000"/>
          <w:sz w:val="22"/>
        </w:rPr>
        <w:fldChar w:fldCharType="begin"/>
      </w:r>
      <w:r>
        <w:rPr>
          <w:rFonts w:ascii="Calibri" w:eastAsia="Calibri" w:hAnsi="Calibri" w:cs="Angsana New"/>
          <w:b/>
          <w:bCs/>
          <w:noProof/>
          <w:color w:val="FF0000"/>
          <w:sz w:val="22"/>
        </w:rPr>
        <w:instrText xml:space="preserve"> PAGEREF _Toc156909726 \h </w:instrText>
      </w:r>
      <w:r>
        <w:rPr>
          <w:rFonts w:ascii="Calibri" w:eastAsia="Calibri" w:hAnsi="Calibri" w:cs="Angsana New"/>
          <w:b/>
          <w:bCs/>
          <w:noProof/>
          <w:color w:val="FF0000"/>
          <w:sz w:val="22"/>
        </w:rPr>
      </w:r>
      <w:r>
        <w:rPr>
          <w:rFonts w:ascii="Calibri" w:eastAsia="Calibri" w:hAnsi="Calibri" w:cs="Angsana New"/>
          <w:b/>
          <w:bCs/>
          <w:noProof/>
          <w:color w:val="FF0000"/>
          <w:sz w:val="22"/>
        </w:rPr>
        <w:fldChar w:fldCharType="separate"/>
      </w:r>
      <w:r>
        <w:rPr>
          <w:rFonts w:ascii="Calibri" w:eastAsia="Calibri" w:hAnsi="Calibri" w:cs="Angsana New"/>
          <w:b/>
          <w:bCs/>
          <w:noProof/>
          <w:color w:val="FF0000"/>
          <w:sz w:val="22"/>
        </w:rPr>
        <w:t>6</w:t>
      </w:r>
      <w:r>
        <w:rPr>
          <w:rFonts w:ascii="Calibri" w:eastAsia="Calibri" w:hAnsi="Calibri" w:cs="Angsana New"/>
          <w:b/>
          <w:bCs/>
          <w:noProof/>
          <w:color w:val="FF0000"/>
          <w:sz w:val="22"/>
        </w:rPr>
        <w:fldChar w:fldCharType="end"/>
      </w:r>
    </w:p>
    <w:p w14:paraId="7EC799B6" w14:textId="74043BE4" w:rsidR="00C0744A" w:rsidRDefault="00000000">
      <w:pPr>
        <w:tabs>
          <w:tab w:val="left" w:pos="709"/>
          <w:tab w:val="right" w:leader="dot" w:pos="9781"/>
        </w:tabs>
        <w:spacing w:after="40" w:line="300" w:lineRule="atLeast"/>
        <w:ind w:left="709" w:right="425" w:hanging="709"/>
        <w:rPr>
          <w:rFonts w:ascii="Calibri" w:eastAsia="Calibri" w:hAnsi="Calibri" w:cs="Angsana New"/>
          <w:b/>
          <w:bCs/>
          <w:noProof/>
          <w:color w:val="FF0000"/>
          <w:sz w:val="22"/>
          <w:lang w:eastAsia="ko-KR"/>
        </w:rPr>
      </w:pPr>
      <w:r>
        <w:rPr>
          <w:rFonts w:ascii="Calibri" w:eastAsia="Calibri" w:hAnsi="Calibri" w:cs="Angsana New"/>
          <w:b/>
          <w:bCs/>
          <w:noProof/>
          <w:color w:val="FF0000"/>
          <w:sz w:val="22"/>
        </w:rPr>
        <w:t>3</w:t>
      </w:r>
      <w:r>
        <w:rPr>
          <w:rFonts w:ascii="Calibri" w:eastAsia="Calibri" w:hAnsi="Calibri" w:cs="Angsana New"/>
          <w:b/>
          <w:bCs/>
          <w:noProof/>
          <w:color w:val="FF0000"/>
          <w:sz w:val="22"/>
          <w:lang w:eastAsia="ko-KR"/>
        </w:rPr>
        <w:t>.</w:t>
      </w:r>
      <w:r w:rsidR="00D933E6">
        <w:rPr>
          <w:rFonts w:ascii="Calibri" w:eastAsia="Calibri" w:hAnsi="Calibri" w:cs="Angsana New"/>
          <w:b/>
          <w:bCs/>
          <w:noProof/>
          <w:color w:val="FF0000"/>
          <w:sz w:val="22"/>
          <w:lang w:eastAsia="ko-KR"/>
        </w:rPr>
        <w:t>9</w:t>
      </w:r>
      <w:r>
        <w:rPr>
          <w:rFonts w:ascii="Calibri" w:eastAsia="Calibri" w:hAnsi="Calibri" w:cs="Angsana New"/>
          <w:b/>
          <w:bCs/>
          <w:noProof/>
          <w:color w:val="FF0000"/>
          <w:sz w:val="22"/>
        </w:rPr>
        <w:t>.</w:t>
      </w:r>
      <w:r>
        <w:rPr>
          <w:rFonts w:ascii="Calibri" w:eastAsia="Calibri" w:hAnsi="Calibri" w:cs="Angsana New"/>
          <w:b/>
          <w:bCs/>
          <w:noProof/>
          <w:color w:val="FF0000"/>
          <w:sz w:val="22"/>
        </w:rPr>
        <w:tab/>
      </w:r>
      <w:r>
        <w:rPr>
          <w:rFonts w:ascii="Calibri" w:eastAsia="Calibri" w:hAnsi="Calibri" w:cs="Angsana New"/>
          <w:b/>
          <w:bCs/>
          <w:color w:val="FF0000"/>
          <w:sz w:val="22"/>
          <w:lang w:eastAsia="ko-KR"/>
        </w:rPr>
        <w:t>The Storage and Security of Test Data</w:t>
      </w:r>
      <w:r>
        <w:rPr>
          <w:rFonts w:ascii="Calibri" w:eastAsia="Calibri" w:hAnsi="Calibri" w:cs="Angsana New"/>
          <w:b/>
          <w:bCs/>
          <w:noProof/>
          <w:color w:val="FF0000"/>
          <w:sz w:val="22"/>
        </w:rPr>
        <w:tab/>
      </w:r>
      <w:r>
        <w:rPr>
          <w:rFonts w:ascii="Calibri" w:eastAsia="Calibri" w:hAnsi="Calibri" w:cs="Angsana New"/>
          <w:b/>
          <w:bCs/>
          <w:noProof/>
          <w:color w:val="FF0000"/>
          <w:sz w:val="22"/>
        </w:rPr>
        <w:fldChar w:fldCharType="begin"/>
      </w:r>
      <w:r>
        <w:rPr>
          <w:rFonts w:ascii="Calibri" w:eastAsia="Calibri" w:hAnsi="Calibri" w:cs="Angsana New"/>
          <w:b/>
          <w:bCs/>
          <w:noProof/>
          <w:color w:val="FF0000"/>
          <w:sz w:val="22"/>
        </w:rPr>
        <w:instrText xml:space="preserve"> PAGEREF _Toc156909726 \h </w:instrText>
      </w:r>
      <w:r>
        <w:rPr>
          <w:rFonts w:ascii="Calibri" w:eastAsia="Calibri" w:hAnsi="Calibri" w:cs="Angsana New"/>
          <w:b/>
          <w:bCs/>
          <w:noProof/>
          <w:color w:val="FF0000"/>
          <w:sz w:val="22"/>
        </w:rPr>
      </w:r>
      <w:r>
        <w:rPr>
          <w:rFonts w:ascii="Calibri" w:eastAsia="Calibri" w:hAnsi="Calibri" w:cs="Angsana New"/>
          <w:b/>
          <w:bCs/>
          <w:noProof/>
          <w:color w:val="FF0000"/>
          <w:sz w:val="22"/>
        </w:rPr>
        <w:fldChar w:fldCharType="separate"/>
      </w:r>
      <w:r>
        <w:rPr>
          <w:rFonts w:ascii="Calibri" w:eastAsia="Calibri" w:hAnsi="Calibri" w:cs="Angsana New"/>
          <w:b/>
          <w:bCs/>
          <w:noProof/>
          <w:color w:val="FF0000"/>
          <w:sz w:val="22"/>
        </w:rPr>
        <w:t>6</w:t>
      </w:r>
      <w:r>
        <w:rPr>
          <w:rFonts w:ascii="Calibri" w:eastAsia="Calibri" w:hAnsi="Calibri" w:cs="Angsana New"/>
          <w:b/>
          <w:bCs/>
          <w:noProof/>
          <w:color w:val="FF0000"/>
          <w:sz w:val="22"/>
        </w:rPr>
        <w:fldChar w:fldCharType="end"/>
      </w:r>
    </w:p>
    <w:p w14:paraId="4A60DDDE" w14:textId="044CEE21" w:rsidR="00C0744A" w:rsidRDefault="00000000">
      <w:pPr>
        <w:tabs>
          <w:tab w:val="left" w:pos="709"/>
          <w:tab w:val="right" w:leader="dot" w:pos="9781"/>
        </w:tabs>
        <w:spacing w:after="40" w:line="300" w:lineRule="atLeast"/>
        <w:ind w:left="709" w:right="425" w:hanging="709"/>
        <w:rPr>
          <w:rFonts w:ascii="Calibri" w:eastAsia="Calibri" w:hAnsi="Calibri" w:cs="Angsana New"/>
          <w:b/>
          <w:bCs/>
          <w:noProof/>
          <w:color w:val="FF0000"/>
          <w:sz w:val="22"/>
          <w:lang w:eastAsia="ko-KR"/>
        </w:rPr>
      </w:pPr>
      <w:r>
        <w:rPr>
          <w:rFonts w:ascii="Calibri" w:eastAsia="Calibri" w:hAnsi="Calibri" w:cs="Angsana New"/>
          <w:b/>
          <w:bCs/>
          <w:noProof/>
          <w:color w:val="FF0000"/>
          <w:sz w:val="22"/>
        </w:rPr>
        <w:t>3</w:t>
      </w:r>
      <w:r>
        <w:rPr>
          <w:rFonts w:ascii="Calibri" w:eastAsia="Calibri" w:hAnsi="Calibri" w:cs="Angsana New"/>
          <w:b/>
          <w:bCs/>
          <w:noProof/>
          <w:color w:val="FF0000"/>
          <w:sz w:val="22"/>
          <w:lang w:eastAsia="ko-KR"/>
        </w:rPr>
        <w:t>.</w:t>
      </w:r>
      <w:r w:rsidR="00D933E6">
        <w:rPr>
          <w:rFonts w:ascii="Calibri" w:eastAsia="Calibri" w:hAnsi="Calibri" w:cs="Angsana New"/>
          <w:b/>
          <w:bCs/>
          <w:noProof/>
          <w:color w:val="FF0000"/>
          <w:sz w:val="22"/>
          <w:lang w:eastAsia="ko-KR"/>
        </w:rPr>
        <w:t>10</w:t>
      </w:r>
      <w:r>
        <w:rPr>
          <w:rFonts w:ascii="Calibri" w:eastAsia="Calibri" w:hAnsi="Calibri" w:cs="Angsana New"/>
          <w:b/>
          <w:bCs/>
          <w:noProof/>
          <w:color w:val="FF0000"/>
          <w:sz w:val="22"/>
        </w:rPr>
        <w:t>.</w:t>
      </w:r>
      <w:r>
        <w:rPr>
          <w:rFonts w:ascii="Calibri" w:eastAsia="Calibri" w:hAnsi="Calibri" w:cs="Angsana New"/>
          <w:b/>
          <w:bCs/>
          <w:noProof/>
          <w:color w:val="FF0000"/>
          <w:sz w:val="22"/>
        </w:rPr>
        <w:tab/>
      </w:r>
      <w:r>
        <w:rPr>
          <w:rFonts w:ascii="Calibri" w:eastAsia="Calibri" w:hAnsi="Calibri" w:cs="Angsana New"/>
          <w:b/>
          <w:bCs/>
          <w:color w:val="FF0000"/>
          <w:sz w:val="22"/>
          <w:lang w:eastAsia="ko-KR"/>
        </w:rPr>
        <w:t>A procedure for Endorsing Licences to Indicate the Holders’ Language Proficiency Level</w:t>
      </w:r>
      <w:r>
        <w:rPr>
          <w:rFonts w:ascii="Calibri" w:eastAsia="Calibri" w:hAnsi="Calibri" w:cs="Angsana New"/>
          <w:b/>
          <w:bCs/>
          <w:noProof/>
          <w:color w:val="FF0000"/>
          <w:sz w:val="22"/>
        </w:rPr>
        <w:tab/>
      </w:r>
      <w:r>
        <w:rPr>
          <w:rFonts w:ascii="Calibri" w:eastAsia="Calibri" w:hAnsi="Calibri" w:cs="Angsana New"/>
          <w:b/>
          <w:bCs/>
          <w:noProof/>
          <w:color w:val="FF0000"/>
          <w:sz w:val="22"/>
        </w:rPr>
        <w:fldChar w:fldCharType="begin"/>
      </w:r>
      <w:r>
        <w:rPr>
          <w:rFonts w:ascii="Calibri" w:eastAsia="Calibri" w:hAnsi="Calibri" w:cs="Angsana New"/>
          <w:b/>
          <w:bCs/>
          <w:noProof/>
          <w:color w:val="FF0000"/>
          <w:sz w:val="22"/>
        </w:rPr>
        <w:instrText xml:space="preserve"> PAGEREF _Toc156909726 \h </w:instrText>
      </w:r>
      <w:r>
        <w:rPr>
          <w:rFonts w:ascii="Calibri" w:eastAsia="Calibri" w:hAnsi="Calibri" w:cs="Angsana New"/>
          <w:b/>
          <w:bCs/>
          <w:noProof/>
          <w:color w:val="FF0000"/>
          <w:sz w:val="22"/>
        </w:rPr>
      </w:r>
      <w:r>
        <w:rPr>
          <w:rFonts w:ascii="Calibri" w:eastAsia="Calibri" w:hAnsi="Calibri" w:cs="Angsana New"/>
          <w:b/>
          <w:bCs/>
          <w:noProof/>
          <w:color w:val="FF0000"/>
          <w:sz w:val="22"/>
        </w:rPr>
        <w:fldChar w:fldCharType="separate"/>
      </w:r>
      <w:r>
        <w:rPr>
          <w:rFonts w:ascii="Calibri" w:eastAsia="Calibri" w:hAnsi="Calibri" w:cs="Angsana New"/>
          <w:b/>
          <w:bCs/>
          <w:noProof/>
          <w:color w:val="FF0000"/>
          <w:sz w:val="22"/>
        </w:rPr>
        <w:t>6</w:t>
      </w:r>
      <w:r>
        <w:rPr>
          <w:rFonts w:ascii="Calibri" w:eastAsia="Calibri" w:hAnsi="Calibri" w:cs="Angsana New"/>
          <w:b/>
          <w:bCs/>
          <w:noProof/>
          <w:color w:val="FF0000"/>
          <w:sz w:val="22"/>
        </w:rPr>
        <w:fldChar w:fldCharType="end"/>
      </w:r>
    </w:p>
    <w:p w14:paraId="012C6625" w14:textId="5A54FE6B" w:rsidR="00C0744A" w:rsidRDefault="00000000">
      <w:pPr>
        <w:tabs>
          <w:tab w:val="left" w:pos="709"/>
          <w:tab w:val="right" w:leader="dot" w:pos="9781"/>
        </w:tabs>
        <w:spacing w:after="40" w:line="300" w:lineRule="atLeast"/>
        <w:ind w:left="709" w:right="425" w:hanging="709"/>
        <w:rPr>
          <w:rFonts w:ascii="Calibri" w:eastAsia="Calibri" w:hAnsi="Calibri" w:cs="Angsana New"/>
          <w:b/>
          <w:bCs/>
          <w:noProof/>
          <w:color w:val="00558C"/>
          <w:sz w:val="22"/>
        </w:rPr>
      </w:pPr>
      <w:r>
        <w:rPr>
          <w:rFonts w:ascii="Calibri" w:eastAsia="Calibri" w:hAnsi="Calibri" w:cs="Angsana New"/>
          <w:b/>
          <w:bCs/>
          <w:noProof/>
          <w:color w:val="FF0000"/>
          <w:sz w:val="22"/>
        </w:rPr>
        <w:t>3</w:t>
      </w:r>
      <w:r>
        <w:rPr>
          <w:rFonts w:ascii="Calibri" w:eastAsia="Calibri" w:hAnsi="Calibri" w:cs="Angsana New"/>
          <w:b/>
          <w:bCs/>
          <w:noProof/>
          <w:color w:val="FF0000"/>
          <w:sz w:val="22"/>
          <w:lang w:eastAsia="ko-KR"/>
        </w:rPr>
        <w:t>.1</w:t>
      </w:r>
      <w:r w:rsidR="00D933E6">
        <w:rPr>
          <w:rFonts w:ascii="Calibri" w:eastAsia="Calibri" w:hAnsi="Calibri" w:cs="Angsana New"/>
          <w:b/>
          <w:bCs/>
          <w:noProof/>
          <w:color w:val="FF0000"/>
          <w:sz w:val="22"/>
          <w:lang w:eastAsia="ko-KR"/>
        </w:rPr>
        <w:t>1</w:t>
      </w:r>
      <w:r>
        <w:rPr>
          <w:rFonts w:ascii="Calibri" w:eastAsia="Calibri" w:hAnsi="Calibri" w:cs="Angsana New"/>
          <w:b/>
          <w:bCs/>
          <w:noProof/>
          <w:color w:val="FF0000"/>
          <w:sz w:val="22"/>
        </w:rPr>
        <w:t>.</w:t>
      </w:r>
      <w:r>
        <w:rPr>
          <w:rFonts w:ascii="Calibri" w:eastAsia="Calibri" w:hAnsi="Calibri" w:cs="Angsana New"/>
          <w:b/>
          <w:bCs/>
          <w:noProof/>
          <w:color w:val="FF0000"/>
          <w:sz w:val="22"/>
        </w:rPr>
        <w:tab/>
      </w:r>
      <w:r>
        <w:rPr>
          <w:rFonts w:ascii="Calibri" w:eastAsia="Calibri" w:hAnsi="Calibri" w:cs="Angsana New"/>
          <w:b/>
          <w:bCs/>
          <w:color w:val="FF0000"/>
          <w:sz w:val="22"/>
          <w:lang w:eastAsia="ko-KR"/>
        </w:rPr>
        <w:t>Legal Implications Arising from the Test</w:t>
      </w:r>
      <w:r>
        <w:rPr>
          <w:rFonts w:ascii="Calibri" w:eastAsia="Calibri" w:hAnsi="Calibri" w:cs="Angsana New"/>
          <w:b/>
          <w:bCs/>
          <w:noProof/>
          <w:color w:val="FF0000"/>
          <w:sz w:val="22"/>
        </w:rPr>
        <w:tab/>
      </w:r>
      <w:r>
        <w:rPr>
          <w:rFonts w:ascii="Calibri" w:eastAsia="Calibri" w:hAnsi="Calibri" w:cs="Angsana New"/>
          <w:b/>
          <w:bCs/>
          <w:noProof/>
          <w:color w:val="FF0000"/>
          <w:sz w:val="22"/>
        </w:rPr>
        <w:fldChar w:fldCharType="begin"/>
      </w:r>
      <w:r>
        <w:rPr>
          <w:rFonts w:ascii="Calibri" w:eastAsia="Calibri" w:hAnsi="Calibri" w:cs="Angsana New"/>
          <w:b/>
          <w:bCs/>
          <w:noProof/>
          <w:color w:val="FF0000"/>
          <w:sz w:val="22"/>
        </w:rPr>
        <w:instrText xml:space="preserve"> PAGEREF _Toc156909726 \h </w:instrText>
      </w:r>
      <w:r>
        <w:rPr>
          <w:rFonts w:ascii="Calibri" w:eastAsia="Calibri" w:hAnsi="Calibri" w:cs="Angsana New"/>
          <w:b/>
          <w:bCs/>
          <w:noProof/>
          <w:color w:val="FF0000"/>
          <w:sz w:val="22"/>
        </w:rPr>
      </w:r>
      <w:r>
        <w:rPr>
          <w:rFonts w:ascii="Calibri" w:eastAsia="Calibri" w:hAnsi="Calibri" w:cs="Angsana New"/>
          <w:b/>
          <w:bCs/>
          <w:noProof/>
          <w:color w:val="FF0000"/>
          <w:sz w:val="22"/>
        </w:rPr>
        <w:fldChar w:fldCharType="separate"/>
      </w:r>
      <w:r>
        <w:rPr>
          <w:rFonts w:ascii="Calibri" w:eastAsia="Calibri" w:hAnsi="Calibri" w:cs="Angsana New"/>
          <w:b/>
          <w:bCs/>
          <w:noProof/>
          <w:color w:val="FF0000"/>
          <w:sz w:val="22"/>
        </w:rPr>
        <w:t>6</w:t>
      </w:r>
      <w:r>
        <w:rPr>
          <w:rFonts w:ascii="Calibri" w:eastAsia="Calibri" w:hAnsi="Calibri" w:cs="Angsana New"/>
          <w:b/>
          <w:bCs/>
          <w:noProof/>
          <w:color w:val="FF0000"/>
          <w:sz w:val="22"/>
        </w:rPr>
        <w:fldChar w:fldCharType="end"/>
      </w:r>
    </w:p>
    <w:p w14:paraId="1F573A6A" w14:textId="77777777" w:rsidR="00C0744A" w:rsidRDefault="00000000">
      <w:pPr>
        <w:pStyle w:val="10"/>
        <w:rPr>
          <w:b w:val="0"/>
          <w:caps w:val="0"/>
          <w:color w:val="auto"/>
          <w:lang w:val="en-AU" w:eastAsia="en-AU"/>
        </w:rPr>
      </w:pPr>
      <w:r>
        <w:t>4.</w:t>
      </w:r>
      <w:r>
        <w:rPr>
          <w:b w:val="0"/>
          <w:caps w:val="0"/>
          <w:color w:val="auto"/>
          <w:lang w:val="en-AU" w:eastAsia="en-AU"/>
        </w:rPr>
        <w:tab/>
      </w:r>
      <w:r>
        <w:t>Establish Evaluation Criteria</w:t>
      </w:r>
      <w:r>
        <w:tab/>
      </w:r>
      <w:r>
        <w:fldChar w:fldCharType="begin"/>
      </w:r>
      <w:r>
        <w:instrText xml:space="preserve"> PAGEREF _Toc156909727 \h </w:instrText>
      </w:r>
      <w:r>
        <w:fldChar w:fldCharType="separate"/>
      </w:r>
      <w:r>
        <w:t>7</w:t>
      </w:r>
      <w:r>
        <w:fldChar w:fldCharType="end"/>
      </w:r>
    </w:p>
    <w:p w14:paraId="7068A4FC" w14:textId="77777777" w:rsidR="00C0744A" w:rsidRDefault="00000000">
      <w:pPr>
        <w:pStyle w:val="20"/>
        <w:rPr>
          <w:color w:val="auto"/>
          <w:lang w:val="en-AU" w:eastAsia="en-AU"/>
        </w:rPr>
      </w:pPr>
      <w:r>
        <w:t>4.1.</w:t>
      </w:r>
      <w:r>
        <w:rPr>
          <w:color w:val="auto"/>
          <w:lang w:val="en-AU" w:eastAsia="en-AU"/>
        </w:rPr>
        <w:tab/>
      </w:r>
      <w:r>
        <w:t>??? RATING SCALES</w:t>
      </w:r>
      <w:r>
        <w:tab/>
      </w:r>
      <w:r>
        <w:fldChar w:fldCharType="begin"/>
      </w:r>
      <w:r>
        <w:instrText xml:space="preserve"> PAGEREF _Toc156909728 \h </w:instrText>
      </w:r>
      <w:r>
        <w:fldChar w:fldCharType="separate"/>
      </w:r>
      <w:r>
        <w:t>10</w:t>
      </w:r>
      <w:r>
        <w:fldChar w:fldCharType="end"/>
      </w:r>
    </w:p>
    <w:p w14:paraId="798E50E4" w14:textId="77777777" w:rsidR="00C0744A" w:rsidRDefault="00000000">
      <w:pPr>
        <w:pStyle w:val="20"/>
        <w:rPr>
          <w:color w:val="auto"/>
          <w:lang w:val="en-AU" w:eastAsia="en-AU"/>
        </w:rPr>
      </w:pPr>
      <w:r>
        <w:t>4.2.</w:t>
      </w:r>
      <w:r>
        <w:rPr>
          <w:color w:val="auto"/>
          <w:lang w:val="en-AU" w:eastAsia="en-AU"/>
        </w:rPr>
        <w:tab/>
      </w:r>
      <w:r>
        <w:t>??? Language Evaluation</w:t>
      </w:r>
      <w:r>
        <w:tab/>
      </w:r>
      <w:r>
        <w:fldChar w:fldCharType="begin"/>
      </w:r>
      <w:r>
        <w:instrText xml:space="preserve"> PAGEREF _Toc156909729 \h </w:instrText>
      </w:r>
      <w:r>
        <w:fldChar w:fldCharType="separate"/>
      </w:r>
      <w:r>
        <w:t>10</w:t>
      </w:r>
      <w:r>
        <w:fldChar w:fldCharType="end"/>
      </w:r>
    </w:p>
    <w:p w14:paraId="63C22E4A" w14:textId="77777777" w:rsidR="00C0744A" w:rsidRDefault="00000000">
      <w:pPr>
        <w:pStyle w:val="10"/>
        <w:rPr>
          <w:b w:val="0"/>
          <w:caps w:val="0"/>
          <w:color w:val="auto"/>
          <w:lang w:val="en-AU" w:eastAsia="en-AU"/>
        </w:rPr>
      </w:pPr>
      <w:r>
        <w:t>5.</w:t>
      </w:r>
      <w:r>
        <w:rPr>
          <w:b w:val="0"/>
          <w:caps w:val="0"/>
          <w:color w:val="auto"/>
          <w:lang w:val="en-AU" w:eastAsia="en-AU"/>
        </w:rPr>
        <w:tab/>
      </w:r>
      <w:r>
        <w:t>Assessment Processes</w:t>
      </w:r>
      <w:r>
        <w:tab/>
      </w:r>
      <w:r>
        <w:fldChar w:fldCharType="begin"/>
      </w:r>
      <w:r>
        <w:instrText xml:space="preserve"> PAGEREF _Toc156909730 \h </w:instrText>
      </w:r>
      <w:r>
        <w:fldChar w:fldCharType="separate"/>
      </w:r>
      <w:r>
        <w:t>10</w:t>
      </w:r>
      <w:r>
        <w:fldChar w:fldCharType="end"/>
      </w:r>
    </w:p>
    <w:p w14:paraId="2B76C9A4" w14:textId="77777777" w:rsidR="00C0744A" w:rsidRDefault="00000000">
      <w:pPr>
        <w:pStyle w:val="20"/>
        <w:rPr>
          <w:color w:val="auto"/>
          <w:lang w:val="en-AU" w:eastAsia="en-AU"/>
        </w:rPr>
      </w:pPr>
      <w:r>
        <w:t>5.1.</w:t>
      </w:r>
      <w:r>
        <w:rPr>
          <w:color w:val="auto"/>
          <w:lang w:val="en-AU" w:eastAsia="en-AU"/>
        </w:rPr>
        <w:tab/>
      </w:r>
      <w:r>
        <w:t>Assessors</w:t>
      </w:r>
      <w:r>
        <w:tab/>
      </w:r>
      <w:r>
        <w:fldChar w:fldCharType="begin"/>
      </w:r>
      <w:r>
        <w:instrText xml:space="preserve"> PAGEREF _Toc156909731 \h </w:instrText>
      </w:r>
      <w:r>
        <w:fldChar w:fldCharType="separate"/>
      </w:r>
      <w:r>
        <w:t>10</w:t>
      </w:r>
      <w:r>
        <w:fldChar w:fldCharType="end"/>
      </w:r>
    </w:p>
    <w:p w14:paraId="07225C9E" w14:textId="77777777" w:rsidR="00C0744A" w:rsidRDefault="00000000">
      <w:pPr>
        <w:pStyle w:val="20"/>
        <w:rPr>
          <w:color w:val="auto"/>
          <w:lang w:val="en-AU" w:eastAsia="en-AU"/>
        </w:rPr>
      </w:pPr>
      <w:r>
        <w:t>5.2.</w:t>
      </w:r>
      <w:r>
        <w:rPr>
          <w:color w:val="auto"/>
          <w:lang w:val="en-AU" w:eastAsia="en-AU"/>
        </w:rPr>
        <w:tab/>
      </w:r>
      <w:r>
        <w:t>???ONGOING PERIODIC ASSESSMENTS rather than - Expiration DATE?</w:t>
      </w:r>
      <w:r>
        <w:tab/>
      </w:r>
      <w:r>
        <w:fldChar w:fldCharType="begin"/>
      </w:r>
      <w:r>
        <w:instrText xml:space="preserve"> PAGEREF _Toc156909732 \h </w:instrText>
      </w:r>
      <w:r>
        <w:fldChar w:fldCharType="separate"/>
      </w:r>
      <w:r>
        <w:t>11</w:t>
      </w:r>
      <w:r>
        <w:fldChar w:fldCharType="end"/>
      </w:r>
    </w:p>
    <w:p w14:paraId="4C47CA2D" w14:textId="77777777" w:rsidR="00C0744A" w:rsidRDefault="00000000">
      <w:pPr>
        <w:pStyle w:val="10"/>
        <w:rPr>
          <w:b w:val="0"/>
          <w:caps w:val="0"/>
          <w:color w:val="auto"/>
          <w:lang w:val="en-AU" w:eastAsia="en-AU"/>
        </w:rPr>
      </w:pPr>
      <w:r>
        <w:t>6.</w:t>
      </w:r>
      <w:r>
        <w:rPr>
          <w:b w:val="0"/>
          <w:caps w:val="0"/>
          <w:color w:val="auto"/>
          <w:lang w:val="en-AU" w:eastAsia="en-AU"/>
        </w:rPr>
        <w:tab/>
      </w:r>
      <w:r>
        <w:t>????? QUALIFICATION OF TEST DEVELOPER/RATER</w:t>
      </w:r>
      <w:r>
        <w:tab/>
      </w:r>
      <w:r>
        <w:fldChar w:fldCharType="begin"/>
      </w:r>
      <w:r>
        <w:instrText xml:space="preserve"> PAGEREF _Toc156909733 \h </w:instrText>
      </w:r>
      <w:r>
        <w:fldChar w:fldCharType="separate"/>
      </w:r>
      <w:r>
        <w:t>11</w:t>
      </w:r>
      <w:r>
        <w:fldChar w:fldCharType="end"/>
      </w:r>
    </w:p>
    <w:p w14:paraId="792403B3" w14:textId="77777777" w:rsidR="00C0744A" w:rsidRDefault="00000000">
      <w:pPr>
        <w:pStyle w:val="20"/>
        <w:rPr>
          <w:color w:val="auto"/>
          <w:lang w:val="en-AU" w:eastAsia="en-AU"/>
        </w:rPr>
      </w:pPr>
      <w:r>
        <w:t>6.1.</w:t>
      </w:r>
      <w:r>
        <w:tab/>
      </w:r>
      <w:r>
        <w:fldChar w:fldCharType="begin"/>
      </w:r>
      <w:r>
        <w:instrText xml:space="preserve"> PAGEREF _Toc156909734 \h </w:instrText>
      </w:r>
      <w:r>
        <w:fldChar w:fldCharType="separate"/>
      </w:r>
      <w:r>
        <w:t>11</w:t>
      </w:r>
      <w:r>
        <w:fldChar w:fldCharType="end"/>
      </w:r>
    </w:p>
    <w:p w14:paraId="75AEE4AF" w14:textId="77777777" w:rsidR="00C0744A" w:rsidRDefault="00000000">
      <w:pPr>
        <w:pStyle w:val="10"/>
        <w:rPr>
          <w:b w:val="0"/>
          <w:caps w:val="0"/>
          <w:color w:val="auto"/>
          <w:lang w:val="en-AU" w:eastAsia="en-AU"/>
        </w:rPr>
      </w:pPr>
      <w:r>
        <w:t>7.</w:t>
      </w:r>
      <w:r>
        <w:rPr>
          <w:b w:val="0"/>
          <w:caps w:val="0"/>
          <w:color w:val="auto"/>
          <w:lang w:val="en-AU" w:eastAsia="en-AU"/>
        </w:rPr>
        <w:tab/>
      </w:r>
      <w:r>
        <w:t>MAINTAINING RECORDS</w:t>
      </w:r>
      <w:r>
        <w:tab/>
      </w:r>
      <w:r>
        <w:fldChar w:fldCharType="begin"/>
      </w:r>
      <w:r>
        <w:instrText xml:space="preserve"> PAGEREF _Toc156909735 \h </w:instrText>
      </w:r>
      <w:r>
        <w:fldChar w:fldCharType="separate"/>
      </w:r>
      <w:r>
        <w:t>11</w:t>
      </w:r>
      <w:r>
        <w:fldChar w:fldCharType="end"/>
      </w:r>
    </w:p>
    <w:p w14:paraId="5187F4C0" w14:textId="77777777" w:rsidR="00C0744A" w:rsidRDefault="00000000">
      <w:pPr>
        <w:pStyle w:val="10"/>
        <w:tabs>
          <w:tab w:val="left" w:pos="1134"/>
        </w:tabs>
        <w:rPr>
          <w:b w:val="0"/>
          <w:caps w:val="0"/>
          <w:color w:val="auto"/>
          <w:lang w:val="en-AU" w:eastAsia="en-AU"/>
        </w:rPr>
      </w:pPr>
      <w:r>
        <w:rPr>
          <w:u w:color="407EC9"/>
        </w:rPr>
        <w:t>ANNEX A</w:t>
      </w:r>
      <w:r>
        <w:rPr>
          <w:b w:val="0"/>
          <w:caps w:val="0"/>
          <w:color w:val="auto"/>
          <w:lang w:val="en-AU" w:eastAsia="en-AU"/>
        </w:rPr>
        <w:tab/>
      </w:r>
      <w:r>
        <w:t>LANGUAGE TASKS OF VTS OPERATORS</w:t>
      </w:r>
      <w:r>
        <w:tab/>
      </w:r>
      <w:r>
        <w:fldChar w:fldCharType="begin"/>
      </w:r>
      <w:r>
        <w:instrText xml:space="preserve"> PAGEREF _Toc156909736 \h </w:instrText>
      </w:r>
      <w:r>
        <w:fldChar w:fldCharType="separate"/>
      </w:r>
      <w:r>
        <w:t>13</w:t>
      </w:r>
      <w:r>
        <w:fldChar w:fldCharType="end"/>
      </w:r>
    </w:p>
    <w:p w14:paraId="67C5483C" w14:textId="77777777" w:rsidR="00C0744A" w:rsidRDefault="00000000">
      <w:pPr>
        <w:pStyle w:val="10"/>
        <w:tabs>
          <w:tab w:val="left" w:pos="1134"/>
        </w:tabs>
        <w:rPr>
          <w:b w:val="0"/>
          <w:caps w:val="0"/>
          <w:color w:val="auto"/>
          <w:lang w:val="en-AU" w:eastAsia="en-AU"/>
        </w:rPr>
      </w:pPr>
      <w:r>
        <w:rPr>
          <w:u w:color="407EC9"/>
        </w:rPr>
        <w:t>ANNEX B</w:t>
      </w:r>
      <w:r>
        <w:rPr>
          <w:b w:val="0"/>
          <w:caps w:val="0"/>
          <w:color w:val="auto"/>
          <w:lang w:val="en-AU" w:eastAsia="en-AU"/>
        </w:rPr>
        <w:tab/>
      </w:r>
      <w:r>
        <w:t>EXAMPLE EVALUATION CRITERIA</w:t>
      </w:r>
      <w:r>
        <w:tab/>
      </w:r>
      <w:r>
        <w:fldChar w:fldCharType="begin"/>
      </w:r>
      <w:r>
        <w:instrText xml:space="preserve"> PAGEREF _Toc156909737 \h </w:instrText>
      </w:r>
      <w:r>
        <w:fldChar w:fldCharType="separate"/>
      </w:r>
      <w:r>
        <w:t>22</w:t>
      </w:r>
      <w:r>
        <w:fldChar w:fldCharType="end"/>
      </w:r>
    </w:p>
    <w:p w14:paraId="16710183" w14:textId="77777777" w:rsidR="00C0744A" w:rsidRDefault="00000000">
      <w:pPr>
        <w:pStyle w:val="10"/>
        <w:tabs>
          <w:tab w:val="left" w:pos="1134"/>
        </w:tabs>
        <w:rPr>
          <w:b w:val="0"/>
          <w:caps w:val="0"/>
          <w:color w:val="auto"/>
          <w:lang w:val="en-AU" w:eastAsia="en-AU"/>
        </w:rPr>
      </w:pPr>
      <w:r>
        <w:rPr>
          <w:u w:color="407EC9"/>
        </w:rPr>
        <w:t>ANNEX C</w:t>
      </w:r>
      <w:r>
        <w:rPr>
          <w:b w:val="0"/>
          <w:caps w:val="0"/>
          <w:color w:val="auto"/>
          <w:lang w:val="en-AU" w:eastAsia="en-AU"/>
        </w:rPr>
        <w:tab/>
      </w:r>
      <w:r>
        <w:t>EXAMPLE TEST QUESTIONS</w:t>
      </w:r>
      <w:r>
        <w:tab/>
      </w:r>
      <w:r>
        <w:fldChar w:fldCharType="begin"/>
      </w:r>
      <w:r>
        <w:instrText xml:space="preserve"> PAGEREF _Toc156909738 \h </w:instrText>
      </w:r>
      <w:r>
        <w:fldChar w:fldCharType="separate"/>
      </w:r>
      <w:r>
        <w:t>37</w:t>
      </w:r>
      <w:r>
        <w:fldChar w:fldCharType="end"/>
      </w:r>
    </w:p>
    <w:p w14:paraId="0853BEA8" w14:textId="77777777" w:rsidR="00C0744A" w:rsidRDefault="00000000">
      <w:pPr>
        <w:pStyle w:val="10"/>
        <w:tabs>
          <w:tab w:val="left" w:pos="1134"/>
        </w:tabs>
        <w:rPr>
          <w:b w:val="0"/>
          <w:caps w:val="0"/>
          <w:color w:val="auto"/>
          <w:lang w:val="en-AU" w:eastAsia="en-AU"/>
        </w:rPr>
      </w:pPr>
      <w:r>
        <w:rPr>
          <w:u w:color="407EC9"/>
          <w:lang w:eastAsia="en-GB"/>
        </w:rPr>
        <w:t>ANNEX D</w:t>
      </w:r>
      <w:r>
        <w:rPr>
          <w:b w:val="0"/>
          <w:caps w:val="0"/>
          <w:color w:val="auto"/>
          <w:lang w:val="en-AU" w:eastAsia="en-AU"/>
        </w:rPr>
        <w:tab/>
      </w:r>
      <w:r>
        <w:rPr>
          <w:lang w:eastAsia="en-GB"/>
        </w:rPr>
        <w:t>Example of Annex title (Head 1) style</w:t>
      </w:r>
      <w:r>
        <w:tab/>
      </w:r>
      <w:r>
        <w:fldChar w:fldCharType="begin"/>
      </w:r>
      <w:r>
        <w:instrText xml:space="preserve"> PAGEREF _Toc156909755 \h </w:instrText>
      </w:r>
      <w:r>
        <w:fldChar w:fldCharType="separate"/>
      </w:r>
      <w:r>
        <w:t>44</w:t>
      </w:r>
      <w:r>
        <w:fldChar w:fldCharType="end"/>
      </w:r>
    </w:p>
    <w:p w14:paraId="0FC5F220" w14:textId="77777777" w:rsidR="00C0744A" w:rsidRDefault="00000000">
      <w:pPr>
        <w:pStyle w:val="ad"/>
      </w:pPr>
      <w:r>
        <w:rPr>
          <w:rFonts w:eastAsia="Times New Roman" w:cs="Times New Roman"/>
          <w:b/>
          <w:noProof/>
          <w:color w:val="00558C"/>
          <w:szCs w:val="20"/>
        </w:rPr>
        <w:fldChar w:fldCharType="end"/>
      </w:r>
    </w:p>
    <w:p w14:paraId="37E666DB" w14:textId="77777777" w:rsidR="00C0744A" w:rsidRDefault="00000000">
      <w:pPr>
        <w:pStyle w:val="ListofFigures"/>
      </w:pPr>
      <w:r>
        <w:t xml:space="preserve">List of Tables </w:t>
      </w:r>
    </w:p>
    <w:p w14:paraId="1D04A000" w14:textId="77777777" w:rsidR="00C0744A" w:rsidRDefault="00000000">
      <w:pPr>
        <w:pStyle w:val="ab"/>
        <w:rPr>
          <w:i w:val="0"/>
          <w:noProof/>
          <w:color w:val="auto"/>
          <w:lang w:eastAsia="en-GB"/>
        </w:rPr>
      </w:pPr>
      <w:r>
        <w:rPr>
          <w:i w:val="0"/>
        </w:rPr>
        <w:fldChar w:fldCharType="begin"/>
      </w:r>
      <w:r>
        <w:rPr>
          <w:i w:val="0"/>
        </w:rPr>
        <w:instrText xml:space="preserve"> TOC \t "Table caption,1" \c "Figure" </w:instrText>
      </w:r>
      <w:r>
        <w:rPr>
          <w:i w:val="0"/>
        </w:rPr>
        <w:fldChar w:fldCharType="separate"/>
      </w:r>
      <w:r>
        <w:rPr>
          <w:rFonts w:ascii="Calibri" w:hAnsi="Calibri"/>
          <w:noProof/>
        </w:rPr>
        <w:t>Table 1</w:t>
      </w:r>
      <w:r>
        <w:rPr>
          <w:i w:val="0"/>
          <w:noProof/>
          <w:color w:val="auto"/>
          <w:lang w:eastAsia="en-GB"/>
        </w:rPr>
        <w:tab/>
      </w:r>
      <w:r>
        <w:rPr>
          <w:noProof/>
        </w:rPr>
        <w:t>Example of table with row headers</w:t>
      </w:r>
      <w:r>
        <w:rPr>
          <w:noProof/>
        </w:rPr>
        <w:tab/>
      </w:r>
      <w:r>
        <w:rPr>
          <w:noProof/>
        </w:rPr>
        <w:fldChar w:fldCharType="begin"/>
      </w:r>
      <w:r>
        <w:rPr>
          <w:noProof/>
        </w:rPr>
        <w:instrText xml:space="preserve"> PAGEREF _Toc59360257 \h </w:instrText>
      </w:r>
      <w:r>
        <w:rPr>
          <w:noProof/>
        </w:rPr>
      </w:r>
      <w:r>
        <w:rPr>
          <w:noProof/>
        </w:rPr>
        <w:fldChar w:fldCharType="separate"/>
      </w:r>
      <w:r>
        <w:rPr>
          <w:noProof/>
        </w:rPr>
        <w:t>5</w:t>
      </w:r>
      <w:r>
        <w:rPr>
          <w:noProof/>
        </w:rPr>
        <w:fldChar w:fldCharType="end"/>
      </w:r>
    </w:p>
    <w:p w14:paraId="557ADB91" w14:textId="77777777" w:rsidR="00C0744A" w:rsidRDefault="00000000">
      <w:pPr>
        <w:pStyle w:val="ab"/>
        <w:rPr>
          <w:i w:val="0"/>
          <w:noProof/>
          <w:color w:val="auto"/>
          <w:lang w:eastAsia="en-GB"/>
        </w:rPr>
      </w:pPr>
      <w:r>
        <w:rPr>
          <w:rFonts w:ascii="Calibri" w:hAnsi="Calibri"/>
          <w:noProof/>
        </w:rPr>
        <w:t>Table 2</w:t>
      </w:r>
      <w:r>
        <w:rPr>
          <w:i w:val="0"/>
          <w:noProof/>
          <w:color w:val="auto"/>
          <w:lang w:eastAsia="en-GB"/>
        </w:rPr>
        <w:tab/>
      </w:r>
      <w:r>
        <w:rPr>
          <w:noProof/>
        </w:rPr>
        <w:t>Example of table with column headers</w:t>
      </w:r>
      <w:r>
        <w:rPr>
          <w:noProof/>
        </w:rPr>
        <w:tab/>
      </w:r>
      <w:r>
        <w:rPr>
          <w:noProof/>
        </w:rPr>
        <w:fldChar w:fldCharType="begin"/>
      </w:r>
      <w:r>
        <w:rPr>
          <w:noProof/>
        </w:rPr>
        <w:instrText xml:space="preserve"> PAGEREF _Toc59360258 \h </w:instrText>
      </w:r>
      <w:r>
        <w:rPr>
          <w:noProof/>
        </w:rPr>
      </w:r>
      <w:r>
        <w:rPr>
          <w:noProof/>
        </w:rPr>
        <w:fldChar w:fldCharType="separate"/>
      </w:r>
      <w:r>
        <w:rPr>
          <w:noProof/>
        </w:rPr>
        <w:t>5</w:t>
      </w:r>
      <w:r>
        <w:rPr>
          <w:noProof/>
        </w:rPr>
        <w:fldChar w:fldCharType="end"/>
      </w:r>
    </w:p>
    <w:p w14:paraId="65463306" w14:textId="77777777" w:rsidR="00C0744A" w:rsidRDefault="00000000">
      <w:pPr>
        <w:pStyle w:val="ad"/>
      </w:pPr>
      <w:r>
        <w:rPr>
          <w:i/>
          <w:color w:val="00558C"/>
        </w:rPr>
        <w:lastRenderedPageBreak/>
        <w:fldChar w:fldCharType="end"/>
      </w:r>
    </w:p>
    <w:p w14:paraId="512055DB" w14:textId="77777777" w:rsidR="00C0744A" w:rsidRDefault="00000000">
      <w:pPr>
        <w:pStyle w:val="ListofFigures"/>
      </w:pPr>
      <w:r>
        <w:t>List of Figures</w:t>
      </w:r>
    </w:p>
    <w:p w14:paraId="608A82E1" w14:textId="77777777" w:rsidR="00C0744A" w:rsidRDefault="00000000">
      <w:pPr>
        <w:pStyle w:val="ab"/>
        <w:rPr>
          <w:i w:val="0"/>
          <w:noProof/>
          <w:color w:val="auto"/>
          <w:lang w:eastAsia="en-GB"/>
        </w:rPr>
      </w:pPr>
      <w:r>
        <w:fldChar w:fldCharType="begin"/>
      </w:r>
      <w:r>
        <w:instrText xml:space="preserve"> TOC \t "Figure caption" \c </w:instrText>
      </w:r>
      <w:r>
        <w:fldChar w:fldCharType="separate"/>
      </w:r>
      <w:r>
        <w:rPr>
          <w:noProof/>
        </w:rPr>
        <w:t>Figure 1</w:t>
      </w:r>
      <w:r>
        <w:rPr>
          <w:i w:val="0"/>
          <w:noProof/>
          <w:color w:val="auto"/>
          <w:lang w:eastAsia="en-GB"/>
        </w:rPr>
        <w:tab/>
      </w:r>
      <w:r>
        <w:rPr>
          <w:noProof/>
        </w:rPr>
        <w:t>Example of wrapping in line with text</w:t>
      </w:r>
      <w:r>
        <w:rPr>
          <w:noProof/>
        </w:rPr>
        <w:tab/>
      </w:r>
      <w:r>
        <w:rPr>
          <w:noProof/>
        </w:rPr>
        <w:fldChar w:fldCharType="begin"/>
      </w:r>
      <w:r>
        <w:rPr>
          <w:noProof/>
        </w:rPr>
        <w:instrText xml:space="preserve"> PAGEREF _Toc60405626 \h </w:instrText>
      </w:r>
      <w:r>
        <w:rPr>
          <w:noProof/>
        </w:rPr>
      </w:r>
      <w:r>
        <w:rPr>
          <w:noProof/>
        </w:rPr>
        <w:fldChar w:fldCharType="separate"/>
      </w:r>
      <w:r>
        <w:rPr>
          <w:noProof/>
        </w:rPr>
        <w:t>4</w:t>
      </w:r>
      <w:r>
        <w:rPr>
          <w:noProof/>
        </w:rPr>
        <w:fldChar w:fldCharType="end"/>
      </w:r>
    </w:p>
    <w:p w14:paraId="3CCBE727" w14:textId="77777777" w:rsidR="00C0744A" w:rsidRDefault="00000000">
      <w:pPr>
        <w:pStyle w:val="ab"/>
        <w:rPr>
          <w:i w:val="0"/>
          <w:noProof/>
          <w:color w:val="auto"/>
          <w:lang w:eastAsia="en-GB"/>
        </w:rPr>
      </w:pPr>
      <w:r>
        <w:rPr>
          <w:noProof/>
        </w:rPr>
        <w:t>Figure 2</w:t>
      </w:r>
      <w:r>
        <w:rPr>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r>
        <w:rPr>
          <w:noProof/>
        </w:rPr>
        <w:t>5</w:t>
      </w:r>
      <w:r>
        <w:rPr>
          <w:noProof/>
        </w:rPr>
        <w:fldChar w:fldCharType="end"/>
      </w:r>
    </w:p>
    <w:p w14:paraId="756F8ED8" w14:textId="77777777" w:rsidR="00C0744A" w:rsidRDefault="00000000">
      <w:pPr>
        <w:pStyle w:val="ab"/>
        <w:rPr>
          <w:i w:val="0"/>
          <w:noProof/>
          <w:color w:val="auto"/>
          <w:lang w:eastAsia="en-GB"/>
        </w:rPr>
      </w:pPr>
      <w:r>
        <w:rPr>
          <w:noProof/>
        </w:rPr>
        <w:t>Figure 3</w:t>
      </w:r>
      <w:r>
        <w:rPr>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r>
        <w:rPr>
          <w:noProof/>
        </w:rPr>
        <w:t>7</w:t>
      </w:r>
      <w:r>
        <w:rPr>
          <w:noProof/>
        </w:rPr>
        <w:fldChar w:fldCharType="end"/>
      </w:r>
    </w:p>
    <w:p w14:paraId="53C7DFD7" w14:textId="77777777" w:rsidR="00C0744A" w:rsidRDefault="00000000">
      <w:pPr>
        <w:pStyle w:val="ad"/>
      </w:pPr>
      <w:r>
        <w:fldChar w:fldCharType="end"/>
      </w:r>
    </w:p>
    <w:p w14:paraId="35E3202F" w14:textId="77777777" w:rsidR="00C0744A" w:rsidRDefault="00C0744A">
      <w:pPr>
        <w:pStyle w:val="ab"/>
        <w:ind w:left="0" w:firstLine="0"/>
      </w:pPr>
    </w:p>
    <w:p w14:paraId="6556862F" w14:textId="77777777" w:rsidR="00C0744A" w:rsidRDefault="00C0744A">
      <w:pPr>
        <w:pStyle w:val="ad"/>
        <w:sectPr w:rsidR="00C0744A">
          <w:headerReference w:type="even" r:id="rId17"/>
          <w:headerReference w:type="default" r:id="rId18"/>
          <w:headerReference w:type="first" r:id="rId19"/>
          <w:footerReference w:type="first" r:id="rId20"/>
          <w:pgSz w:w="11906" w:h="16838" w:code="9"/>
          <w:pgMar w:top="567" w:right="794" w:bottom="567" w:left="907" w:header="850" w:footer="567" w:gutter="0"/>
          <w:cols w:space="708"/>
          <w:titlePg/>
          <w:docGrid w:linePitch="360"/>
        </w:sectPr>
      </w:pPr>
    </w:p>
    <w:p w14:paraId="4366B47B" w14:textId="77777777" w:rsidR="00C0744A" w:rsidRDefault="00000000">
      <w:pPr>
        <w:pStyle w:val="1"/>
      </w:pPr>
      <w:bookmarkStart w:id="5" w:name="_Toc156909720"/>
      <w:r>
        <w:lastRenderedPageBreak/>
        <w:t>IntroDUCTION</w:t>
      </w:r>
      <w:bookmarkEnd w:id="5"/>
    </w:p>
    <w:p w14:paraId="5626B2BE" w14:textId="77777777" w:rsidR="00C0744A" w:rsidRDefault="00000000">
      <w:pPr>
        <w:pStyle w:val="ad"/>
        <w:rPr>
          <w:color w:val="FF0000"/>
        </w:rPr>
      </w:pPr>
      <w:r>
        <w:rPr>
          <w:color w:val="FF0000"/>
          <w:lang w:eastAsia="ko-KR"/>
        </w:rPr>
        <w:t>1.1.</w:t>
      </w:r>
      <w:r>
        <w:rPr>
          <w:color w:val="FF0000"/>
        </w:rPr>
        <w:t xml:space="preserve"> The Scope of </w:t>
      </w:r>
      <w:r>
        <w:rPr>
          <w:color w:val="FF0000"/>
          <w:lang w:eastAsia="ko-KR"/>
        </w:rPr>
        <w:t>VTS Voice Communication</w:t>
      </w:r>
    </w:p>
    <w:p w14:paraId="25A3F79F" w14:textId="77777777" w:rsidR="00C0744A" w:rsidRDefault="00000000">
      <w:pPr>
        <w:pStyle w:val="ad"/>
        <w:rPr>
          <w:color w:val="FF0000"/>
        </w:rPr>
      </w:pPr>
      <w:r>
        <w:rPr>
          <w:color w:val="FF0000"/>
        </w:rPr>
        <w:t>Precise, effective, and clear maritime communication is essential for ensuring navigational safety in the contemporary international maritime industry. This industry is characterized by its remarkable diversity, with crew members coming from a vast array of cultural and linguistic backgrounds. In this context, prioritizing accurate procedures and employing unambiguous, effective standard communication phraseology, wherever applicable, between Vessel Traffic Services (VTS) and ships is crucial. This practice underscores the imperative role of clear and precise communication in overcoming language barriers and cultural differences, thereby safeguarding not only the crew but also the marine environment. The importance of such standardization, extending beyond routine communications like sea navigation, port approaches, and anchoring procedures to encompass emergency situations as well, becomes even more vital in high-stress scenarios where communication is often subject to significant time constraints or psychological stress, underscoring the necessity for clarity and effectiveness in standardized communication.</w:t>
      </w:r>
    </w:p>
    <w:p w14:paraId="1E5F4503" w14:textId="77777777" w:rsidR="00C0744A" w:rsidRDefault="00C0744A">
      <w:pPr>
        <w:pStyle w:val="ad"/>
        <w:rPr>
          <w:color w:val="FF0000"/>
        </w:rPr>
      </w:pPr>
    </w:p>
    <w:p w14:paraId="47E74B0C" w14:textId="77777777" w:rsidR="00C0744A" w:rsidRDefault="00000000">
      <w:pPr>
        <w:pStyle w:val="ad"/>
        <w:rPr>
          <w:color w:val="FF0000"/>
        </w:rPr>
      </w:pPr>
      <w:r>
        <w:rPr>
          <w:color w:val="FF0000"/>
          <w:lang w:eastAsia="ko-KR"/>
        </w:rPr>
        <w:t>1</w:t>
      </w:r>
      <w:r>
        <w:rPr>
          <w:color w:val="FF0000"/>
        </w:rPr>
        <w:t>.</w:t>
      </w:r>
      <w:r>
        <w:rPr>
          <w:color w:val="FF0000"/>
          <w:lang w:eastAsia="ko-KR"/>
        </w:rPr>
        <w:t>2</w:t>
      </w:r>
      <w:r>
        <w:rPr>
          <w:color w:val="FF0000"/>
        </w:rPr>
        <w:t>. Relationship to Key documents:</w:t>
      </w:r>
    </w:p>
    <w:p w14:paraId="0F36E5BA" w14:textId="77777777" w:rsidR="00C0744A" w:rsidRDefault="00000000">
      <w:pPr>
        <w:pStyle w:val="ad"/>
        <w:rPr>
          <w:color w:val="FF0000"/>
        </w:rPr>
      </w:pPr>
      <w:bookmarkStart w:id="6" w:name="_Hlk160129858"/>
      <w:r>
        <w:rPr>
          <w:color w:val="FF0000"/>
        </w:rPr>
        <w:t></w:t>
      </w:r>
      <w:r>
        <w:rPr>
          <w:color w:val="FF0000"/>
        </w:rPr>
        <w:tab/>
        <w:t>IALA G1089 Provision of a VTS</w:t>
      </w:r>
    </w:p>
    <w:p w14:paraId="4817C64B" w14:textId="77777777" w:rsidR="00C0744A" w:rsidRDefault="00000000">
      <w:pPr>
        <w:pStyle w:val="ad"/>
        <w:rPr>
          <w:color w:val="FF0000"/>
        </w:rPr>
      </w:pPr>
      <w:r>
        <w:rPr>
          <w:color w:val="FF0000"/>
        </w:rPr>
        <w:t></w:t>
      </w:r>
      <w:r>
        <w:rPr>
          <w:color w:val="FF0000"/>
        </w:rPr>
        <w:tab/>
        <w:t xml:space="preserve">IALA G1132 VTS Voice Communications and Phraseology </w:t>
      </w:r>
    </w:p>
    <w:p w14:paraId="531F0E27" w14:textId="77777777" w:rsidR="00C0744A" w:rsidRDefault="00000000">
      <w:pPr>
        <w:pStyle w:val="ad"/>
        <w:rPr>
          <w:color w:val="FF0000"/>
        </w:rPr>
      </w:pPr>
      <w:r>
        <w:rPr>
          <w:color w:val="FF0000"/>
        </w:rPr>
        <w:t></w:t>
      </w:r>
      <w:r>
        <w:rPr>
          <w:color w:val="FF0000"/>
        </w:rPr>
        <w:tab/>
        <w:t>IALA G1141 Operational Procedures for Delivering VTS</w:t>
      </w:r>
    </w:p>
    <w:p w14:paraId="696EBF03" w14:textId="77777777" w:rsidR="00C0744A" w:rsidRDefault="00000000">
      <w:pPr>
        <w:pStyle w:val="ad"/>
        <w:rPr>
          <w:color w:val="FF0000"/>
        </w:rPr>
      </w:pPr>
      <w:r>
        <w:rPr>
          <w:color w:val="FF0000"/>
        </w:rPr>
        <w:t></w:t>
      </w:r>
      <w:r>
        <w:rPr>
          <w:color w:val="FF0000"/>
        </w:rPr>
        <w:tab/>
        <w:t>IMO A.918(22) Standard Maritime Communication Phrases</w:t>
      </w:r>
    </w:p>
    <w:p w14:paraId="58A2D5EB" w14:textId="77777777" w:rsidR="00C0744A" w:rsidRDefault="00000000">
      <w:pPr>
        <w:pStyle w:val="ad"/>
        <w:rPr>
          <w:color w:val="FF0000"/>
        </w:rPr>
      </w:pPr>
      <w:r>
        <w:rPr>
          <w:color w:val="FF0000"/>
        </w:rPr>
        <w:t></w:t>
      </w:r>
      <w:r>
        <w:rPr>
          <w:color w:val="FF0000"/>
        </w:rPr>
        <w:tab/>
        <w:t>IMO A.954(23) Proper Use of VHF Channels at Sea</w:t>
      </w:r>
    </w:p>
    <w:p w14:paraId="79F56D90" w14:textId="77777777" w:rsidR="00C0744A" w:rsidRDefault="00000000">
      <w:pPr>
        <w:pStyle w:val="ad"/>
        <w:rPr>
          <w:color w:val="FF0000"/>
        </w:rPr>
      </w:pPr>
      <w:r>
        <w:rPr>
          <w:color w:val="FF0000"/>
        </w:rPr>
        <w:t></w:t>
      </w:r>
      <w:r>
        <w:rPr>
          <w:color w:val="FF0000"/>
        </w:rPr>
        <w:tab/>
        <w:t>ITU publication Radio Regulations Volume 1 (2020) Chapter VII. [6] Operational Procedures: Reference to and ITU Radio Regulations.</w:t>
      </w:r>
    </w:p>
    <w:bookmarkEnd w:id="6"/>
    <w:p w14:paraId="57791B4E" w14:textId="77777777" w:rsidR="00C0744A" w:rsidRDefault="00C0744A">
      <w:pPr>
        <w:pStyle w:val="ad"/>
        <w:rPr>
          <w:color w:val="FF0000"/>
        </w:rPr>
      </w:pPr>
    </w:p>
    <w:p w14:paraId="5C19720D" w14:textId="77777777" w:rsidR="00C0744A" w:rsidRDefault="00000000">
      <w:pPr>
        <w:pStyle w:val="1"/>
        <w:rPr>
          <w:color w:val="FF0000"/>
        </w:rPr>
      </w:pPr>
      <w:bookmarkStart w:id="7" w:name="_Toc156909721"/>
      <w:r>
        <w:rPr>
          <w:color w:val="FF0000"/>
        </w:rPr>
        <w:t>DOCUMENT PURPOSE</w:t>
      </w:r>
      <w:bookmarkEnd w:id="7"/>
    </w:p>
    <w:p w14:paraId="57393A15" w14:textId="77777777" w:rsidR="00C0744A" w:rsidRDefault="00000000">
      <w:pPr>
        <w:pStyle w:val="ad"/>
        <w:rPr>
          <w:rFonts w:ascii="Calibri" w:eastAsia="Calibri" w:hAnsi="Calibri" w:cs="Angsana New"/>
          <w:color w:val="000000"/>
          <w:lang w:eastAsia="ko-KR"/>
        </w:rPr>
      </w:pPr>
      <w:bookmarkStart w:id="8" w:name="_Hlk160129422"/>
      <w:r>
        <w:rPr>
          <w:rFonts w:ascii="Calibri" w:eastAsia="Calibri" w:hAnsi="Calibri" w:cs="Angsana New"/>
          <w:color w:val="FF0000"/>
        </w:rPr>
        <w:t>The purpose of this guideline is to provide authorities, training institutions and other interested parties with the tools and procedures necessary to develop a framework for the assessment of VTS personnel’s competency in their use of standard message structures and phrases in VTS communication, in accordance with IMO SMCP and IALA G 1132.</w:t>
      </w:r>
    </w:p>
    <w:bookmarkEnd w:id="8"/>
    <w:p w14:paraId="49761DE8" w14:textId="075F538E" w:rsidR="00C0744A" w:rsidRDefault="0089129F">
      <w:pPr>
        <w:pStyle w:val="ad"/>
      </w:pPr>
      <w:r w:rsidRPr="00510D90">
        <w:rPr>
          <w:rFonts w:ascii="Calibri" w:hAnsi="Calibri"/>
        </w:rPr>
        <w:t>The IALA VTS Committee has been tasked with</w:t>
      </w:r>
    </w:p>
    <w:p w14:paraId="536624CC" w14:textId="77777777" w:rsidR="00C0744A" w:rsidRDefault="00000000">
      <w:pPr>
        <w:pStyle w:val="1"/>
        <w:rPr>
          <w:color w:val="FF0000"/>
        </w:rPr>
      </w:pPr>
      <w:bookmarkStart w:id="9" w:name="_Toc156909722"/>
      <w:r>
        <w:rPr>
          <w:color w:val="FF0000"/>
        </w:rPr>
        <w:t>Developing a Competency Test</w:t>
      </w:r>
      <w:bookmarkEnd w:id="9"/>
    </w:p>
    <w:p w14:paraId="109E85F2" w14:textId="77777777" w:rsidR="00C0744A" w:rsidRDefault="00000000">
      <w:pPr>
        <w:pStyle w:val="ad"/>
        <w:rPr>
          <w:color w:val="FF0000"/>
        </w:rPr>
      </w:pPr>
      <w:r>
        <w:rPr>
          <w:color w:val="FF0000"/>
        </w:rPr>
        <w:t>Loose (simple + another simple (clear purpose first / clear shot of the document / direction) + one more simple + ) or tight?</w:t>
      </w:r>
    </w:p>
    <w:p w14:paraId="2C85549B" w14:textId="77777777" w:rsidR="00C0744A" w:rsidRDefault="00C0744A">
      <w:pPr>
        <w:rPr>
          <w:color w:val="FF0000"/>
        </w:rPr>
      </w:pPr>
    </w:p>
    <w:p w14:paraId="120B80EC" w14:textId="77777777" w:rsidR="00C0744A" w:rsidRDefault="00000000">
      <w:pPr>
        <w:pStyle w:val="ad"/>
        <w:rPr>
          <w:color w:val="FF0000"/>
          <w:lang w:eastAsia="ko-KR"/>
        </w:rPr>
      </w:pPr>
      <w:r>
        <w:rPr>
          <w:color w:val="FF0000"/>
        </w:rPr>
        <w:t>Key considerations include:</w:t>
      </w:r>
    </w:p>
    <w:p w14:paraId="5E5DA391" w14:textId="77777777" w:rsidR="00C0744A" w:rsidRDefault="00000000">
      <w:pPr>
        <w:pStyle w:val="Bullet1"/>
        <w:tabs>
          <w:tab w:val="left" w:pos="992"/>
        </w:tabs>
        <w:ind w:left="360" w:hanging="360"/>
        <w:rPr>
          <w:color w:val="FF0000"/>
          <w:lang w:eastAsia="ko-KR"/>
        </w:rPr>
      </w:pPr>
      <w:commentRangeStart w:id="10"/>
      <w:r>
        <w:rPr>
          <w:rFonts w:ascii="Calibri" w:eastAsia="Calibri" w:hAnsi="Calibri" w:cs="Angsana New"/>
          <w:b/>
          <w:bCs/>
          <w:color w:val="FF0000"/>
        </w:rPr>
        <w:t xml:space="preserve">The </w:t>
      </w:r>
      <w:r>
        <w:rPr>
          <w:rFonts w:ascii="Calibri" w:eastAsia="Calibri" w:hAnsi="Calibri" w:cs="Angsana New"/>
          <w:b/>
          <w:bCs/>
          <w:color w:val="FF0000"/>
          <w:lang w:eastAsia="ko-KR"/>
        </w:rPr>
        <w:t>L</w:t>
      </w:r>
      <w:r>
        <w:rPr>
          <w:rFonts w:ascii="Calibri" w:eastAsia="Calibri" w:hAnsi="Calibri" w:cs="Angsana New"/>
          <w:b/>
          <w:bCs/>
          <w:color w:val="FF0000"/>
        </w:rPr>
        <w:t xml:space="preserve">ength of the </w:t>
      </w:r>
      <w:r>
        <w:rPr>
          <w:rFonts w:ascii="Calibri" w:eastAsia="Calibri" w:hAnsi="Calibri" w:cs="Angsana New"/>
          <w:b/>
          <w:bCs/>
          <w:color w:val="FF0000"/>
          <w:lang w:eastAsia="ko-KR"/>
        </w:rPr>
        <w:t>T</w:t>
      </w:r>
      <w:r>
        <w:rPr>
          <w:rFonts w:ascii="Calibri" w:eastAsia="Calibri" w:hAnsi="Calibri" w:cs="Angsana New"/>
          <w:b/>
          <w:bCs/>
          <w:color w:val="FF0000"/>
        </w:rPr>
        <w:t>est</w:t>
      </w:r>
      <w:r>
        <w:rPr>
          <w:rFonts w:ascii="Calibri" w:eastAsia="Calibri" w:hAnsi="Calibri" w:cs="Angsana New"/>
          <w:color w:val="FF0000"/>
        </w:rPr>
        <w:t xml:space="preserve"> (minutes)</w:t>
      </w:r>
      <w:r>
        <w:rPr>
          <w:rFonts w:ascii="Calibri" w:eastAsia="Calibri" w:hAnsi="Calibri" w:cs="Angsana New"/>
          <w:color w:val="FF0000"/>
          <w:lang w:eastAsia="ko-KR"/>
        </w:rPr>
        <w:t xml:space="preserve">: </w:t>
      </w:r>
      <w:r>
        <w:rPr>
          <w:color w:val="FF0000"/>
        </w:rPr>
        <w:t xml:space="preserve">Recommended to be a maximum of 30 minutes </w:t>
      </w:r>
      <w:commentRangeEnd w:id="10"/>
      <w:r w:rsidR="005A3CDF">
        <w:rPr>
          <w:rStyle w:val="ae"/>
          <w:color w:val="auto"/>
        </w:rPr>
        <w:commentReference w:id="10"/>
      </w:r>
    </w:p>
    <w:p w14:paraId="4958D69B" w14:textId="77777777" w:rsidR="00C0744A" w:rsidRDefault="00000000">
      <w:pPr>
        <w:pStyle w:val="Bullet1"/>
        <w:tabs>
          <w:tab w:val="left" w:pos="992"/>
        </w:tabs>
        <w:ind w:left="360" w:hanging="360"/>
        <w:rPr>
          <w:color w:val="FF0000"/>
          <w:lang w:eastAsia="ko-KR"/>
        </w:rPr>
      </w:pPr>
      <w:r>
        <w:rPr>
          <w:rFonts w:ascii="Calibri" w:eastAsia="Calibri" w:hAnsi="Calibri" w:cs="Angsana New" w:hint="eastAsia"/>
          <w:b/>
          <w:bCs/>
          <w:color w:val="FF0000"/>
        </w:rPr>
        <w:t>N</w:t>
      </w:r>
      <w:r>
        <w:rPr>
          <w:rFonts w:ascii="Calibri" w:eastAsia="Calibri" w:hAnsi="Calibri" w:cs="Angsana New"/>
          <w:b/>
          <w:bCs/>
          <w:color w:val="FF0000"/>
        </w:rPr>
        <w:t xml:space="preserve">umber of </w:t>
      </w:r>
      <w:r>
        <w:rPr>
          <w:rFonts w:ascii="Calibri" w:eastAsia="Calibri" w:hAnsi="Calibri" w:cs="Angsana New"/>
          <w:b/>
          <w:bCs/>
          <w:color w:val="FF0000"/>
          <w:lang w:eastAsia="ko-KR"/>
        </w:rPr>
        <w:t>Q</w:t>
      </w:r>
      <w:r>
        <w:rPr>
          <w:rFonts w:ascii="Calibri" w:eastAsia="Calibri" w:hAnsi="Calibri" w:cs="Angsana New"/>
          <w:b/>
          <w:bCs/>
          <w:color w:val="FF0000"/>
        </w:rPr>
        <w:t>uestions:</w:t>
      </w:r>
      <w:r>
        <w:rPr>
          <w:rFonts w:ascii="Calibri" w:eastAsia="Calibri" w:hAnsi="Calibri" w:cs="Angsana New"/>
          <w:color w:val="FF0000"/>
        </w:rPr>
        <w:t xml:space="preserve"> </w:t>
      </w:r>
      <w:r>
        <w:rPr>
          <w:rFonts w:ascii="Calibri" w:eastAsia="Calibri" w:hAnsi="Calibri" w:cs="Angsana New"/>
          <w:color w:val="FF0000"/>
          <w:lang w:eastAsia="ko-KR"/>
        </w:rPr>
        <w:t>A</w:t>
      </w:r>
      <w:r>
        <w:rPr>
          <w:color w:val="FF0000"/>
        </w:rPr>
        <w:t xml:space="preserve"> total of 10 questions that increase in difficulty and complexity</w:t>
      </w:r>
    </w:p>
    <w:p w14:paraId="702DC57B" w14:textId="77777777" w:rsidR="00C0744A" w:rsidRDefault="00000000">
      <w:pPr>
        <w:pStyle w:val="Bullet1"/>
        <w:tabs>
          <w:tab w:val="left" w:pos="992"/>
        </w:tabs>
        <w:ind w:left="360" w:hanging="360"/>
        <w:rPr>
          <w:rFonts w:ascii="Times New Roman" w:hAnsi="Times New Roman" w:cs="Times New Roman"/>
          <w:color w:val="FF0000"/>
          <w:sz w:val="24"/>
          <w:szCs w:val="24"/>
          <w:lang w:eastAsia="ko-KR"/>
        </w:rPr>
      </w:pPr>
      <w:r>
        <w:rPr>
          <w:rFonts w:ascii="Calibri" w:eastAsia="Calibri" w:hAnsi="Calibri" w:cs="Angsana New"/>
          <w:b/>
          <w:bCs/>
          <w:color w:val="FF0000"/>
        </w:rPr>
        <w:t>Question Difficulty:</w:t>
      </w:r>
      <w:r>
        <w:rPr>
          <w:rFonts w:ascii="Calibri" w:eastAsia="Calibri" w:hAnsi="Calibri" w:cs="Angsana New"/>
          <w:color w:val="FF0000"/>
        </w:rPr>
        <w:t xml:space="preserve"> Gradual progression from a low level (N.1) to a high level (N</w:t>
      </w:r>
      <w:r>
        <w:rPr>
          <w:rFonts w:ascii="Times New Roman" w:hAnsi="Times New Roman" w:cs="Times New Roman"/>
          <w:color w:val="FF0000"/>
          <w:sz w:val="24"/>
          <w:szCs w:val="24"/>
        </w:rPr>
        <w:t>.10), shifting from adhering to standardized phraseology to allowing a certain degree of plain language.</w:t>
      </w:r>
      <w:r>
        <w:rPr>
          <w:rFonts w:ascii="Times New Roman" w:hAnsi="Times New Roman" w:cs="Times New Roman"/>
          <w:color w:val="FF0000"/>
          <w:sz w:val="24"/>
          <w:szCs w:val="24"/>
          <w:lang w:eastAsia="ko-KR"/>
        </w:rPr>
        <w:t xml:space="preserve"> (computer adaptive </w:t>
      </w:r>
      <w:r>
        <w:rPr>
          <w:rFonts w:ascii="Times New Roman" w:hAnsi="Times New Roman" w:cs="Times New Roman"/>
          <w:color w:val="FF0000"/>
          <w:sz w:val="24"/>
          <w:szCs w:val="24"/>
          <w:lang w:eastAsia="ko-KR"/>
        </w:rPr>
        <w:lastRenderedPageBreak/>
        <w:t>tresting? or standard CBT? (i.e., ten questions increasing in difficulty?) AI assisted? AI might be able to remove the issue of rater selection and training?</w:t>
      </w:r>
    </w:p>
    <w:p w14:paraId="26FE0356" w14:textId="77777777" w:rsidR="00C0744A" w:rsidRDefault="00000000">
      <w:pPr>
        <w:pStyle w:val="Bullet1"/>
        <w:tabs>
          <w:tab w:val="left" w:pos="992"/>
        </w:tabs>
        <w:ind w:left="360" w:hanging="360"/>
        <w:rPr>
          <w:b/>
          <w:bCs/>
          <w:color w:val="FF0000"/>
          <w:lang w:eastAsia="ko-KR"/>
        </w:rPr>
      </w:pPr>
      <w:commentRangeStart w:id="11"/>
      <w:r>
        <w:rPr>
          <w:b/>
          <w:bCs/>
          <w:color w:val="FF0000"/>
          <w:lang w:eastAsia="ko-KR"/>
        </w:rPr>
        <w:t>Test methods</w:t>
      </w:r>
      <w:commentRangeEnd w:id="11"/>
      <w:r w:rsidR="005A3CDF">
        <w:rPr>
          <w:rStyle w:val="ae"/>
          <w:color w:val="auto"/>
        </w:rPr>
        <w:commentReference w:id="11"/>
      </w:r>
      <w:r>
        <w:rPr>
          <w:b/>
          <w:bCs/>
          <w:color w:val="FF0000"/>
          <w:lang w:eastAsia="ko-KR"/>
        </w:rPr>
        <w:t xml:space="preserve">: </w:t>
      </w:r>
      <w:r>
        <w:rPr>
          <w:color w:val="FF0000"/>
          <w:lang w:eastAsia="ko-KR"/>
        </w:rPr>
        <w:t>Online or face to face?  Problem is not everyone can do onlibne? Does the test have to be the same across the world? Are we producing a framework rather than a “standard” test? Both approaches have advantages and disadvantages which we need to analyse/consider. Longterm might be to move from framework ro standard test?</w:t>
      </w:r>
    </w:p>
    <w:p w14:paraId="79D2B342" w14:textId="77777777" w:rsidR="00C0744A" w:rsidRDefault="00000000">
      <w:pPr>
        <w:pStyle w:val="Bullet1"/>
        <w:rPr>
          <w:color w:val="FF0000"/>
        </w:rPr>
      </w:pPr>
      <w:commentRangeStart w:id="12"/>
      <w:r>
        <w:rPr>
          <w:b/>
          <w:bCs/>
          <w:color w:val="FF0000"/>
          <w:lang w:eastAsia="ko-KR"/>
        </w:rPr>
        <w:t>Test Topics</w:t>
      </w:r>
      <w:commentRangeEnd w:id="12"/>
      <w:r w:rsidR="005A3CDF">
        <w:rPr>
          <w:rStyle w:val="ae"/>
          <w:color w:val="auto"/>
        </w:rPr>
        <w:commentReference w:id="12"/>
      </w:r>
      <w:r>
        <w:rPr>
          <w:b/>
          <w:bCs/>
          <w:color w:val="FF0000"/>
          <w:lang w:eastAsia="ko-KR"/>
        </w:rPr>
        <w:t xml:space="preserve">: </w:t>
      </w:r>
      <w:r>
        <w:rPr>
          <w:color w:val="FF0000"/>
          <w:lang w:eastAsia="ko-KR"/>
        </w:rPr>
        <w:t xml:space="preserve">Compilation of routine/standard and emergency communication tasks (developing situation / plain language) performed by VTSOs. Special focus on safety issues in developing situations as detailed in IMO A.918(22) and IALA G1141 and IALA G1132. Competent authority / VTS provider to give priority to standard phraseology, butoperational requirements needs may override this. </w:t>
      </w:r>
    </w:p>
    <w:p w14:paraId="2333F3F3" w14:textId="77777777" w:rsidR="00C0744A" w:rsidRDefault="00000000">
      <w:pPr>
        <w:pStyle w:val="Bullet1"/>
        <w:rPr>
          <w:color w:val="FF0000"/>
          <w:lang w:eastAsia="ko-KR"/>
        </w:rPr>
      </w:pPr>
      <w:r>
        <w:rPr>
          <w:b/>
          <w:bCs/>
          <w:color w:val="FF0000"/>
          <w:lang w:eastAsia="ko-KR"/>
        </w:rPr>
        <w:t xml:space="preserve">Evaluation Criteria: </w:t>
      </w:r>
      <w:r>
        <w:rPr>
          <w:color w:val="FF0000"/>
          <w:lang w:eastAsia="ko-KR"/>
        </w:rPr>
        <w:t>Evaluation based on standard operating procedures, phraseology, a certain level of plain language, interpretation (see IALA G 1132), grammar, vocabulary, listening and speaking.</w:t>
      </w:r>
    </w:p>
    <w:p w14:paraId="1B226641" w14:textId="77777777" w:rsidR="00C0744A" w:rsidRDefault="00000000">
      <w:pPr>
        <w:pStyle w:val="Bullet1"/>
        <w:tabs>
          <w:tab w:val="left" w:pos="992"/>
        </w:tabs>
        <w:rPr>
          <w:rFonts w:ascii="Calibri" w:eastAsia="Calibri" w:hAnsi="Calibri" w:cs="Angsana New"/>
          <w:color w:val="FF0000"/>
          <w:lang w:eastAsia="ko-KR"/>
        </w:rPr>
      </w:pPr>
      <w:r>
        <w:rPr>
          <w:rFonts w:ascii="Calibri" w:eastAsia="Calibri" w:hAnsi="Calibri" w:cs="Angsana New"/>
          <w:b/>
          <w:bCs/>
          <w:color w:val="FF0000"/>
          <w:lang w:eastAsia="ko-KR"/>
        </w:rPr>
        <w:t xml:space="preserve">Rating Scale: </w:t>
      </w:r>
      <w:r>
        <w:rPr>
          <w:rFonts w:ascii="Calibri" w:eastAsia="Calibri" w:hAnsi="Calibri" w:cs="Angsana New"/>
          <w:color w:val="FF0000"/>
          <w:lang w:eastAsia="ko-KR"/>
        </w:rPr>
        <w:t xml:space="preserve">Comprises of six levels. While the IMO Model course suggests seven levels including 'beginner', 'false beginner', 'elementary', 'lower intermediate', 'intermediate', 'upper intermediate', and 'advanced'. The two initial levels ('beginner' and 'false beginner') can be merged into a single 'beginner' level. </w:t>
      </w:r>
    </w:p>
    <w:p w14:paraId="11B98F34" w14:textId="77777777" w:rsidR="00C0744A" w:rsidRDefault="00000000">
      <w:pPr>
        <w:pStyle w:val="Bullet1"/>
        <w:tabs>
          <w:tab w:val="left" w:pos="992"/>
        </w:tabs>
        <w:rPr>
          <w:rFonts w:ascii="Calibri" w:eastAsia="Calibri" w:hAnsi="Calibri" w:cs="Angsana New"/>
          <w:color w:val="FF0000"/>
          <w:lang w:eastAsia="ko-KR"/>
        </w:rPr>
      </w:pPr>
      <w:r>
        <w:rPr>
          <w:rFonts w:ascii="Calibri" w:eastAsia="Calibri" w:hAnsi="Calibri" w:cs="Angsana New"/>
          <w:b/>
          <w:bCs/>
          <w:color w:val="FF0000"/>
          <w:lang w:eastAsia="ko-KR"/>
        </w:rPr>
        <w:t xml:space="preserve">Composition of Test Developer/Raters: </w:t>
      </w:r>
      <w:r>
        <w:rPr>
          <w:rFonts w:ascii="Calibri" w:eastAsia="Calibri" w:hAnsi="Calibri" w:cs="Angsana New"/>
          <w:color w:val="FF0000"/>
          <w:lang w:eastAsia="ko-KR"/>
        </w:rPr>
        <w:t>The panel should include experts from various fields, including VTS, navigation, language testing, English linguistics, and AI.</w:t>
      </w:r>
    </w:p>
    <w:p w14:paraId="16B76B3A" w14:textId="77777777" w:rsidR="00C0744A" w:rsidRDefault="00000000">
      <w:pPr>
        <w:pStyle w:val="Bullet1"/>
        <w:tabs>
          <w:tab w:val="left" w:pos="992"/>
        </w:tabs>
        <w:rPr>
          <w:rFonts w:ascii="Calibri" w:eastAsia="Calibri" w:hAnsi="Calibri" w:cs="Angsana New"/>
          <w:color w:val="FF0000"/>
          <w:lang w:eastAsia="ko-KR"/>
        </w:rPr>
      </w:pPr>
      <w:r>
        <w:rPr>
          <w:rFonts w:ascii="Calibri" w:eastAsia="Calibri" w:hAnsi="Calibri" w:cs="Angsana New"/>
          <w:b/>
          <w:bCs/>
          <w:color w:val="FF0000"/>
          <w:lang w:eastAsia="ko-KR"/>
        </w:rPr>
        <w:t>Qualification of Test Developer/Raters:</w:t>
      </w:r>
    </w:p>
    <w:p w14:paraId="15993F6E" w14:textId="77777777" w:rsidR="00C0744A" w:rsidRDefault="00000000">
      <w:pPr>
        <w:pStyle w:val="Bullet1"/>
        <w:tabs>
          <w:tab w:val="left" w:pos="992"/>
        </w:tabs>
        <w:rPr>
          <w:rFonts w:ascii="Calibri" w:eastAsia="Calibri" w:hAnsi="Calibri" w:cs="Angsana New"/>
          <w:color w:val="FF0000"/>
          <w:lang w:eastAsia="ko-KR"/>
        </w:rPr>
      </w:pPr>
      <w:r>
        <w:rPr>
          <w:rFonts w:ascii="Calibri" w:eastAsia="Calibri" w:hAnsi="Calibri" w:cs="Angsana New"/>
          <w:b/>
          <w:bCs/>
          <w:color w:val="FF0000"/>
          <w:lang w:eastAsia="ko-KR"/>
        </w:rPr>
        <w:t xml:space="preserve">Validity Period of the Examination (Expiration Date) </w:t>
      </w:r>
      <w:r>
        <w:rPr>
          <w:rFonts w:ascii="Calibri" w:eastAsia="Calibri" w:hAnsi="Calibri" w:cs="Angsana New"/>
          <w:color w:val="FF0000"/>
          <w:lang w:eastAsia="ko-KR"/>
        </w:rPr>
        <w:t>– assessment / testing framework / complicated → //  help VTS providers for assessment / confidency, understanding VTS communication. / simple / practical</w:t>
      </w:r>
    </w:p>
    <w:p w14:paraId="33230AA5" w14:textId="77777777" w:rsidR="00C0744A" w:rsidRDefault="00000000">
      <w:pPr>
        <w:pStyle w:val="Bullet1"/>
        <w:tabs>
          <w:tab w:val="left" w:pos="992"/>
        </w:tabs>
        <w:rPr>
          <w:rFonts w:ascii="Calibri" w:eastAsia="Calibri" w:hAnsi="Calibri" w:cs="Angsana New"/>
          <w:b/>
          <w:bCs/>
          <w:color w:val="FF0000"/>
          <w:lang w:eastAsia="ko-KR"/>
        </w:rPr>
      </w:pPr>
      <w:r>
        <w:rPr>
          <w:rFonts w:ascii="Calibri" w:eastAsia="Calibri" w:hAnsi="Calibri" w:cs="Angsana New"/>
          <w:b/>
          <w:bCs/>
          <w:color w:val="FF0000"/>
          <w:lang w:eastAsia="ko-KR"/>
        </w:rPr>
        <w:t>Testing Environment: Sound-proof Facility</w:t>
      </w:r>
    </w:p>
    <w:p w14:paraId="625C31CF" w14:textId="77777777" w:rsidR="00C0744A" w:rsidRDefault="00000000">
      <w:pPr>
        <w:pStyle w:val="Bullet1"/>
        <w:tabs>
          <w:tab w:val="left" w:pos="992"/>
        </w:tabs>
        <w:rPr>
          <w:rFonts w:ascii="Calibri" w:eastAsia="Calibri" w:hAnsi="Calibri" w:cs="Angsana New"/>
          <w:b/>
          <w:bCs/>
          <w:color w:val="FF0000"/>
          <w:lang w:eastAsia="ko-KR"/>
        </w:rPr>
      </w:pPr>
      <w:r>
        <w:rPr>
          <w:rFonts w:ascii="Calibri" w:eastAsia="Calibri" w:hAnsi="Calibri" w:cs="Angsana New"/>
          <w:b/>
          <w:bCs/>
          <w:color w:val="FF0000"/>
          <w:lang w:eastAsia="ko-KR"/>
        </w:rPr>
        <w:t>The Storage and Security of Test Data</w:t>
      </w:r>
    </w:p>
    <w:p w14:paraId="05EFB230" w14:textId="77777777" w:rsidR="00C0744A" w:rsidRDefault="00000000">
      <w:pPr>
        <w:pStyle w:val="Bullet1"/>
        <w:tabs>
          <w:tab w:val="left" w:pos="992"/>
        </w:tabs>
        <w:rPr>
          <w:rFonts w:ascii="Calibri" w:eastAsia="Calibri" w:hAnsi="Calibri" w:cs="Angsana New"/>
          <w:b/>
          <w:bCs/>
          <w:color w:val="FF0000"/>
          <w:lang w:eastAsia="ko-KR"/>
        </w:rPr>
      </w:pPr>
      <w:r>
        <w:rPr>
          <w:rFonts w:ascii="Calibri" w:eastAsia="Calibri" w:hAnsi="Calibri" w:cs="Angsana New"/>
          <w:b/>
          <w:bCs/>
          <w:color w:val="FF0000"/>
          <w:lang w:eastAsia="ko-KR"/>
        </w:rPr>
        <w:t>A procedure for Endorsing Licences to Indicate the Holders’ Language Proficiency Level</w:t>
      </w:r>
    </w:p>
    <w:p w14:paraId="579382B3" w14:textId="77777777" w:rsidR="00C0744A" w:rsidRDefault="00000000">
      <w:pPr>
        <w:pStyle w:val="Bullet1"/>
        <w:tabs>
          <w:tab w:val="left" w:pos="992"/>
        </w:tabs>
        <w:rPr>
          <w:rFonts w:ascii="Calibri" w:eastAsia="Calibri" w:hAnsi="Calibri" w:cs="Angsana New"/>
          <w:b/>
          <w:bCs/>
          <w:lang w:eastAsia="ko-KR"/>
        </w:rPr>
      </w:pPr>
      <w:r>
        <w:rPr>
          <w:rFonts w:ascii="Calibri" w:eastAsia="Calibri" w:hAnsi="Calibri" w:cs="Angsana New"/>
          <w:b/>
          <w:bCs/>
          <w:color w:val="FF0000"/>
          <w:lang w:eastAsia="ko-KR"/>
        </w:rPr>
        <w:t>Legal Implications Arising from the Test</w:t>
      </w:r>
    </w:p>
    <w:p w14:paraId="5109EDC2" w14:textId="77777777" w:rsidR="00C0744A" w:rsidRDefault="00C0744A">
      <w:pPr>
        <w:pStyle w:val="Bullet1"/>
        <w:tabs>
          <w:tab w:val="left" w:pos="992"/>
        </w:tabs>
        <w:ind w:left="850"/>
        <w:rPr>
          <w:rFonts w:ascii="Calibri" w:eastAsia="Calibri" w:hAnsi="Calibri" w:cs="Angsana New"/>
          <w:b/>
          <w:bCs/>
          <w:lang w:eastAsia="ko-KR"/>
        </w:rPr>
      </w:pPr>
    </w:p>
    <w:p w14:paraId="04F3186D" w14:textId="77777777" w:rsidR="00C0744A" w:rsidRDefault="00000000">
      <w:pPr>
        <w:pStyle w:val="2"/>
        <w:rPr>
          <w:highlight w:val="yellow"/>
        </w:rPr>
      </w:pPr>
      <w:bookmarkStart w:id="13" w:name="_Toc156909723"/>
      <w:r>
        <w:rPr>
          <w:highlight w:val="yellow"/>
        </w:rPr>
        <w:t>TEst Duration</w:t>
      </w:r>
      <w:bookmarkEnd w:id="13"/>
    </w:p>
    <w:p w14:paraId="7CFCC51E" w14:textId="77777777" w:rsidR="00C0744A" w:rsidRDefault="00000000">
      <w:pPr>
        <w:pStyle w:val="ad"/>
        <w:rPr>
          <w:highlight w:val="yellow"/>
        </w:rPr>
      </w:pPr>
      <w:r>
        <w:rPr>
          <w:highlight w:val="yellow"/>
        </w:rPr>
        <w:t></w:t>
      </w:r>
      <w:r>
        <w:rPr>
          <w:highlight w:val="yellow"/>
        </w:rPr>
        <w:tab/>
        <w:t>The length of the test (minutes)</w:t>
      </w:r>
    </w:p>
    <w:p w14:paraId="08230098" w14:textId="77777777" w:rsidR="00C0744A" w:rsidRDefault="00000000">
      <w:pPr>
        <w:pStyle w:val="ad"/>
        <w:rPr>
          <w:highlight w:val="yellow"/>
        </w:rPr>
      </w:pPr>
      <w:r>
        <w:rPr>
          <w:highlight w:val="yellow"/>
        </w:rPr>
        <w:t></w:t>
      </w:r>
      <w:r>
        <w:rPr>
          <w:highlight w:val="yellow"/>
        </w:rPr>
        <w:tab/>
        <w:t>Number of questions: 10 questions</w:t>
      </w:r>
    </w:p>
    <w:p w14:paraId="41DA81E3" w14:textId="77777777" w:rsidR="00C0744A" w:rsidRDefault="00000000">
      <w:pPr>
        <w:pStyle w:val="2"/>
        <w:rPr>
          <w:highlight w:val="yellow"/>
        </w:rPr>
      </w:pPr>
      <w:bookmarkStart w:id="14" w:name="_Toc156909724"/>
      <w:r>
        <w:rPr>
          <w:highlight w:val="yellow"/>
        </w:rPr>
        <w:t>TEST TOPICS</w:t>
      </w:r>
      <w:bookmarkEnd w:id="14"/>
    </w:p>
    <w:p w14:paraId="76B5C3EB" w14:textId="77777777" w:rsidR="00C0744A" w:rsidRDefault="00000000">
      <w:pPr>
        <w:pStyle w:val="ad"/>
        <w:rPr>
          <w:highlight w:val="yellow"/>
        </w:rPr>
      </w:pPr>
      <w:r>
        <w:rPr>
          <w:highlight w:val="yellow"/>
        </w:rPr>
        <w:t></w:t>
      </w:r>
      <w:r>
        <w:rPr>
          <w:highlight w:val="yellow"/>
        </w:rPr>
        <w:tab/>
        <w:t>Test Topics: Compilation of routine/standard and emergency communication tasks performed by VTSOs. Special focus on safety issues in developing situations as detailed in IMO A.918(22) and IALA G1141 and IALA G1132.</w:t>
      </w:r>
    </w:p>
    <w:p w14:paraId="362A0223" w14:textId="77777777" w:rsidR="00C0744A" w:rsidRDefault="00000000">
      <w:pPr>
        <w:pStyle w:val="ad"/>
        <w:rPr>
          <w:highlight w:val="yellow"/>
        </w:rPr>
      </w:pPr>
      <w:r>
        <w:rPr>
          <w:highlight w:val="yellow"/>
        </w:rPr>
        <w:t></w:t>
      </w:r>
      <w:r>
        <w:rPr>
          <w:highlight w:val="yellow"/>
        </w:rPr>
        <w:tab/>
        <w:t>Question Difficulty: Gradual progression from a low level (N.1) to a high level (N.10), shifting from adhering to standardized phraseology to allowing a certain degree of plain language.</w:t>
      </w:r>
    </w:p>
    <w:p w14:paraId="04A0C49F" w14:textId="77777777" w:rsidR="00C0744A" w:rsidRDefault="00000000">
      <w:pPr>
        <w:pStyle w:val="ad"/>
        <w:rPr>
          <w:highlight w:val="yellow"/>
        </w:rPr>
      </w:pPr>
      <w:r>
        <w:rPr>
          <w:highlight w:val="yellow"/>
        </w:rPr>
        <w:t>Annex XX describes the day-to-day communications of VTS operators.  These events represent both routine and non-routine control situations that every VTS operator should be competent to handle.</w:t>
      </w:r>
    </w:p>
    <w:p w14:paraId="26A3BB50" w14:textId="77777777" w:rsidR="00C0744A" w:rsidRDefault="00000000">
      <w:pPr>
        <w:pStyle w:val="2"/>
        <w:rPr>
          <w:highlight w:val="yellow"/>
        </w:rPr>
      </w:pPr>
      <w:bookmarkStart w:id="15" w:name="_Toc156909725"/>
      <w:r>
        <w:rPr>
          <w:highlight w:val="yellow"/>
        </w:rPr>
        <w:t>TESTING ENVIRONMENT</w:t>
      </w:r>
      <w:bookmarkEnd w:id="15"/>
    </w:p>
    <w:p w14:paraId="7255C4B3" w14:textId="77777777" w:rsidR="00C0744A" w:rsidRDefault="00C0744A">
      <w:pPr>
        <w:pStyle w:val="Heading1separationline"/>
        <w:rPr>
          <w:highlight w:val="yellow"/>
        </w:rPr>
      </w:pPr>
    </w:p>
    <w:p w14:paraId="5F6802A8" w14:textId="77777777" w:rsidR="00C0744A" w:rsidRDefault="00000000">
      <w:pPr>
        <w:pStyle w:val="ad"/>
        <w:rPr>
          <w:highlight w:val="yellow"/>
        </w:rPr>
      </w:pPr>
      <w:r>
        <w:rPr>
          <w:highlight w:val="yellow"/>
        </w:rPr>
        <w:lastRenderedPageBreak/>
        <w:t></w:t>
      </w:r>
      <w:r>
        <w:rPr>
          <w:highlight w:val="yellow"/>
        </w:rPr>
        <w:tab/>
        <w:t>Test methods: online or simulation-based</w:t>
      </w:r>
    </w:p>
    <w:p w14:paraId="343ADC25" w14:textId="77777777" w:rsidR="00C0744A" w:rsidRDefault="00C0744A">
      <w:pPr>
        <w:pStyle w:val="ad"/>
        <w:rPr>
          <w:highlight w:val="yellow"/>
        </w:rPr>
      </w:pPr>
    </w:p>
    <w:p w14:paraId="511C4D9C" w14:textId="77777777" w:rsidR="00C0744A" w:rsidRDefault="00000000">
      <w:pPr>
        <w:pStyle w:val="3"/>
        <w:rPr>
          <w:highlight w:val="yellow"/>
        </w:rPr>
      </w:pPr>
      <w:bookmarkStart w:id="16" w:name="_Toc156909726"/>
      <w:r>
        <w:rPr>
          <w:highlight w:val="yellow"/>
        </w:rPr>
        <w:t>Testing modes</w:t>
      </w:r>
      <w:bookmarkEnd w:id="16"/>
    </w:p>
    <w:p w14:paraId="45DA2F2A" w14:textId="77777777" w:rsidR="00C0744A" w:rsidRDefault="00000000">
      <w:pPr>
        <w:pStyle w:val="Bullet1"/>
        <w:rPr>
          <w:highlight w:val="yellow"/>
        </w:rPr>
      </w:pPr>
      <w:r>
        <w:rPr>
          <w:b/>
          <w:bCs/>
          <w:highlight w:val="yellow"/>
        </w:rPr>
        <w:t>Test mode (CBT)</w:t>
      </w:r>
      <w:r>
        <w:rPr>
          <w:highlight w:val="yellow"/>
        </w:rPr>
        <w:t>: The test should be CBT-based, allowing for instant data collection and electronic storage.</w:t>
      </w:r>
    </w:p>
    <w:p w14:paraId="5E5041C3" w14:textId="77777777" w:rsidR="00C0744A" w:rsidRDefault="00C0744A">
      <w:pPr>
        <w:pStyle w:val="ad"/>
        <w:rPr>
          <w:highlight w:val="yellow"/>
        </w:rPr>
      </w:pPr>
    </w:p>
    <w:p w14:paraId="47F7B812" w14:textId="77777777" w:rsidR="00C0744A" w:rsidRDefault="00000000">
      <w:pPr>
        <w:pStyle w:val="ad"/>
        <w:rPr>
          <w:highlight w:val="yellow"/>
        </w:rPr>
      </w:pPr>
      <w:r>
        <w:rPr>
          <w:highlight w:val="yellow"/>
        </w:rPr>
        <w:t>3.2.2.1.  Direct Testing</w:t>
      </w:r>
    </w:p>
    <w:p w14:paraId="055D6967" w14:textId="77777777" w:rsidR="00C0744A" w:rsidRDefault="00000000">
      <w:pPr>
        <w:pStyle w:val="ad"/>
        <w:rPr>
          <w:highlight w:val="yellow"/>
        </w:rPr>
      </w:pPr>
      <w:r>
        <w:rPr>
          <w:highlight w:val="yellow"/>
        </w:rPr>
        <w:t>Direct testing involves live, person-to-person interactions, either face-to-face or telephonically, between the test-taker and an interlocutor who may also serve as an examiner or rater. Assessments can be in real-time or recorded for later evaluation. Methods include face-to-face interviews, role-plays, and conversation-like interviews based on set prompts. This mode provides a more natural, communicative testing environment with the flexibility of tailoring prompts on-the-fly, thus offering an infinite supply of unique test scenarios. Such real-time adaptability reduces the chances of rehearsed responses. However, this format is more resource-intensive, requires strict standardization to prevent biases, and can be affected by inadvertent variations due to human interactions, such as differences in speech clarity or speed.</w:t>
      </w:r>
    </w:p>
    <w:p w14:paraId="6BA1463E" w14:textId="77777777" w:rsidR="00C0744A" w:rsidRDefault="00000000">
      <w:pPr>
        <w:pStyle w:val="ad"/>
        <w:rPr>
          <w:highlight w:val="yellow"/>
        </w:rPr>
      </w:pPr>
      <w:r>
        <w:rPr>
          <w:highlight w:val="yellow"/>
        </w:rPr>
        <w:t>3.2.2.2.  Semi-Direct Testing</w:t>
      </w:r>
    </w:p>
    <w:p w14:paraId="2510B0B6" w14:textId="77777777" w:rsidR="00C0744A" w:rsidRDefault="00000000">
      <w:pPr>
        <w:pStyle w:val="ad"/>
        <w:rPr>
          <w:highlight w:val="yellow"/>
        </w:rPr>
      </w:pPr>
      <w:r>
        <w:rPr>
          <w:highlight w:val="yellow"/>
        </w:rPr>
        <w:t xml:space="preserve">In semi-direct testing, test-takers respond to pre-recorded and standardized prompts, with their responses recorded for later evaluation. This mode typically takes place in audio or computer lab settings. The standardized nature of the prompts ensures fairness across test-takers and allows for simultaneous testing of multiple candidates. Additionally, the use of an automated system reduces human resource requirements. However, the inflexibility of pre-recorded prompts can limit the evaluation scope, making it challenging to assess the full range of abilities, particularly in the "interactions" category. Role-plays and simulations may also feel more restricted and focus mainly on routine </w:t>
      </w:r>
      <w:commentRangeStart w:id="17"/>
      <w:r>
        <w:rPr>
          <w:highlight w:val="yellow"/>
        </w:rPr>
        <w:t>language use</w:t>
      </w:r>
      <w:commentRangeEnd w:id="17"/>
      <w:r w:rsidR="005A3CDF">
        <w:rPr>
          <w:rStyle w:val="ae"/>
        </w:rPr>
        <w:commentReference w:id="17"/>
      </w:r>
      <w:r>
        <w:rPr>
          <w:highlight w:val="yellow"/>
        </w:rPr>
        <w:t>.</w:t>
      </w:r>
    </w:p>
    <w:p w14:paraId="0C57F715" w14:textId="77777777" w:rsidR="00C0744A" w:rsidRDefault="00C0744A">
      <w:pPr>
        <w:pStyle w:val="ad"/>
        <w:rPr>
          <w:highlight w:val="yellow"/>
        </w:rPr>
      </w:pPr>
    </w:p>
    <w:p w14:paraId="25AEA69D" w14:textId="77777777" w:rsidR="00C0744A" w:rsidRDefault="00C0744A">
      <w:pPr>
        <w:pStyle w:val="ad"/>
        <w:rPr>
          <w:highlight w:val="yellow"/>
        </w:rPr>
      </w:pPr>
    </w:p>
    <w:p w14:paraId="383AA18A" w14:textId="77777777" w:rsidR="00C0744A" w:rsidRDefault="00000000">
      <w:pPr>
        <w:pStyle w:val="1"/>
        <w:rPr>
          <w:highlight w:val="yellow"/>
        </w:rPr>
      </w:pPr>
      <w:bookmarkStart w:id="18" w:name="_Toc156909727"/>
      <w:r>
        <w:rPr>
          <w:highlight w:val="yellow"/>
        </w:rPr>
        <w:t>Establish Evaluation Criteria</w:t>
      </w:r>
      <w:bookmarkEnd w:id="18"/>
    </w:p>
    <w:p w14:paraId="3C53F011" w14:textId="77777777" w:rsidR="00C0744A" w:rsidRDefault="00C0744A">
      <w:pPr>
        <w:pStyle w:val="Heading1separationline"/>
        <w:rPr>
          <w:highlight w:val="yellow"/>
        </w:rPr>
      </w:pPr>
    </w:p>
    <w:p w14:paraId="7B2D9A35" w14:textId="77777777" w:rsidR="00C0744A" w:rsidRDefault="00C0744A">
      <w:pPr>
        <w:pStyle w:val="ad"/>
        <w:rPr>
          <w:highlight w:val="yellow"/>
        </w:rPr>
      </w:pPr>
    </w:p>
    <w:p w14:paraId="1F81E1E3" w14:textId="77777777" w:rsidR="00C0744A" w:rsidRDefault="00000000">
      <w:pPr>
        <w:pStyle w:val="ad"/>
        <w:rPr>
          <w:highlight w:val="yellow"/>
        </w:rPr>
      </w:pPr>
      <w:r>
        <w:rPr>
          <w:highlight w:val="yellow"/>
        </w:rPr>
        <w:t>Evaluation based on standard operating procedures, phraseology, a certain level of plain language, interpretation, grammar, vocabulary, listening and speaking.</w:t>
      </w:r>
    </w:p>
    <w:p w14:paraId="54C3740A" w14:textId="77777777" w:rsidR="00C0744A" w:rsidRDefault="00000000">
      <w:pPr>
        <w:pStyle w:val="ad"/>
        <w:rPr>
          <w:highlight w:val="yellow"/>
        </w:rPr>
      </w:pPr>
      <w:r>
        <w:rPr>
          <w:highlight w:val="yellow"/>
        </w:rPr>
        <w:t>-</w:t>
      </w:r>
      <w:r>
        <w:rPr>
          <w:highlight w:val="yellow"/>
        </w:rPr>
        <w:tab/>
        <w:t xml:space="preserve">Criteria for Scoring: Evaluation based on listening, speaking, interpretation, </w:t>
      </w:r>
      <w:commentRangeStart w:id="19"/>
      <w:r>
        <w:rPr>
          <w:highlight w:val="yellow"/>
        </w:rPr>
        <w:t>grammar</w:t>
      </w:r>
      <w:commentRangeEnd w:id="19"/>
      <w:r w:rsidR="005A3CDF">
        <w:rPr>
          <w:rStyle w:val="ae"/>
        </w:rPr>
        <w:commentReference w:id="19"/>
      </w:r>
      <w:r>
        <w:rPr>
          <w:highlight w:val="yellow"/>
        </w:rPr>
        <w:t xml:space="preserve">, vocabulary, and </w:t>
      </w:r>
      <w:commentRangeStart w:id="20"/>
      <w:r>
        <w:rPr>
          <w:highlight w:val="yellow"/>
        </w:rPr>
        <w:t>phraseology.</w:t>
      </w:r>
      <w:commentRangeEnd w:id="20"/>
      <w:r w:rsidR="005A3CDF">
        <w:rPr>
          <w:rStyle w:val="ae"/>
        </w:rPr>
        <w:commentReference w:id="20"/>
      </w:r>
    </w:p>
    <w:p w14:paraId="694794C6" w14:textId="77777777" w:rsidR="00C0744A" w:rsidRDefault="00C0744A">
      <w:pPr>
        <w:pStyle w:val="ad"/>
        <w:rPr>
          <w:highlight w:val="yellow"/>
        </w:rPr>
      </w:pPr>
    </w:p>
    <w:p w14:paraId="7A235468" w14:textId="77777777" w:rsidR="00C0744A" w:rsidRDefault="00C0744A">
      <w:pPr>
        <w:pStyle w:val="ad"/>
        <w:rPr>
          <w:highlight w:val="yellow"/>
        </w:rPr>
      </w:pPr>
    </w:p>
    <w:p w14:paraId="386A09E0" w14:textId="77777777" w:rsidR="00C0744A" w:rsidRDefault="00000000">
      <w:pPr>
        <w:pStyle w:val="ad"/>
        <w:rPr>
          <w:highlight w:val="yellow"/>
        </w:rPr>
      </w:pPr>
      <w:r>
        <w:rPr>
          <w:highlight w:val="yellow"/>
        </w:rPr>
        <w:t>The criteria to evaluate the assess competency with VTS communications are based on the following performance skills: pronunciation, structure, vocabulary, fluency, comprehension, and interactions.</w:t>
      </w:r>
    </w:p>
    <w:p w14:paraId="5709A606" w14:textId="77777777" w:rsidR="00C0744A" w:rsidRDefault="00000000">
      <w:pPr>
        <w:pStyle w:val="Bullet1"/>
        <w:rPr>
          <w:highlight w:val="yellow"/>
        </w:rPr>
      </w:pPr>
      <w:r>
        <w:rPr>
          <w:b/>
          <w:bCs/>
          <w:highlight w:val="yellow"/>
        </w:rPr>
        <w:t>Pronunciation</w:t>
      </w:r>
      <w:r>
        <w:rPr>
          <w:highlight w:val="yellow"/>
        </w:rPr>
        <w:t xml:space="preserve"> &lt;add summary text to how this criteria may be established – left some text from the ICAO material is below&gt;</w:t>
      </w:r>
    </w:p>
    <w:p w14:paraId="2833113E" w14:textId="77777777" w:rsidR="00C0744A" w:rsidRDefault="00000000">
      <w:pPr>
        <w:pStyle w:val="Bullet1"/>
        <w:rPr>
          <w:b/>
          <w:bCs/>
          <w:highlight w:val="yellow"/>
        </w:rPr>
      </w:pPr>
      <w:r>
        <w:rPr>
          <w:b/>
          <w:bCs/>
          <w:highlight w:val="yellow"/>
        </w:rPr>
        <w:t>Structure</w:t>
      </w:r>
    </w:p>
    <w:p w14:paraId="4A2941ED" w14:textId="77777777" w:rsidR="00C0744A" w:rsidRDefault="00000000">
      <w:pPr>
        <w:pStyle w:val="Bullet1"/>
        <w:rPr>
          <w:b/>
          <w:bCs/>
          <w:highlight w:val="yellow"/>
        </w:rPr>
      </w:pPr>
      <w:r>
        <w:rPr>
          <w:b/>
          <w:bCs/>
          <w:highlight w:val="yellow"/>
        </w:rPr>
        <w:t>Vocabulary</w:t>
      </w:r>
    </w:p>
    <w:p w14:paraId="2BD3091A" w14:textId="77777777" w:rsidR="00C0744A" w:rsidRDefault="00000000">
      <w:pPr>
        <w:pStyle w:val="Bullet1"/>
        <w:rPr>
          <w:b/>
          <w:bCs/>
          <w:highlight w:val="yellow"/>
        </w:rPr>
      </w:pPr>
      <w:r>
        <w:rPr>
          <w:b/>
          <w:bCs/>
          <w:highlight w:val="yellow"/>
        </w:rPr>
        <w:t>Fluency</w:t>
      </w:r>
    </w:p>
    <w:p w14:paraId="5A10E26A" w14:textId="77777777" w:rsidR="00C0744A" w:rsidRDefault="00000000">
      <w:pPr>
        <w:pStyle w:val="Bullet1"/>
        <w:rPr>
          <w:b/>
          <w:bCs/>
          <w:highlight w:val="yellow"/>
        </w:rPr>
      </w:pPr>
      <w:r>
        <w:rPr>
          <w:b/>
          <w:bCs/>
          <w:highlight w:val="yellow"/>
          <w:lang w:eastAsia="ko-KR"/>
        </w:rPr>
        <w:lastRenderedPageBreak/>
        <w:t>Interpretation</w:t>
      </w:r>
    </w:p>
    <w:p w14:paraId="54CAF0A5" w14:textId="77777777" w:rsidR="00C0744A" w:rsidRDefault="00000000">
      <w:pPr>
        <w:pStyle w:val="Bullet1"/>
        <w:rPr>
          <w:b/>
          <w:bCs/>
          <w:highlight w:val="yellow"/>
        </w:rPr>
      </w:pPr>
      <w:r>
        <w:rPr>
          <w:b/>
          <w:bCs/>
          <w:highlight w:val="yellow"/>
        </w:rPr>
        <w:t>Interactions</w:t>
      </w:r>
    </w:p>
    <w:p w14:paraId="087ED89D" w14:textId="77777777" w:rsidR="00C0744A" w:rsidRDefault="00C0744A">
      <w:pPr>
        <w:pStyle w:val="ad"/>
        <w:rPr>
          <w:highlight w:val="yellow"/>
        </w:rPr>
      </w:pPr>
    </w:p>
    <w:p w14:paraId="0548BD61" w14:textId="77777777" w:rsidR="00C0744A" w:rsidRDefault="00000000">
      <w:pPr>
        <w:pStyle w:val="ad"/>
        <w:rPr>
          <w:highlight w:val="yellow"/>
        </w:rPr>
      </w:pPr>
      <w:r>
        <w:rPr>
          <w:highlight w:val="yellow"/>
        </w:rPr>
        <w:t>3.2.7. Detailed Evaluation Criteria</w:t>
      </w:r>
    </w:p>
    <w:p w14:paraId="5295EA82" w14:textId="77777777" w:rsidR="00C0744A" w:rsidRDefault="00000000">
      <w:pPr>
        <w:pStyle w:val="ad"/>
        <w:rPr>
          <w:highlight w:val="yellow"/>
        </w:rPr>
      </w:pPr>
      <w:r>
        <w:rPr>
          <w:highlight w:val="yellow"/>
        </w:rPr>
        <w:t>The ICAO Language Proficiency Rating Scale is distinctively tailored to address spoken language, specifically in the context of aeronautical radiotelephony. Its primary focus is on the functionality and clarity of oral communication within the aviation sphere, rather than on high grammatical accuracy or native-like pronunciation. Crucially, the overall proficiency rating granted to an individual corresponds to their weakest score in any of the six designated linguistic performance skills: pronunciation, structure, vocabulary, fluency, comprehension, and interactions.</w:t>
      </w:r>
    </w:p>
    <w:p w14:paraId="5C5266E0" w14:textId="77777777" w:rsidR="00C0744A" w:rsidRDefault="00000000">
      <w:pPr>
        <w:pStyle w:val="Bullet1"/>
        <w:rPr>
          <w:highlight w:val="yellow"/>
        </w:rPr>
      </w:pPr>
      <w:r>
        <w:rPr>
          <w:b/>
          <w:bCs/>
          <w:highlight w:val="yellow"/>
        </w:rPr>
        <w:t>Pronunciation (phonological competence)</w:t>
      </w:r>
      <w:r>
        <w:rPr>
          <w:highlight w:val="yellow"/>
        </w:rPr>
        <w:t>: The six-tier pronunciation descriptors apply to both native and non-native speakers. Native English speakers with a strong regional dialect may only reach Elementary Level 2, whereas non-native speakers with distinct accents could achieve Expert Level 6, provided their pronunciation does not hinder understanding.</w:t>
      </w:r>
    </w:p>
    <w:p w14:paraId="60417D8F" w14:textId="77777777" w:rsidR="00C0744A" w:rsidRDefault="00000000">
      <w:pPr>
        <w:pStyle w:val="Bullet1"/>
        <w:numPr>
          <w:ilvl w:val="0"/>
          <w:numId w:val="0"/>
        </w:numPr>
        <w:ind w:left="1416"/>
        <w:rPr>
          <w:highlight w:val="yellow"/>
        </w:rPr>
      </w:pPr>
      <w:r>
        <w:rPr>
          <w:highlight w:val="yellow"/>
        </w:rPr>
        <w:t>Pronunciation, stress, rhythm, and intonation, though possibly influenced by the first language or regional variation, almost never interfere with ease of understanding.</w:t>
      </w:r>
    </w:p>
    <w:p w14:paraId="4B7ABD27" w14:textId="77777777" w:rsidR="00C0744A" w:rsidRDefault="00000000">
      <w:pPr>
        <w:pStyle w:val="Bullet1"/>
        <w:numPr>
          <w:ilvl w:val="0"/>
          <w:numId w:val="0"/>
        </w:numPr>
        <w:ind w:left="1416"/>
        <w:rPr>
          <w:highlight w:val="yellow"/>
        </w:rPr>
      </w:pPr>
      <w:r>
        <w:rPr>
          <w:highlight w:val="yellow"/>
        </w:rPr>
        <w:t>Pronunciation, stress, rhythm, and intonation, though influenced by the first language or regional variation, rarely interfere with ease of understanding.</w:t>
      </w:r>
    </w:p>
    <w:p w14:paraId="3EB751B7" w14:textId="77777777" w:rsidR="00C0744A" w:rsidRDefault="00000000">
      <w:pPr>
        <w:pStyle w:val="Bullet1"/>
        <w:numPr>
          <w:ilvl w:val="0"/>
          <w:numId w:val="0"/>
        </w:numPr>
        <w:ind w:left="1416"/>
        <w:rPr>
          <w:highlight w:val="yellow"/>
        </w:rPr>
      </w:pPr>
      <w:r>
        <w:rPr>
          <w:highlight w:val="yellow"/>
        </w:rPr>
        <w:t>Pronunciation, stress, rhythm, and intonation are influenced by the first language or regional variation but only sometimes interfere with ease of understanding.</w:t>
      </w:r>
    </w:p>
    <w:p w14:paraId="19C6BD70" w14:textId="77777777" w:rsidR="00C0744A" w:rsidRDefault="00000000">
      <w:pPr>
        <w:pStyle w:val="Bullet1"/>
        <w:rPr>
          <w:highlight w:val="yellow"/>
        </w:rPr>
      </w:pPr>
      <w:r>
        <w:rPr>
          <w:highlight w:val="yellow"/>
        </w:rPr>
        <w:t>Structure (grammatical competence): Grammatical structures are informed by task-relevant language functions which involve the accurate use of syntactic structures and language features like tenses and modality. Proper use of grammar and syntax is vital for conveying meanings. Grammar errors are broadly classified as global (affecting meaning) and local (not affecting meaning).</w:t>
      </w:r>
    </w:p>
    <w:p w14:paraId="785E3100" w14:textId="77777777" w:rsidR="00C0744A" w:rsidRDefault="00000000">
      <w:pPr>
        <w:pStyle w:val="ad"/>
        <w:ind w:left="1416"/>
        <w:rPr>
          <w:highlight w:val="yellow"/>
        </w:rPr>
      </w:pPr>
      <w:r>
        <w:rPr>
          <w:highlight w:val="yellow"/>
        </w:rPr>
        <w:t xml:space="preserve">Both basic and complex grammatical structures and sentence patterns are consistently well controlled. </w:t>
      </w:r>
    </w:p>
    <w:p w14:paraId="508AB97F" w14:textId="77777777" w:rsidR="00C0744A" w:rsidRDefault="00000000">
      <w:pPr>
        <w:pStyle w:val="ad"/>
        <w:ind w:left="1416"/>
        <w:rPr>
          <w:highlight w:val="yellow"/>
        </w:rPr>
      </w:pPr>
      <w:r>
        <w:rPr>
          <w:highlight w:val="yellow"/>
        </w:rPr>
        <w:t xml:space="preserve">Basic grammatical structures and sentence patterns are consistently well controlled. </w:t>
      </w:r>
    </w:p>
    <w:p w14:paraId="74FB1792" w14:textId="77777777" w:rsidR="00C0744A" w:rsidRDefault="00000000">
      <w:pPr>
        <w:pStyle w:val="ad"/>
        <w:ind w:left="1416"/>
        <w:rPr>
          <w:highlight w:val="yellow"/>
        </w:rPr>
      </w:pPr>
      <w:r>
        <w:rPr>
          <w:highlight w:val="yellow"/>
        </w:rPr>
        <w:t>Complex structures are attempted but with errors which sometimes interfere with meaning.</w:t>
      </w:r>
    </w:p>
    <w:p w14:paraId="5FC44575" w14:textId="77777777" w:rsidR="00C0744A" w:rsidRDefault="00000000">
      <w:pPr>
        <w:pStyle w:val="ad"/>
        <w:ind w:left="1416"/>
        <w:rPr>
          <w:highlight w:val="yellow"/>
        </w:rPr>
      </w:pPr>
      <w:r>
        <w:rPr>
          <w:highlight w:val="yellow"/>
        </w:rPr>
        <w:t xml:space="preserve">Basic grammatical structures and sentence patterns are used creatively and are usually well controlled. </w:t>
      </w:r>
    </w:p>
    <w:p w14:paraId="07A97871" w14:textId="77777777" w:rsidR="00C0744A" w:rsidRDefault="00000000">
      <w:pPr>
        <w:pStyle w:val="ad"/>
        <w:ind w:left="1416"/>
        <w:rPr>
          <w:highlight w:val="yellow"/>
        </w:rPr>
      </w:pPr>
      <w:r>
        <w:rPr>
          <w:highlight w:val="yellow"/>
        </w:rPr>
        <w:t xml:space="preserve">Errors may occur, particularly in unusual or unexpected circumstances, but rarely interfere with meaning. </w:t>
      </w:r>
    </w:p>
    <w:p w14:paraId="0B7E3FDA" w14:textId="77777777" w:rsidR="00C0744A" w:rsidRDefault="00C0744A">
      <w:pPr>
        <w:pStyle w:val="Bullet1"/>
        <w:numPr>
          <w:ilvl w:val="0"/>
          <w:numId w:val="0"/>
        </w:numPr>
        <w:ind w:left="992" w:hanging="425"/>
        <w:rPr>
          <w:highlight w:val="yellow"/>
        </w:rPr>
      </w:pPr>
    </w:p>
    <w:p w14:paraId="05643589" w14:textId="77777777" w:rsidR="00C0744A" w:rsidRDefault="00000000">
      <w:pPr>
        <w:pStyle w:val="Bullet1"/>
        <w:rPr>
          <w:highlight w:val="yellow"/>
        </w:rPr>
      </w:pPr>
      <w:r>
        <w:rPr>
          <w:highlight w:val="yellow"/>
        </w:rPr>
        <w:t xml:space="preserve">Vocabulary (lexical competence): Vocabulary involves both individual words and multi-word expressions. Proficiency is evident in the accuracy and speed with which one recalls and uses vocabulary. </w:t>
      </w:r>
    </w:p>
    <w:p w14:paraId="70668A1B" w14:textId="77777777" w:rsidR="00C0744A" w:rsidRDefault="00000000">
      <w:pPr>
        <w:pStyle w:val="ad"/>
        <w:ind w:left="1416"/>
        <w:rPr>
          <w:highlight w:val="yellow"/>
        </w:rPr>
      </w:pPr>
      <w:r>
        <w:rPr>
          <w:highlight w:val="yellow"/>
        </w:rPr>
        <w:t xml:space="preserve">Vocabulary range and accuracy are sufficient to communicate effectively on a wide </w:t>
      </w:r>
    </w:p>
    <w:p w14:paraId="28CD16A3" w14:textId="77777777" w:rsidR="00C0744A" w:rsidRDefault="00000000">
      <w:pPr>
        <w:pStyle w:val="ad"/>
        <w:ind w:left="1416"/>
        <w:rPr>
          <w:highlight w:val="yellow"/>
        </w:rPr>
      </w:pPr>
      <w:r>
        <w:rPr>
          <w:highlight w:val="yellow"/>
        </w:rPr>
        <w:t xml:space="preserve">variety of familiar and unfamiliar topics. </w:t>
      </w:r>
    </w:p>
    <w:p w14:paraId="5EEA232F" w14:textId="77777777" w:rsidR="00C0744A" w:rsidRDefault="00000000">
      <w:pPr>
        <w:pStyle w:val="ad"/>
        <w:ind w:left="1416"/>
        <w:rPr>
          <w:highlight w:val="yellow"/>
        </w:rPr>
      </w:pPr>
      <w:r>
        <w:rPr>
          <w:highlight w:val="yellow"/>
        </w:rPr>
        <w:t>Vocabulary is idiomatic, nuanced, and sensitive to register.</w:t>
      </w:r>
    </w:p>
    <w:p w14:paraId="5754B636" w14:textId="77777777" w:rsidR="00C0744A" w:rsidRDefault="00000000">
      <w:pPr>
        <w:pStyle w:val="ad"/>
        <w:ind w:left="1416"/>
        <w:rPr>
          <w:highlight w:val="yellow"/>
        </w:rPr>
      </w:pPr>
      <w:r>
        <w:rPr>
          <w:highlight w:val="yellow"/>
        </w:rPr>
        <w:t xml:space="preserve">Vocabulary range and accuracy are sufficient to communicate effectively on common, concrete, </w:t>
      </w:r>
    </w:p>
    <w:p w14:paraId="67DF2449" w14:textId="77777777" w:rsidR="00C0744A" w:rsidRDefault="00000000">
      <w:pPr>
        <w:pStyle w:val="ad"/>
        <w:ind w:left="1416"/>
        <w:rPr>
          <w:highlight w:val="yellow"/>
        </w:rPr>
      </w:pPr>
      <w:r>
        <w:rPr>
          <w:highlight w:val="yellow"/>
        </w:rPr>
        <w:t xml:space="preserve">and work-related topics. </w:t>
      </w:r>
    </w:p>
    <w:p w14:paraId="767FE938" w14:textId="77777777" w:rsidR="00C0744A" w:rsidRDefault="00000000">
      <w:pPr>
        <w:pStyle w:val="ad"/>
        <w:ind w:left="1416"/>
        <w:rPr>
          <w:highlight w:val="yellow"/>
        </w:rPr>
      </w:pPr>
      <w:r>
        <w:rPr>
          <w:highlight w:val="yellow"/>
        </w:rPr>
        <w:t xml:space="preserve">Paraphrases consistently and successfully. </w:t>
      </w:r>
    </w:p>
    <w:p w14:paraId="24230E58" w14:textId="77777777" w:rsidR="00C0744A" w:rsidRDefault="00000000">
      <w:pPr>
        <w:pStyle w:val="ad"/>
        <w:ind w:left="1416"/>
        <w:rPr>
          <w:highlight w:val="yellow"/>
        </w:rPr>
      </w:pPr>
      <w:r>
        <w:rPr>
          <w:highlight w:val="yellow"/>
        </w:rPr>
        <w:lastRenderedPageBreak/>
        <w:t xml:space="preserve">Vocabulary range and accuracy are usually sufficient to communicate effectively on  common, concrete, and work-related topics. </w:t>
      </w:r>
    </w:p>
    <w:p w14:paraId="6FEA0954" w14:textId="77777777" w:rsidR="00C0744A" w:rsidRDefault="00000000">
      <w:pPr>
        <w:pStyle w:val="ad"/>
        <w:ind w:left="1416"/>
        <w:rPr>
          <w:highlight w:val="yellow"/>
        </w:rPr>
      </w:pPr>
      <w:r>
        <w:rPr>
          <w:highlight w:val="yellow"/>
        </w:rPr>
        <w:t>Can often paraphrase successfully when lacking vocabulary in unusual or unexpected circumstances.</w:t>
      </w:r>
    </w:p>
    <w:p w14:paraId="0074C0AC" w14:textId="77777777" w:rsidR="00C0744A" w:rsidRDefault="00C0744A">
      <w:pPr>
        <w:pStyle w:val="ad"/>
        <w:ind w:left="1416"/>
        <w:rPr>
          <w:highlight w:val="yellow"/>
        </w:rPr>
      </w:pPr>
    </w:p>
    <w:p w14:paraId="1A10425B" w14:textId="77777777" w:rsidR="00C0744A" w:rsidRDefault="00000000">
      <w:pPr>
        <w:pStyle w:val="Bullet1"/>
        <w:rPr>
          <w:highlight w:val="yellow"/>
        </w:rPr>
      </w:pPr>
      <w:r>
        <w:rPr>
          <w:highlight w:val="yellow"/>
        </w:rPr>
        <w:t xml:space="preserve">Fluency: Centers on producing unrehearsed speech at an appropriate pace. As proficiency increases, non-functional hesitations and fillers reduce. Fluency variations become evident in longer interactions, influenced by the predictability of prior inputs. </w:t>
      </w:r>
    </w:p>
    <w:p w14:paraId="7CCE558D" w14:textId="77777777" w:rsidR="00C0744A" w:rsidRDefault="00000000">
      <w:pPr>
        <w:pStyle w:val="ad"/>
        <w:ind w:left="1416"/>
        <w:rPr>
          <w:highlight w:val="yellow"/>
        </w:rPr>
      </w:pPr>
      <w:r>
        <w:rPr>
          <w:highlight w:val="yellow"/>
        </w:rPr>
        <w:t>Able to speak at length with a natural, effortless flow. Varies speech flow for stylistic effect, e.g. to emphasize a point. Uses appropriate discourse markers and connectors spontaneously.</w:t>
      </w:r>
    </w:p>
    <w:p w14:paraId="12B50C48" w14:textId="77777777" w:rsidR="00C0744A" w:rsidRDefault="00000000">
      <w:pPr>
        <w:pStyle w:val="ad"/>
        <w:ind w:left="1416"/>
        <w:rPr>
          <w:highlight w:val="yellow"/>
        </w:rPr>
      </w:pPr>
      <w:r>
        <w:rPr>
          <w:highlight w:val="yellow"/>
        </w:rPr>
        <w:t xml:space="preserve">Able to speak at length with relative ease on familiar topics but may not vary speech flow as a stylistic device. </w:t>
      </w:r>
    </w:p>
    <w:p w14:paraId="46A4E060" w14:textId="77777777" w:rsidR="00C0744A" w:rsidRDefault="00000000">
      <w:pPr>
        <w:pStyle w:val="ad"/>
        <w:ind w:left="1416"/>
        <w:rPr>
          <w:highlight w:val="yellow"/>
        </w:rPr>
      </w:pPr>
      <w:r>
        <w:rPr>
          <w:highlight w:val="yellow"/>
        </w:rPr>
        <w:t>Can make use of appropriate discourse markers  or connectors.</w:t>
      </w:r>
    </w:p>
    <w:p w14:paraId="3E40A1E2" w14:textId="77777777" w:rsidR="00C0744A" w:rsidRDefault="00000000">
      <w:pPr>
        <w:pStyle w:val="ad"/>
        <w:ind w:left="1416"/>
        <w:rPr>
          <w:highlight w:val="yellow"/>
        </w:rPr>
      </w:pPr>
      <w:r>
        <w:rPr>
          <w:highlight w:val="yellow"/>
        </w:rPr>
        <w:t xml:space="preserve">Produces stretches of language at an appropriate tempo. </w:t>
      </w:r>
    </w:p>
    <w:p w14:paraId="508F413A" w14:textId="77777777" w:rsidR="00C0744A" w:rsidRDefault="00000000">
      <w:pPr>
        <w:pStyle w:val="ad"/>
        <w:ind w:left="1416"/>
        <w:rPr>
          <w:highlight w:val="yellow"/>
        </w:rPr>
      </w:pPr>
      <w:r>
        <w:rPr>
          <w:highlight w:val="yellow"/>
        </w:rPr>
        <w:t xml:space="preserve">There may be occasional loss of fluency on transition from rehearsed or formulaic speech to </w:t>
      </w:r>
    </w:p>
    <w:p w14:paraId="22C63E04" w14:textId="77777777" w:rsidR="00C0744A" w:rsidRDefault="00000000">
      <w:pPr>
        <w:pStyle w:val="ad"/>
        <w:ind w:left="1416"/>
        <w:rPr>
          <w:highlight w:val="yellow"/>
        </w:rPr>
      </w:pPr>
      <w:r>
        <w:rPr>
          <w:highlight w:val="yellow"/>
        </w:rPr>
        <w:t xml:space="preserve">spontaneous interaction, but this does not prevent effective communication. </w:t>
      </w:r>
    </w:p>
    <w:p w14:paraId="2A45E12B" w14:textId="77777777" w:rsidR="00C0744A" w:rsidRDefault="00000000">
      <w:pPr>
        <w:pStyle w:val="ad"/>
        <w:ind w:left="1416"/>
        <w:rPr>
          <w:highlight w:val="yellow"/>
        </w:rPr>
      </w:pPr>
      <w:r>
        <w:rPr>
          <w:highlight w:val="yellow"/>
        </w:rPr>
        <w:t xml:space="preserve">Can make limited use of discourse markers or connectors. </w:t>
      </w:r>
    </w:p>
    <w:p w14:paraId="55DBED8F" w14:textId="77777777" w:rsidR="00C0744A" w:rsidRDefault="00000000">
      <w:pPr>
        <w:pStyle w:val="ad"/>
        <w:ind w:left="1416"/>
        <w:rPr>
          <w:highlight w:val="yellow"/>
        </w:rPr>
      </w:pPr>
      <w:r>
        <w:rPr>
          <w:highlight w:val="yellow"/>
        </w:rPr>
        <w:t>Fillers are not distracting.</w:t>
      </w:r>
    </w:p>
    <w:p w14:paraId="713576F7" w14:textId="77777777" w:rsidR="00C0744A" w:rsidRDefault="00000000">
      <w:pPr>
        <w:pStyle w:val="Bullet1"/>
        <w:rPr>
          <w:highlight w:val="yellow"/>
        </w:rPr>
      </w:pPr>
      <w:r>
        <w:rPr>
          <w:highlight w:val="yellow"/>
        </w:rPr>
        <w:t>Comprehension: Refers to the ability to recognize and understand speech. Proficiency aids in understanding complex discourse, unexpected topics, unfamiliar accents, and challenging listening conditions. This skill centers on listening and understanding. In aviation, pilots depend on air traffic controllers for precise information, vital for safety. Both controllers and pilots must be prepared for unforeseen situations and clear communication, especially during aviation complications. Though comprehension is one of six skills in the Rating Scale, it accounts for 50% of the workload in verbal interactions.</w:t>
      </w:r>
    </w:p>
    <w:p w14:paraId="2B21D0C7" w14:textId="77777777" w:rsidR="00C0744A" w:rsidRDefault="00000000">
      <w:pPr>
        <w:pStyle w:val="ad"/>
        <w:ind w:left="1416"/>
        <w:rPr>
          <w:highlight w:val="yellow"/>
        </w:rPr>
      </w:pPr>
      <w:r>
        <w:rPr>
          <w:highlight w:val="yellow"/>
        </w:rPr>
        <w:t xml:space="preserve">Comprehension is consistently accurate in nearly all contexts and includes comprehension of linguistic and cultural subtleties. </w:t>
      </w:r>
    </w:p>
    <w:p w14:paraId="4B531D43" w14:textId="77777777" w:rsidR="00C0744A" w:rsidRDefault="00000000">
      <w:pPr>
        <w:pStyle w:val="ad"/>
        <w:ind w:left="1416"/>
        <w:rPr>
          <w:highlight w:val="yellow"/>
        </w:rPr>
      </w:pPr>
      <w:r>
        <w:rPr>
          <w:highlight w:val="yellow"/>
        </w:rPr>
        <w:t xml:space="preserve">Comprehension is accurate on common, concrete, and workrelated topics and  mostly accurate when the speaker is confronted with a linguistic or situational complication or an unexpected turn of events. </w:t>
      </w:r>
    </w:p>
    <w:p w14:paraId="4E966B4E" w14:textId="77777777" w:rsidR="00C0744A" w:rsidRDefault="00000000">
      <w:pPr>
        <w:pStyle w:val="ad"/>
        <w:ind w:left="1416"/>
        <w:rPr>
          <w:highlight w:val="yellow"/>
        </w:rPr>
      </w:pPr>
      <w:r>
        <w:rPr>
          <w:highlight w:val="yellow"/>
        </w:rPr>
        <w:t>Is able to comprehend a range of speech varieties (dialect and/or accent) or registers.</w:t>
      </w:r>
    </w:p>
    <w:p w14:paraId="7B9F729D" w14:textId="77777777" w:rsidR="00C0744A" w:rsidRDefault="00000000">
      <w:pPr>
        <w:pStyle w:val="ad"/>
        <w:ind w:left="1416"/>
        <w:rPr>
          <w:highlight w:val="yellow"/>
        </w:rPr>
      </w:pPr>
      <w:r>
        <w:rPr>
          <w:highlight w:val="yellow"/>
        </w:rPr>
        <w:t xml:space="preserve">Comprehension is mostly accurate on common, concrete, and work- related topics when the accent or variety used is sufficiently intelligible for an international community of users. </w:t>
      </w:r>
    </w:p>
    <w:p w14:paraId="2EFCE4BA" w14:textId="77777777" w:rsidR="00C0744A" w:rsidRDefault="00000000">
      <w:pPr>
        <w:pStyle w:val="ad"/>
        <w:ind w:left="1416"/>
        <w:rPr>
          <w:highlight w:val="yellow"/>
        </w:rPr>
      </w:pPr>
      <w:r>
        <w:rPr>
          <w:highlight w:val="yellow"/>
        </w:rPr>
        <w:t xml:space="preserve">When the speaker is confronted with a linguistic or situational complication or an unexpected turn of events, comprehension may be slower or require clarification strategies. </w:t>
      </w:r>
    </w:p>
    <w:p w14:paraId="36DF786E" w14:textId="77777777" w:rsidR="00C0744A" w:rsidRDefault="00C0744A">
      <w:pPr>
        <w:pStyle w:val="ad"/>
        <w:rPr>
          <w:highlight w:val="yellow"/>
        </w:rPr>
      </w:pPr>
    </w:p>
    <w:p w14:paraId="361BEB07" w14:textId="77777777" w:rsidR="00C0744A" w:rsidRDefault="00000000">
      <w:pPr>
        <w:pStyle w:val="Bullet1"/>
        <w:rPr>
          <w:highlight w:val="yellow"/>
        </w:rPr>
      </w:pPr>
      <w:r>
        <w:rPr>
          <w:highlight w:val="yellow"/>
        </w:rPr>
        <w:t>Interaction: Interaction focuses on the ability to have spontaneous dialogues and achieve communication goals. This is characterized by the speed and appropriateness of responses, conversational initiatives, responsiveness to interlocutor feedback, and addressing misunderstandings.</w:t>
      </w:r>
    </w:p>
    <w:p w14:paraId="681447ED" w14:textId="77777777" w:rsidR="00C0744A" w:rsidRDefault="00000000">
      <w:pPr>
        <w:pStyle w:val="ad"/>
        <w:ind w:left="1416"/>
        <w:rPr>
          <w:highlight w:val="yellow"/>
        </w:rPr>
      </w:pPr>
      <w:r>
        <w:rPr>
          <w:highlight w:val="yellow"/>
        </w:rPr>
        <w:t xml:space="preserve">Interacts with ease in nearly all situations. Is sensitive to verbal and non-verbal cues and responds to them appropriately. </w:t>
      </w:r>
    </w:p>
    <w:p w14:paraId="6D184DE0" w14:textId="77777777" w:rsidR="00C0744A" w:rsidRDefault="00000000">
      <w:pPr>
        <w:pStyle w:val="ad"/>
        <w:ind w:left="1416"/>
        <w:rPr>
          <w:highlight w:val="yellow"/>
        </w:rPr>
      </w:pPr>
      <w:r>
        <w:rPr>
          <w:highlight w:val="yellow"/>
        </w:rPr>
        <w:t xml:space="preserve">Responses are immediate, appropriate, and informative. </w:t>
      </w:r>
    </w:p>
    <w:p w14:paraId="5870711A" w14:textId="77777777" w:rsidR="00C0744A" w:rsidRDefault="00000000">
      <w:pPr>
        <w:pStyle w:val="ad"/>
        <w:ind w:left="1416"/>
        <w:rPr>
          <w:highlight w:val="yellow"/>
        </w:rPr>
      </w:pPr>
      <w:r>
        <w:rPr>
          <w:highlight w:val="yellow"/>
        </w:rPr>
        <w:t>Manages the speaker/ listener relationship effectively.</w:t>
      </w:r>
    </w:p>
    <w:p w14:paraId="6CAFCD7B" w14:textId="77777777" w:rsidR="00C0744A" w:rsidRDefault="00000000">
      <w:pPr>
        <w:pStyle w:val="ad"/>
        <w:ind w:left="1416"/>
        <w:rPr>
          <w:highlight w:val="yellow"/>
        </w:rPr>
      </w:pPr>
      <w:r>
        <w:rPr>
          <w:highlight w:val="yellow"/>
        </w:rPr>
        <w:lastRenderedPageBreak/>
        <w:t>Responses are usually immediate, appropriate, and informative.</w:t>
      </w:r>
    </w:p>
    <w:p w14:paraId="2F6ADC20" w14:textId="77777777" w:rsidR="00C0744A" w:rsidRDefault="00000000">
      <w:pPr>
        <w:pStyle w:val="ad"/>
        <w:ind w:left="1416"/>
        <w:rPr>
          <w:highlight w:val="yellow"/>
        </w:rPr>
      </w:pPr>
      <w:r>
        <w:rPr>
          <w:highlight w:val="yellow"/>
        </w:rPr>
        <w:t xml:space="preserve">Initiates and maintains exchanges even when dealing with an unexpected turn of </w:t>
      </w:r>
    </w:p>
    <w:p w14:paraId="318B7598" w14:textId="77777777" w:rsidR="00C0744A" w:rsidRDefault="00000000">
      <w:pPr>
        <w:pStyle w:val="ad"/>
        <w:ind w:left="1416"/>
        <w:rPr>
          <w:highlight w:val="yellow"/>
        </w:rPr>
      </w:pPr>
      <w:r>
        <w:rPr>
          <w:highlight w:val="yellow"/>
        </w:rPr>
        <w:t xml:space="preserve">events. </w:t>
      </w:r>
    </w:p>
    <w:p w14:paraId="4E2B0403" w14:textId="77777777" w:rsidR="00C0744A" w:rsidRDefault="00000000">
      <w:pPr>
        <w:pStyle w:val="ad"/>
        <w:ind w:left="1416"/>
        <w:rPr>
          <w:highlight w:val="yellow"/>
        </w:rPr>
      </w:pPr>
      <w:r>
        <w:rPr>
          <w:highlight w:val="yellow"/>
        </w:rPr>
        <w:t>Deals adequately with apparent misunderstandings by checking, confirming, or clarifying.</w:t>
      </w:r>
    </w:p>
    <w:p w14:paraId="6345BEFB" w14:textId="77777777" w:rsidR="00C0744A" w:rsidRDefault="00C0744A">
      <w:pPr>
        <w:pStyle w:val="ad"/>
        <w:rPr>
          <w:highlight w:val="yellow"/>
        </w:rPr>
      </w:pPr>
    </w:p>
    <w:p w14:paraId="05BC7F80" w14:textId="77777777" w:rsidR="00C0744A" w:rsidRDefault="00C0744A">
      <w:pPr>
        <w:pStyle w:val="ad"/>
        <w:rPr>
          <w:highlight w:val="yellow"/>
        </w:rPr>
      </w:pPr>
    </w:p>
    <w:p w14:paraId="2B73FC96" w14:textId="77777777" w:rsidR="00C0744A" w:rsidRDefault="00C0744A">
      <w:pPr>
        <w:pStyle w:val="ad"/>
        <w:rPr>
          <w:highlight w:val="yellow"/>
        </w:rPr>
      </w:pPr>
    </w:p>
    <w:p w14:paraId="1BADCAFB" w14:textId="77777777" w:rsidR="00C0744A" w:rsidRDefault="00000000">
      <w:pPr>
        <w:pStyle w:val="ad"/>
        <w:rPr>
          <w:highlight w:val="yellow"/>
        </w:rPr>
      </w:pPr>
      <w:r>
        <w:rPr>
          <w:rFonts w:ascii="Cambria Math" w:hAnsi="Cambria Math" w:cs="Cambria Math"/>
          <w:highlight w:val="yellow"/>
        </w:rPr>
        <w:t>⦁</w:t>
      </w:r>
      <w:r>
        <w:rPr>
          <w:highlight w:val="yellow"/>
        </w:rPr>
        <w:tab/>
        <w:t>Detailed evaluation criteria: Should align with the IALA Guideline 1132 to maintain consistency across IALA documentation and worldwide implementation. Major elements to be considered in the evaluation criteria are mentioned but are not limited to the following:</w:t>
      </w:r>
    </w:p>
    <w:p w14:paraId="7550B368" w14:textId="77777777" w:rsidR="00C0744A" w:rsidRDefault="00000000">
      <w:pPr>
        <w:pStyle w:val="ad"/>
        <w:ind w:left="800"/>
        <w:rPr>
          <w:rFonts w:ascii="Calibri" w:hAnsi="Calibri"/>
          <w:highlight w:val="yellow"/>
          <w:lang w:eastAsia="ko-KR"/>
        </w:rPr>
      </w:pPr>
      <w:r>
        <w:rPr>
          <w:rFonts w:ascii="Calibri" w:eastAsia="바탕" w:hAnsi="Calibri" w:cs="Calibri" w:hint="eastAsia"/>
          <w:b/>
          <w:bCs/>
          <w:highlight w:val="yellow"/>
          <w:lang w:eastAsia="ko-KR"/>
        </w:rPr>
        <w:t>[Table 1] Evaluation Criteria based on</w:t>
      </w:r>
      <w:r>
        <w:rPr>
          <w:rFonts w:ascii="Calibri" w:eastAsia="바탕" w:hAnsi="Calibri" w:cs="Calibri"/>
          <w:b/>
          <w:bCs/>
          <w:highlight w:val="yellow"/>
          <w:lang w:eastAsia="ko-KR"/>
        </w:rPr>
        <w:t xml:space="preserve"> IALA Guideline 1132 </w:t>
      </w:r>
      <w:r>
        <w:rPr>
          <w:rFonts w:ascii="Calibri" w:eastAsia="바탕" w:hAnsi="Calibri" w:cs="Calibri" w:hint="eastAsia"/>
          <w:b/>
          <w:bCs/>
          <w:highlight w:val="yellow"/>
          <w:lang w:eastAsia="ko-KR"/>
        </w:rPr>
        <w:t xml:space="preserve"> </w:t>
      </w:r>
    </w:p>
    <w:tbl>
      <w:tblPr>
        <w:tblStyle w:val="a8"/>
        <w:tblW w:w="0" w:type="auto"/>
        <w:tblInd w:w="927" w:type="dxa"/>
        <w:tblLook w:val="04A0" w:firstRow="1" w:lastRow="0" w:firstColumn="1" w:lastColumn="0" w:noHBand="0" w:noVBand="1"/>
      </w:tblPr>
      <w:tblGrid>
        <w:gridCol w:w="2754"/>
        <w:gridCol w:w="5947"/>
      </w:tblGrid>
      <w:tr w:rsidR="00C0744A" w14:paraId="7A9AE2ED" w14:textId="77777777">
        <w:tc>
          <w:tcPr>
            <w:tcW w:w="2754" w:type="dxa"/>
            <w:shd w:val="clear" w:color="auto" w:fill="D9D9D9" w:themeFill="background1" w:themeFillShade="D9"/>
          </w:tcPr>
          <w:p w14:paraId="33FF8DC6" w14:textId="77777777" w:rsidR="00C0744A" w:rsidRDefault="00000000">
            <w:pPr>
              <w:pStyle w:val="List1"/>
              <w:numPr>
                <w:ilvl w:val="0"/>
                <w:numId w:val="0"/>
              </w:numPr>
              <w:rPr>
                <w:rFonts w:ascii="Calibri" w:eastAsia="맑은 고딕" w:hAnsi="Calibri"/>
                <w:b/>
                <w:bCs/>
                <w:highlight w:val="yellow"/>
                <w:lang w:eastAsia="ko-KR"/>
              </w:rPr>
            </w:pPr>
            <w:r>
              <w:rPr>
                <w:rFonts w:ascii="Calibri" w:eastAsia="맑은 고딕" w:hAnsi="Calibri" w:hint="eastAsia"/>
                <w:b/>
                <w:bCs/>
                <w:highlight w:val="yellow"/>
                <w:lang w:eastAsia="ko-KR"/>
              </w:rPr>
              <w:t>E</w:t>
            </w:r>
            <w:r>
              <w:rPr>
                <w:rFonts w:ascii="Calibri" w:eastAsia="맑은 고딕" w:hAnsi="Calibri"/>
                <w:b/>
                <w:bCs/>
                <w:highlight w:val="yellow"/>
                <w:lang w:eastAsia="ko-KR"/>
              </w:rPr>
              <w:t>valuation Factors</w:t>
            </w:r>
          </w:p>
        </w:tc>
        <w:tc>
          <w:tcPr>
            <w:tcW w:w="5947" w:type="dxa"/>
            <w:shd w:val="clear" w:color="auto" w:fill="D9D9D9" w:themeFill="background1" w:themeFillShade="D9"/>
          </w:tcPr>
          <w:p w14:paraId="6DEEBB78" w14:textId="77777777" w:rsidR="00C0744A" w:rsidRDefault="00000000">
            <w:pPr>
              <w:pStyle w:val="List1"/>
              <w:numPr>
                <w:ilvl w:val="0"/>
                <w:numId w:val="0"/>
              </w:numPr>
              <w:rPr>
                <w:rFonts w:ascii="Calibri" w:eastAsia="맑은 고딕" w:hAnsi="Calibri"/>
                <w:b/>
                <w:bCs/>
                <w:highlight w:val="yellow"/>
                <w:lang w:eastAsia="ko-KR"/>
              </w:rPr>
            </w:pPr>
            <w:r>
              <w:rPr>
                <w:rFonts w:ascii="Calibri" w:eastAsia="맑은 고딕" w:hAnsi="Calibri" w:hint="eastAsia"/>
                <w:b/>
                <w:bCs/>
                <w:highlight w:val="yellow"/>
                <w:lang w:eastAsia="ko-KR"/>
              </w:rPr>
              <w:t>D</w:t>
            </w:r>
            <w:r>
              <w:rPr>
                <w:rFonts w:ascii="Calibri" w:eastAsia="맑은 고딕" w:hAnsi="Calibri"/>
                <w:b/>
                <w:bCs/>
                <w:highlight w:val="yellow"/>
                <w:lang w:eastAsia="ko-KR"/>
              </w:rPr>
              <w:t>etails</w:t>
            </w:r>
          </w:p>
        </w:tc>
      </w:tr>
      <w:tr w:rsidR="00C0744A" w14:paraId="6479B1A0" w14:textId="77777777">
        <w:tc>
          <w:tcPr>
            <w:tcW w:w="2754" w:type="dxa"/>
          </w:tcPr>
          <w:p w14:paraId="23009383" w14:textId="77777777" w:rsidR="00C0744A" w:rsidRDefault="00000000">
            <w:pPr>
              <w:pStyle w:val="List1"/>
              <w:numPr>
                <w:ilvl w:val="0"/>
                <w:numId w:val="0"/>
              </w:numPr>
              <w:spacing w:after="0"/>
              <w:rPr>
                <w:rFonts w:ascii="Calibri" w:hAnsi="Calibri"/>
                <w:highlight w:val="yellow"/>
                <w:lang w:eastAsia="ko-KR"/>
              </w:rPr>
            </w:pPr>
            <w:r>
              <w:rPr>
                <w:rFonts w:ascii="Calibri" w:eastAsia="맑은 고딕" w:hAnsi="Calibri" w:hint="eastAsia"/>
                <w:highlight w:val="yellow"/>
                <w:lang w:eastAsia="ko-KR"/>
              </w:rPr>
              <w:t>S</w:t>
            </w:r>
            <w:r>
              <w:rPr>
                <w:rFonts w:ascii="Calibri" w:eastAsia="맑은 고딕" w:hAnsi="Calibri"/>
                <w:highlight w:val="yellow"/>
                <w:lang w:eastAsia="ko-KR"/>
              </w:rPr>
              <w:t>tandard VTS Procedures</w:t>
            </w:r>
          </w:p>
          <w:p w14:paraId="6827D457" w14:textId="77777777" w:rsidR="00C0744A" w:rsidRDefault="00C0744A">
            <w:pPr>
              <w:pStyle w:val="List1"/>
              <w:numPr>
                <w:ilvl w:val="0"/>
                <w:numId w:val="0"/>
              </w:numPr>
              <w:spacing w:after="0"/>
              <w:rPr>
                <w:rFonts w:ascii="Calibri" w:eastAsia="맑은 고딕" w:hAnsi="Calibri"/>
                <w:highlight w:val="yellow"/>
                <w:lang w:eastAsia="ko-KR"/>
              </w:rPr>
            </w:pPr>
          </w:p>
        </w:tc>
        <w:tc>
          <w:tcPr>
            <w:tcW w:w="5947" w:type="dxa"/>
          </w:tcPr>
          <w:p w14:paraId="5B09FFF2" w14:textId="77777777" w:rsidR="00C0744A" w:rsidRDefault="00000000">
            <w:pPr>
              <w:pStyle w:val="List1"/>
              <w:numPr>
                <w:ilvl w:val="0"/>
                <w:numId w:val="0"/>
              </w:numPr>
              <w:spacing w:after="0"/>
              <w:ind w:left="567" w:hanging="567"/>
              <w:rPr>
                <w:rFonts w:ascii="Calibri" w:eastAsia="맑은 고딕" w:hAnsi="Calibri"/>
                <w:highlight w:val="yellow"/>
                <w:lang w:eastAsia="ko-KR"/>
              </w:rPr>
            </w:pPr>
            <w:r>
              <w:rPr>
                <w:rFonts w:ascii="Calibri" w:eastAsia="맑은 고딕" w:hAnsi="Calibri" w:hint="eastAsia"/>
                <w:highlight w:val="yellow"/>
                <w:lang w:eastAsia="ko-KR"/>
              </w:rPr>
              <w:t>- M</w:t>
            </w:r>
            <w:r>
              <w:rPr>
                <w:rFonts w:ascii="Calibri" w:eastAsia="맑은 고딕" w:hAnsi="Calibri"/>
                <w:highlight w:val="yellow"/>
                <w:lang w:eastAsia="ko-KR"/>
              </w:rPr>
              <w:t>essage structures (</w:t>
            </w:r>
            <w:r>
              <w:rPr>
                <w:rFonts w:ascii="Calibri" w:eastAsia="맑은 고딕" w:hAnsi="Calibri" w:hint="eastAsia"/>
                <w:highlight w:val="yellow"/>
                <w:lang w:eastAsia="ko-KR"/>
              </w:rPr>
              <w:t>p</w:t>
            </w:r>
            <w:r>
              <w:rPr>
                <w:rFonts w:ascii="Calibri" w:eastAsia="맑은 고딕" w:hAnsi="Calibri"/>
                <w:highlight w:val="yellow"/>
                <w:lang w:eastAsia="ko-KR"/>
              </w:rPr>
              <w:t>.9)</w:t>
            </w:r>
          </w:p>
          <w:p w14:paraId="29ACC7CC" w14:textId="77777777" w:rsidR="00C0744A" w:rsidRDefault="00000000">
            <w:pPr>
              <w:pStyle w:val="List1"/>
              <w:numPr>
                <w:ilvl w:val="0"/>
                <w:numId w:val="0"/>
              </w:numPr>
              <w:spacing w:after="0"/>
              <w:ind w:left="567" w:hanging="567"/>
              <w:rPr>
                <w:rFonts w:ascii="Calibri" w:eastAsia="맑은 고딕" w:hAnsi="Calibri"/>
                <w:highlight w:val="yellow"/>
                <w:lang w:eastAsia="ko-KR"/>
              </w:rPr>
            </w:pPr>
            <w:r>
              <w:rPr>
                <w:rFonts w:ascii="Calibri" w:eastAsia="맑은 고딕" w:hAnsi="Calibri" w:hint="eastAsia"/>
                <w:highlight w:val="yellow"/>
                <w:lang w:eastAsia="ko-KR"/>
              </w:rPr>
              <w:t>-</w:t>
            </w:r>
            <w:r>
              <w:rPr>
                <w:rFonts w:ascii="Calibri" w:eastAsia="맑은 고딕" w:hAnsi="Calibri"/>
                <w:highlight w:val="yellow"/>
                <w:lang w:eastAsia="ko-KR"/>
              </w:rPr>
              <w:t xml:space="preserve"> Message markers (p.10)</w:t>
            </w:r>
          </w:p>
        </w:tc>
      </w:tr>
      <w:tr w:rsidR="00C0744A" w14:paraId="6DD90B02" w14:textId="77777777">
        <w:tc>
          <w:tcPr>
            <w:tcW w:w="2754" w:type="dxa"/>
          </w:tcPr>
          <w:p w14:paraId="2BA04322" w14:textId="77777777" w:rsidR="00C0744A" w:rsidRDefault="00000000">
            <w:pPr>
              <w:pStyle w:val="List1"/>
              <w:numPr>
                <w:ilvl w:val="0"/>
                <w:numId w:val="0"/>
              </w:numPr>
              <w:spacing w:after="0"/>
              <w:jc w:val="left"/>
              <w:rPr>
                <w:rFonts w:ascii="Calibri" w:eastAsia="맑은 고딕" w:hAnsi="Calibri"/>
                <w:highlight w:val="yellow"/>
                <w:lang w:eastAsia="ko-KR"/>
              </w:rPr>
            </w:pPr>
            <w:r>
              <w:rPr>
                <w:rFonts w:ascii="Calibri" w:eastAsia="맑은 고딕" w:hAnsi="Calibri" w:hint="eastAsia"/>
                <w:highlight w:val="yellow"/>
                <w:lang w:eastAsia="ko-KR"/>
              </w:rPr>
              <w:t>S</w:t>
            </w:r>
            <w:r>
              <w:rPr>
                <w:rFonts w:ascii="Calibri" w:eastAsia="맑은 고딕" w:hAnsi="Calibri"/>
                <w:highlight w:val="yellow"/>
                <w:lang w:eastAsia="ko-KR"/>
              </w:rPr>
              <w:t>tandard Phraseology</w:t>
            </w:r>
          </w:p>
        </w:tc>
        <w:tc>
          <w:tcPr>
            <w:tcW w:w="5947" w:type="dxa"/>
          </w:tcPr>
          <w:p w14:paraId="3E3C3A6E" w14:textId="77777777" w:rsidR="00C0744A" w:rsidRDefault="00000000">
            <w:pPr>
              <w:pStyle w:val="List1"/>
              <w:numPr>
                <w:ilvl w:val="0"/>
                <w:numId w:val="0"/>
              </w:numPr>
              <w:spacing w:after="0"/>
              <w:jc w:val="left"/>
              <w:rPr>
                <w:rFonts w:ascii="Calibri" w:eastAsia="맑은 고딕" w:hAnsi="Calibri"/>
                <w:highlight w:val="yellow"/>
                <w:lang w:eastAsia="ko-KR"/>
              </w:rPr>
            </w:pPr>
            <w:r>
              <w:rPr>
                <w:rFonts w:ascii="Calibri" w:eastAsia="맑은 고딕" w:hAnsi="Calibri" w:hint="eastAsia"/>
                <w:highlight w:val="yellow"/>
                <w:lang w:eastAsia="ko-KR"/>
              </w:rPr>
              <w:t xml:space="preserve">- </w:t>
            </w:r>
            <w:r>
              <w:rPr>
                <w:rFonts w:ascii="Calibri" w:eastAsia="맑은 고딕" w:hAnsi="Calibri"/>
                <w:highlight w:val="yellow"/>
                <w:lang w:eastAsia="ko-KR"/>
              </w:rPr>
              <w:t>Phonetic alphabet (p.12)</w:t>
            </w:r>
          </w:p>
          <w:p w14:paraId="279A67F4" w14:textId="77777777" w:rsidR="00C0744A" w:rsidRDefault="00000000">
            <w:pPr>
              <w:pStyle w:val="List1"/>
              <w:numPr>
                <w:ilvl w:val="0"/>
                <w:numId w:val="0"/>
              </w:numPr>
              <w:spacing w:after="0"/>
              <w:jc w:val="left"/>
              <w:rPr>
                <w:rFonts w:ascii="Calibri" w:eastAsia="맑은 고딕" w:hAnsi="Calibri"/>
                <w:highlight w:val="yellow"/>
                <w:lang w:eastAsia="ko-KR"/>
              </w:rPr>
            </w:pPr>
            <w:r>
              <w:rPr>
                <w:rFonts w:ascii="Calibri" w:eastAsia="맑은 고딕" w:hAnsi="Calibri" w:hint="eastAsia"/>
                <w:highlight w:val="yellow"/>
                <w:lang w:eastAsia="ko-KR"/>
              </w:rPr>
              <w:t xml:space="preserve">- </w:t>
            </w:r>
            <w:r>
              <w:rPr>
                <w:rFonts w:ascii="Calibri" w:eastAsia="맑은 고딕" w:hAnsi="Calibri"/>
                <w:highlight w:val="yellow"/>
                <w:lang w:eastAsia="ko-KR"/>
              </w:rPr>
              <w:t>Phonetic numbers (p.12)</w:t>
            </w:r>
          </w:p>
          <w:p w14:paraId="6992B4E2" w14:textId="77777777" w:rsidR="00C0744A" w:rsidRDefault="00000000">
            <w:pPr>
              <w:pStyle w:val="List1"/>
              <w:numPr>
                <w:ilvl w:val="0"/>
                <w:numId w:val="0"/>
              </w:numPr>
              <w:spacing w:after="0"/>
              <w:ind w:left="110" w:hangingChars="50" w:hanging="110"/>
              <w:jc w:val="left"/>
              <w:rPr>
                <w:rFonts w:ascii="Calibri" w:eastAsia="맑은 고딕" w:hAnsi="Calibri"/>
                <w:highlight w:val="yellow"/>
                <w:lang w:eastAsia="ko-KR"/>
              </w:rPr>
            </w:pPr>
            <w:r>
              <w:rPr>
                <w:rFonts w:ascii="Calibri" w:eastAsia="맑은 고딕" w:hAnsi="Calibri" w:hint="eastAsia"/>
                <w:highlight w:val="yellow"/>
                <w:lang w:eastAsia="ko-KR"/>
              </w:rPr>
              <w:t>-</w:t>
            </w:r>
            <w:r>
              <w:rPr>
                <w:rFonts w:ascii="Calibri" w:eastAsia="맑은 고딕" w:hAnsi="Calibri"/>
                <w:highlight w:val="yellow"/>
                <w:lang w:eastAsia="ko-KR"/>
              </w:rPr>
              <w:t xml:space="preserve"> Position, bearings, course, distance, speed, time, geographical names (p.13-14)</w:t>
            </w:r>
          </w:p>
          <w:p w14:paraId="3C32399D" w14:textId="77777777" w:rsidR="00C0744A" w:rsidRDefault="00000000">
            <w:pPr>
              <w:pStyle w:val="List1"/>
              <w:numPr>
                <w:ilvl w:val="0"/>
                <w:numId w:val="0"/>
              </w:numPr>
              <w:spacing w:after="0"/>
              <w:ind w:left="110" w:hangingChars="50" w:hanging="110"/>
              <w:jc w:val="left"/>
              <w:rPr>
                <w:rFonts w:ascii="Calibri" w:eastAsia="맑은 고딕" w:hAnsi="Calibri"/>
                <w:highlight w:val="yellow"/>
                <w:lang w:eastAsia="ko-KR"/>
              </w:rPr>
            </w:pPr>
            <w:r>
              <w:rPr>
                <w:rFonts w:ascii="Calibri" w:eastAsia="맑은 고딕" w:hAnsi="Calibri" w:hint="eastAsia"/>
                <w:highlight w:val="yellow"/>
                <w:lang w:eastAsia="ko-KR"/>
              </w:rPr>
              <w:t>-</w:t>
            </w:r>
            <w:r>
              <w:rPr>
                <w:rFonts w:ascii="Calibri" w:eastAsia="맑은 고딕" w:hAnsi="Calibri"/>
                <w:highlight w:val="yellow"/>
                <w:lang w:eastAsia="ko-KR"/>
              </w:rPr>
              <w:t xml:space="preserve"> Standard phrases (p.20-31)</w:t>
            </w:r>
          </w:p>
        </w:tc>
      </w:tr>
      <w:tr w:rsidR="00C0744A" w14:paraId="7F88B7F5" w14:textId="77777777">
        <w:tc>
          <w:tcPr>
            <w:tcW w:w="2754" w:type="dxa"/>
          </w:tcPr>
          <w:p w14:paraId="3A8836CD" w14:textId="77777777" w:rsidR="00C0744A" w:rsidRDefault="00000000">
            <w:pPr>
              <w:pStyle w:val="List1"/>
              <w:numPr>
                <w:ilvl w:val="0"/>
                <w:numId w:val="0"/>
              </w:numPr>
              <w:tabs>
                <w:tab w:val="left" w:pos="1540"/>
              </w:tabs>
              <w:spacing w:after="0"/>
              <w:jc w:val="left"/>
              <w:rPr>
                <w:rFonts w:ascii="Calibri" w:eastAsia="맑은 고딕" w:hAnsi="Calibri"/>
                <w:highlight w:val="yellow"/>
                <w:lang w:eastAsia="ko-KR"/>
              </w:rPr>
            </w:pPr>
            <w:r>
              <w:rPr>
                <w:rFonts w:ascii="Calibri" w:eastAsia="맑은 고딕" w:hAnsi="Calibri"/>
                <w:highlight w:val="yellow"/>
                <w:lang w:eastAsia="ko-KR"/>
              </w:rPr>
              <w:t>Plain language</w:t>
            </w:r>
          </w:p>
        </w:tc>
        <w:tc>
          <w:tcPr>
            <w:tcW w:w="5947" w:type="dxa"/>
          </w:tcPr>
          <w:p w14:paraId="16AB1FAE" w14:textId="77777777" w:rsidR="00C0744A" w:rsidRDefault="00000000">
            <w:pPr>
              <w:pStyle w:val="List1"/>
              <w:numPr>
                <w:ilvl w:val="0"/>
                <w:numId w:val="0"/>
              </w:numPr>
              <w:spacing w:after="0"/>
              <w:ind w:left="110" w:hangingChars="50" w:hanging="110"/>
              <w:jc w:val="left"/>
              <w:rPr>
                <w:rFonts w:ascii="Calibri" w:eastAsia="바탕" w:hAnsi="Calibri"/>
                <w:highlight w:val="yellow"/>
                <w:lang w:eastAsia="ko-KR"/>
              </w:rPr>
            </w:pPr>
            <w:r>
              <w:rPr>
                <w:rFonts w:ascii="Calibri" w:eastAsia="바탕" w:hAnsi="Calibri" w:hint="eastAsia"/>
                <w:highlight w:val="yellow"/>
                <w:lang w:eastAsia="ko-KR"/>
              </w:rPr>
              <w:t>- G</w:t>
            </w:r>
            <w:r>
              <w:rPr>
                <w:rFonts w:ascii="Calibri" w:eastAsia="바탕" w:hAnsi="Calibri"/>
                <w:highlight w:val="yellow"/>
                <w:lang w:eastAsia="ko-KR"/>
              </w:rPr>
              <w:t>eneral rules for construction and content of messages (p.9)</w:t>
            </w:r>
          </w:p>
          <w:p w14:paraId="3DEB1B72" w14:textId="77777777" w:rsidR="00C0744A" w:rsidRDefault="00000000">
            <w:pPr>
              <w:pStyle w:val="List1"/>
              <w:numPr>
                <w:ilvl w:val="0"/>
                <w:numId w:val="0"/>
              </w:numPr>
              <w:spacing w:after="0"/>
              <w:ind w:left="110" w:hangingChars="50" w:hanging="110"/>
              <w:jc w:val="left"/>
              <w:rPr>
                <w:rFonts w:ascii="Calibri" w:eastAsia="바탕" w:hAnsi="Calibri"/>
                <w:highlight w:val="yellow"/>
                <w:lang w:eastAsia="ko-KR"/>
              </w:rPr>
            </w:pPr>
            <w:r>
              <w:rPr>
                <w:rFonts w:ascii="Calibri" w:eastAsia="바탕" w:hAnsi="Calibri" w:hint="eastAsia"/>
                <w:highlight w:val="yellow"/>
                <w:lang w:eastAsia="ko-KR"/>
              </w:rPr>
              <w:t>-</w:t>
            </w:r>
            <w:r>
              <w:rPr>
                <w:rFonts w:ascii="Calibri" w:eastAsia="바탕" w:hAnsi="Calibri"/>
                <w:highlight w:val="yellow"/>
                <w:lang w:eastAsia="ko-KR"/>
              </w:rPr>
              <w:t xml:space="preserve"> Ambiguous terminology (p.16)</w:t>
            </w:r>
          </w:p>
        </w:tc>
      </w:tr>
      <w:tr w:rsidR="00C0744A" w14:paraId="6589C215" w14:textId="77777777">
        <w:tc>
          <w:tcPr>
            <w:tcW w:w="2754" w:type="dxa"/>
          </w:tcPr>
          <w:p w14:paraId="3B062026" w14:textId="77777777" w:rsidR="00C0744A" w:rsidRDefault="00000000">
            <w:pPr>
              <w:pStyle w:val="List1"/>
              <w:numPr>
                <w:ilvl w:val="0"/>
                <w:numId w:val="0"/>
              </w:numPr>
              <w:spacing w:after="0"/>
              <w:jc w:val="left"/>
              <w:rPr>
                <w:rFonts w:ascii="Calibri" w:hAnsi="Calibri"/>
                <w:highlight w:val="yellow"/>
                <w:lang w:eastAsia="ko-KR"/>
              </w:rPr>
            </w:pPr>
            <w:r>
              <w:rPr>
                <w:rFonts w:ascii="Calibri" w:eastAsia="맑은 고딕" w:hAnsi="Calibri" w:hint="eastAsia"/>
                <w:highlight w:val="yellow"/>
                <w:lang w:eastAsia="ko-KR"/>
              </w:rPr>
              <w:t>D</w:t>
            </w:r>
            <w:r>
              <w:rPr>
                <w:rFonts w:ascii="Calibri" w:eastAsia="맑은 고딕" w:hAnsi="Calibri"/>
                <w:highlight w:val="yellow"/>
                <w:lang w:eastAsia="ko-KR"/>
              </w:rPr>
              <w:t>elivery techniques</w:t>
            </w:r>
          </w:p>
          <w:p w14:paraId="750C2C3D" w14:textId="77777777" w:rsidR="00C0744A" w:rsidRDefault="00C0744A">
            <w:pPr>
              <w:pStyle w:val="List1"/>
              <w:numPr>
                <w:ilvl w:val="0"/>
                <w:numId w:val="0"/>
              </w:numPr>
              <w:spacing w:after="0"/>
              <w:jc w:val="left"/>
              <w:rPr>
                <w:rFonts w:ascii="Calibri" w:eastAsia="맑은 고딕" w:hAnsi="Calibri"/>
                <w:highlight w:val="yellow"/>
                <w:lang w:eastAsia="ko-KR"/>
              </w:rPr>
            </w:pPr>
          </w:p>
        </w:tc>
        <w:tc>
          <w:tcPr>
            <w:tcW w:w="5947" w:type="dxa"/>
          </w:tcPr>
          <w:p w14:paraId="6F0A2993" w14:textId="77777777" w:rsidR="00C0744A" w:rsidRDefault="00000000">
            <w:pPr>
              <w:pStyle w:val="List1"/>
              <w:numPr>
                <w:ilvl w:val="0"/>
                <w:numId w:val="0"/>
              </w:numPr>
              <w:spacing w:after="0"/>
              <w:ind w:left="110" w:hangingChars="50" w:hanging="110"/>
              <w:jc w:val="left"/>
              <w:rPr>
                <w:rFonts w:ascii="Calibri" w:eastAsia="바탕" w:hAnsi="Calibri"/>
                <w:highlight w:val="yellow"/>
                <w:lang w:eastAsia="ko-KR"/>
              </w:rPr>
            </w:pPr>
            <w:r>
              <w:rPr>
                <w:rFonts w:ascii="Calibri" w:eastAsia="바탕" w:hAnsi="Calibri" w:hint="eastAsia"/>
                <w:highlight w:val="yellow"/>
                <w:lang w:eastAsia="ko-KR"/>
              </w:rPr>
              <w:t xml:space="preserve">- </w:t>
            </w:r>
            <w:r>
              <w:rPr>
                <w:rFonts w:ascii="Calibri" w:eastAsia="바탕" w:hAnsi="Calibri"/>
                <w:highlight w:val="yellow"/>
                <w:lang w:eastAsia="ko-KR"/>
              </w:rPr>
              <w:t>Tone and volume (p.14)</w:t>
            </w:r>
          </w:p>
          <w:p w14:paraId="73E9F1B2" w14:textId="77777777" w:rsidR="00C0744A" w:rsidRDefault="00000000">
            <w:pPr>
              <w:pStyle w:val="List1"/>
              <w:numPr>
                <w:ilvl w:val="0"/>
                <w:numId w:val="0"/>
              </w:numPr>
              <w:spacing w:after="0"/>
              <w:ind w:left="110" w:hangingChars="50" w:hanging="110"/>
              <w:jc w:val="left"/>
              <w:rPr>
                <w:rFonts w:ascii="Calibri" w:eastAsia="바탕" w:hAnsi="Calibri"/>
                <w:highlight w:val="yellow"/>
                <w:lang w:eastAsia="ko-KR"/>
              </w:rPr>
            </w:pPr>
            <w:r>
              <w:rPr>
                <w:rFonts w:ascii="Calibri" w:eastAsia="바탕" w:hAnsi="Calibri" w:hint="eastAsia"/>
                <w:highlight w:val="yellow"/>
                <w:lang w:eastAsia="ko-KR"/>
              </w:rPr>
              <w:t xml:space="preserve">- </w:t>
            </w:r>
            <w:r>
              <w:rPr>
                <w:rFonts w:ascii="Calibri" w:eastAsia="바탕" w:hAnsi="Calibri"/>
                <w:highlight w:val="yellow"/>
                <w:lang w:eastAsia="ko-KR"/>
              </w:rPr>
              <w:t>Emphasis on keywords (p.15)</w:t>
            </w:r>
          </w:p>
          <w:p w14:paraId="70EA3F42" w14:textId="77777777" w:rsidR="00C0744A" w:rsidRDefault="00000000">
            <w:pPr>
              <w:pStyle w:val="List1"/>
              <w:numPr>
                <w:ilvl w:val="0"/>
                <w:numId w:val="0"/>
              </w:numPr>
              <w:spacing w:after="0"/>
              <w:ind w:left="110" w:hangingChars="50" w:hanging="110"/>
              <w:jc w:val="left"/>
              <w:rPr>
                <w:rFonts w:ascii="Calibri" w:eastAsia="바탕" w:hAnsi="Calibri"/>
                <w:highlight w:val="yellow"/>
                <w:lang w:eastAsia="ko-KR"/>
              </w:rPr>
            </w:pPr>
            <w:r>
              <w:rPr>
                <w:rFonts w:ascii="Calibri" w:eastAsia="바탕" w:hAnsi="Calibri" w:hint="eastAsia"/>
                <w:highlight w:val="yellow"/>
                <w:lang w:eastAsia="ko-KR"/>
              </w:rPr>
              <w:t xml:space="preserve">- </w:t>
            </w:r>
            <w:r>
              <w:rPr>
                <w:rFonts w:ascii="Calibri" w:eastAsia="바탕" w:hAnsi="Calibri"/>
                <w:highlight w:val="yellow"/>
                <w:lang w:eastAsia="ko-KR"/>
              </w:rPr>
              <w:t>Word grouping and pausing (p.15)</w:t>
            </w:r>
          </w:p>
        </w:tc>
      </w:tr>
      <w:tr w:rsidR="00C0744A" w14:paraId="432D9D82" w14:textId="77777777">
        <w:tc>
          <w:tcPr>
            <w:tcW w:w="2754" w:type="dxa"/>
          </w:tcPr>
          <w:p w14:paraId="70E78A40" w14:textId="77777777" w:rsidR="00C0744A" w:rsidRDefault="00000000">
            <w:pPr>
              <w:pStyle w:val="List1"/>
              <w:numPr>
                <w:ilvl w:val="0"/>
                <w:numId w:val="0"/>
              </w:numPr>
              <w:spacing w:after="0"/>
              <w:jc w:val="left"/>
              <w:rPr>
                <w:rFonts w:ascii="Calibri" w:hAnsi="Calibri"/>
                <w:highlight w:val="yellow"/>
                <w:lang w:eastAsia="ko-KR"/>
              </w:rPr>
            </w:pPr>
            <w:r>
              <w:rPr>
                <w:rFonts w:ascii="Calibri" w:eastAsia="맑은 고딕" w:hAnsi="Calibri"/>
                <w:highlight w:val="yellow"/>
                <w:lang w:eastAsia="ko-KR"/>
              </w:rPr>
              <w:t>Interpretation and monitoring</w:t>
            </w:r>
          </w:p>
        </w:tc>
        <w:tc>
          <w:tcPr>
            <w:tcW w:w="5947" w:type="dxa"/>
          </w:tcPr>
          <w:p w14:paraId="7DAFA54B" w14:textId="77777777" w:rsidR="00C0744A" w:rsidRDefault="00000000">
            <w:pPr>
              <w:pStyle w:val="List1"/>
              <w:numPr>
                <w:ilvl w:val="0"/>
                <w:numId w:val="0"/>
              </w:numPr>
              <w:spacing w:after="0"/>
              <w:jc w:val="left"/>
              <w:rPr>
                <w:rFonts w:ascii="Calibri" w:eastAsia="맑은 고딕" w:hAnsi="Calibri"/>
                <w:highlight w:val="yellow"/>
                <w:lang w:eastAsia="ko-KR"/>
              </w:rPr>
            </w:pPr>
            <w:r>
              <w:rPr>
                <w:rFonts w:ascii="Calibri" w:eastAsia="맑은 고딕" w:hAnsi="Calibri" w:hint="eastAsia"/>
                <w:highlight w:val="yellow"/>
                <w:lang w:eastAsia="ko-KR"/>
              </w:rPr>
              <w:t xml:space="preserve">- </w:t>
            </w:r>
            <w:r>
              <w:rPr>
                <w:rFonts w:ascii="Calibri" w:eastAsia="맑은 고딕" w:hAnsi="Calibri"/>
                <w:highlight w:val="yellow"/>
                <w:lang w:eastAsia="ko-KR"/>
              </w:rPr>
              <w:t>Questioning techniques (p.15-16)</w:t>
            </w:r>
          </w:p>
          <w:p w14:paraId="56652BC0" w14:textId="77777777" w:rsidR="00C0744A" w:rsidRDefault="00000000">
            <w:pPr>
              <w:pStyle w:val="List1"/>
              <w:numPr>
                <w:ilvl w:val="0"/>
                <w:numId w:val="0"/>
              </w:numPr>
              <w:spacing w:after="0"/>
              <w:jc w:val="left"/>
              <w:rPr>
                <w:rFonts w:ascii="Calibri" w:eastAsia="맑은 고딕" w:hAnsi="Calibri"/>
                <w:highlight w:val="yellow"/>
                <w:lang w:eastAsia="ko-KR"/>
              </w:rPr>
            </w:pPr>
            <w:r>
              <w:rPr>
                <w:rFonts w:ascii="Calibri" w:eastAsia="맑은 고딕" w:hAnsi="Calibri" w:hint="eastAsia"/>
                <w:highlight w:val="yellow"/>
                <w:lang w:eastAsia="ko-KR"/>
              </w:rPr>
              <w:t xml:space="preserve">- </w:t>
            </w:r>
            <w:r>
              <w:rPr>
                <w:rFonts w:ascii="Calibri" w:eastAsia="맑은 고딕" w:hAnsi="Calibri"/>
                <w:highlight w:val="yellow"/>
                <w:lang w:eastAsia="ko-KR"/>
              </w:rPr>
              <w:t>Response (p.16)</w:t>
            </w:r>
          </w:p>
          <w:p w14:paraId="024C482F" w14:textId="77777777" w:rsidR="00C0744A" w:rsidRDefault="00000000">
            <w:pPr>
              <w:pStyle w:val="List1"/>
              <w:numPr>
                <w:ilvl w:val="0"/>
                <w:numId w:val="0"/>
              </w:numPr>
              <w:spacing w:after="0"/>
              <w:jc w:val="left"/>
              <w:rPr>
                <w:rFonts w:ascii="Calibri" w:eastAsia="맑은 고딕" w:hAnsi="Calibri"/>
                <w:highlight w:val="yellow"/>
                <w:lang w:eastAsia="ko-KR"/>
              </w:rPr>
            </w:pPr>
            <w:r>
              <w:rPr>
                <w:rFonts w:ascii="Calibri" w:eastAsia="맑은 고딕" w:hAnsi="Calibri" w:hint="eastAsia"/>
                <w:highlight w:val="yellow"/>
                <w:lang w:eastAsia="ko-KR"/>
              </w:rPr>
              <w:t xml:space="preserve">- </w:t>
            </w:r>
            <w:r>
              <w:rPr>
                <w:rFonts w:ascii="Calibri" w:eastAsia="맑은 고딕" w:hAnsi="Calibri"/>
                <w:highlight w:val="yellow"/>
                <w:lang w:eastAsia="ko-KR"/>
              </w:rPr>
              <w:t>Corrections (p.17)</w:t>
            </w:r>
          </w:p>
          <w:p w14:paraId="4379E7F9" w14:textId="77777777" w:rsidR="00C0744A" w:rsidRDefault="00000000">
            <w:pPr>
              <w:pStyle w:val="List1"/>
              <w:numPr>
                <w:ilvl w:val="0"/>
                <w:numId w:val="0"/>
              </w:numPr>
              <w:spacing w:after="0"/>
              <w:jc w:val="left"/>
              <w:rPr>
                <w:rFonts w:ascii="Calibri" w:eastAsia="맑은 고딕" w:hAnsi="Calibri"/>
                <w:highlight w:val="yellow"/>
                <w:lang w:eastAsia="ko-KR"/>
              </w:rPr>
            </w:pPr>
            <w:r>
              <w:rPr>
                <w:rFonts w:ascii="Calibri" w:eastAsia="맑은 고딕" w:hAnsi="Calibri" w:hint="eastAsia"/>
                <w:highlight w:val="yellow"/>
                <w:lang w:eastAsia="ko-KR"/>
              </w:rPr>
              <w:t xml:space="preserve">- </w:t>
            </w:r>
            <w:r>
              <w:rPr>
                <w:rFonts w:ascii="Calibri" w:eastAsia="맑은 고딕" w:hAnsi="Calibri"/>
                <w:highlight w:val="yellow"/>
                <w:lang w:eastAsia="ko-KR"/>
              </w:rPr>
              <w:t>Repetition (p.17)</w:t>
            </w:r>
          </w:p>
          <w:p w14:paraId="36C51E71" w14:textId="77777777" w:rsidR="00C0744A" w:rsidRDefault="00000000">
            <w:pPr>
              <w:pStyle w:val="List1"/>
              <w:numPr>
                <w:ilvl w:val="0"/>
                <w:numId w:val="0"/>
              </w:numPr>
              <w:spacing w:after="0"/>
              <w:jc w:val="left"/>
              <w:rPr>
                <w:rFonts w:ascii="Calibri" w:eastAsia="맑은 고딕" w:hAnsi="Calibri"/>
                <w:highlight w:val="yellow"/>
                <w:lang w:eastAsia="ko-KR"/>
              </w:rPr>
            </w:pPr>
            <w:r>
              <w:rPr>
                <w:rFonts w:ascii="Calibri" w:eastAsia="맑은 고딕" w:hAnsi="Calibri" w:hint="eastAsia"/>
                <w:highlight w:val="yellow"/>
                <w:lang w:eastAsia="ko-KR"/>
              </w:rPr>
              <w:t xml:space="preserve">- </w:t>
            </w:r>
            <w:r>
              <w:rPr>
                <w:rFonts w:ascii="Calibri" w:eastAsia="맑은 고딕" w:hAnsi="Calibri"/>
                <w:highlight w:val="yellow"/>
                <w:lang w:eastAsia="ko-KR"/>
              </w:rPr>
              <w:t>How to interpret a message (p.17)</w:t>
            </w:r>
          </w:p>
        </w:tc>
      </w:tr>
    </w:tbl>
    <w:p w14:paraId="48005081" w14:textId="77777777" w:rsidR="00C0744A" w:rsidRDefault="00C0744A">
      <w:pPr>
        <w:pStyle w:val="ad"/>
        <w:rPr>
          <w:highlight w:val="yellow"/>
        </w:rPr>
      </w:pPr>
    </w:p>
    <w:p w14:paraId="4F1D3B41" w14:textId="77777777" w:rsidR="00C0744A" w:rsidRDefault="00C0744A">
      <w:pPr>
        <w:pStyle w:val="ad"/>
        <w:rPr>
          <w:highlight w:val="yellow"/>
        </w:rPr>
      </w:pPr>
    </w:p>
    <w:p w14:paraId="2F771703" w14:textId="77777777" w:rsidR="00C0744A" w:rsidRDefault="00000000">
      <w:pPr>
        <w:pStyle w:val="2"/>
        <w:rPr>
          <w:highlight w:val="yellow"/>
        </w:rPr>
      </w:pPr>
      <w:bookmarkStart w:id="21" w:name="_Toc156909728"/>
      <w:r>
        <w:rPr>
          <w:highlight w:val="yellow"/>
        </w:rPr>
        <w:t>??? RATING SCALES</w:t>
      </w:r>
      <w:bookmarkEnd w:id="21"/>
    </w:p>
    <w:p w14:paraId="06BAA53C" w14:textId="77777777" w:rsidR="00C0744A" w:rsidRDefault="00000000">
      <w:pPr>
        <w:pStyle w:val="ad"/>
        <w:rPr>
          <w:highlight w:val="yellow"/>
        </w:rPr>
      </w:pPr>
      <w:r>
        <w:rPr>
          <w:highlight w:val="yellow"/>
        </w:rPr>
        <w:t>Comprises of six levels. While the IMO Model course suggests seven levels including 'beginner', 'false beginner', 'elementary', 'lower intermediate', 'intermediate', 'upper intermediate', and 'advanced'. The two initial levels ('beginner' and 'false beginner') can be merged into a single 'beginner' level.</w:t>
      </w:r>
    </w:p>
    <w:p w14:paraId="4161ABCA" w14:textId="77777777" w:rsidR="00C0744A" w:rsidRDefault="00C0744A">
      <w:pPr>
        <w:pStyle w:val="ad"/>
        <w:rPr>
          <w:highlight w:val="yellow"/>
        </w:rPr>
      </w:pPr>
    </w:p>
    <w:p w14:paraId="5B0838AD" w14:textId="77777777" w:rsidR="00C0744A" w:rsidRDefault="00000000">
      <w:pPr>
        <w:pStyle w:val="2"/>
        <w:rPr>
          <w:highlight w:val="yellow"/>
        </w:rPr>
      </w:pPr>
      <w:bookmarkStart w:id="22" w:name="_Toc156909729"/>
      <w:r>
        <w:rPr>
          <w:highlight w:val="yellow"/>
        </w:rPr>
        <w:t>??? Language Evaluation</w:t>
      </w:r>
      <w:bookmarkEnd w:id="22"/>
    </w:p>
    <w:p w14:paraId="65732BF2" w14:textId="77777777" w:rsidR="00C0744A" w:rsidRDefault="00C0744A">
      <w:pPr>
        <w:rPr>
          <w:highlight w:val="yellow"/>
        </w:rPr>
      </w:pPr>
    </w:p>
    <w:p w14:paraId="0E69E0B9" w14:textId="77777777" w:rsidR="00C0744A" w:rsidRDefault="00C0744A">
      <w:pPr>
        <w:rPr>
          <w:highlight w:val="yellow"/>
        </w:rPr>
      </w:pPr>
    </w:p>
    <w:p w14:paraId="0EDECBB6" w14:textId="77777777" w:rsidR="00C0744A" w:rsidRDefault="00C0744A">
      <w:pPr>
        <w:rPr>
          <w:highlight w:val="yellow"/>
        </w:rPr>
      </w:pPr>
    </w:p>
    <w:p w14:paraId="1439C8EE" w14:textId="77777777" w:rsidR="00C0744A" w:rsidRDefault="00C0744A">
      <w:pPr>
        <w:rPr>
          <w:highlight w:val="yellow"/>
        </w:rPr>
      </w:pPr>
    </w:p>
    <w:p w14:paraId="07DE14B4" w14:textId="77777777" w:rsidR="00C0744A" w:rsidRDefault="00C0744A">
      <w:pPr>
        <w:pStyle w:val="ad"/>
        <w:rPr>
          <w:highlight w:val="yellow"/>
        </w:rPr>
      </w:pPr>
    </w:p>
    <w:p w14:paraId="6DCCE061" w14:textId="77777777" w:rsidR="00C0744A" w:rsidRDefault="00C0744A">
      <w:pPr>
        <w:pStyle w:val="ad"/>
        <w:rPr>
          <w:highlight w:val="yellow"/>
        </w:rPr>
      </w:pPr>
    </w:p>
    <w:p w14:paraId="67C8E2C5" w14:textId="77777777" w:rsidR="00C0744A" w:rsidRDefault="00000000">
      <w:pPr>
        <w:pStyle w:val="1"/>
        <w:rPr>
          <w:highlight w:val="yellow"/>
        </w:rPr>
      </w:pPr>
      <w:bookmarkStart w:id="23" w:name="_Toc156909730"/>
      <w:r>
        <w:rPr>
          <w:highlight w:val="yellow"/>
        </w:rPr>
        <w:lastRenderedPageBreak/>
        <w:t>Assessment Processes</w:t>
      </w:r>
      <w:bookmarkEnd w:id="23"/>
    </w:p>
    <w:p w14:paraId="20B09162" w14:textId="77777777" w:rsidR="00C0744A" w:rsidRDefault="00C0744A">
      <w:pPr>
        <w:pStyle w:val="Heading1separationline"/>
        <w:rPr>
          <w:highlight w:val="yellow"/>
        </w:rPr>
      </w:pPr>
    </w:p>
    <w:p w14:paraId="30C63312" w14:textId="77777777" w:rsidR="00C0744A" w:rsidRDefault="00000000">
      <w:pPr>
        <w:pStyle w:val="2"/>
        <w:rPr>
          <w:highlight w:val="yellow"/>
        </w:rPr>
      </w:pPr>
      <w:bookmarkStart w:id="24" w:name="_Toc156909731"/>
      <w:r>
        <w:rPr>
          <w:highlight w:val="yellow"/>
        </w:rPr>
        <w:t>Assessors</w:t>
      </w:r>
      <w:bookmarkEnd w:id="24"/>
    </w:p>
    <w:p w14:paraId="3EA2048B" w14:textId="77777777" w:rsidR="00C0744A" w:rsidRDefault="00C0744A">
      <w:pPr>
        <w:rPr>
          <w:highlight w:val="yellow"/>
        </w:rPr>
      </w:pPr>
    </w:p>
    <w:p w14:paraId="68951B84" w14:textId="77777777" w:rsidR="00C0744A" w:rsidRDefault="00C0744A">
      <w:pPr>
        <w:pStyle w:val="ad"/>
        <w:rPr>
          <w:rFonts w:ascii="Cambria Math" w:hAnsi="Cambria Math" w:cs="Cambria Math"/>
          <w:highlight w:val="yellow"/>
        </w:rPr>
      </w:pPr>
    </w:p>
    <w:p w14:paraId="3B4D7AAF" w14:textId="77777777" w:rsidR="00C0744A" w:rsidRDefault="00C0744A">
      <w:pPr>
        <w:pStyle w:val="ad"/>
        <w:rPr>
          <w:rFonts w:ascii="Cambria Math" w:hAnsi="Cambria Math" w:cs="Cambria Math"/>
          <w:highlight w:val="yellow"/>
        </w:rPr>
      </w:pPr>
    </w:p>
    <w:p w14:paraId="26685C59" w14:textId="77777777" w:rsidR="00C0744A" w:rsidRDefault="00C0744A">
      <w:pPr>
        <w:pStyle w:val="ad"/>
        <w:rPr>
          <w:highlight w:val="yellow"/>
        </w:rPr>
      </w:pPr>
    </w:p>
    <w:p w14:paraId="0CAB94D5" w14:textId="77777777" w:rsidR="00C0744A" w:rsidRDefault="00000000">
      <w:pPr>
        <w:pStyle w:val="ad"/>
        <w:rPr>
          <w:highlight w:val="yellow"/>
        </w:rPr>
      </w:pPr>
      <w:r>
        <w:rPr>
          <w:rFonts w:ascii="Cambria Math" w:hAnsi="Cambria Math" w:cs="Cambria Math"/>
          <w:highlight w:val="yellow"/>
        </w:rPr>
        <w:t>⦁</w:t>
      </w:r>
      <w:r>
        <w:rPr>
          <w:highlight w:val="yellow"/>
        </w:rPr>
        <w:tab/>
      </w:r>
      <w:r>
        <w:rPr>
          <w:b/>
          <w:bCs/>
          <w:highlight w:val="yellow"/>
        </w:rPr>
        <w:t>Minimum standards for language testing administration</w:t>
      </w:r>
      <w:r>
        <w:rPr>
          <w:highlight w:val="yellow"/>
        </w:rPr>
        <w:t>: Requirements include a soundproof recording room, technical support, security measures, invigilation, and oversight.</w:t>
      </w:r>
    </w:p>
    <w:p w14:paraId="2D796255" w14:textId="77777777" w:rsidR="00C0744A" w:rsidRDefault="00C0744A">
      <w:pPr>
        <w:pStyle w:val="ad"/>
        <w:rPr>
          <w:highlight w:val="yellow"/>
        </w:rPr>
      </w:pPr>
    </w:p>
    <w:p w14:paraId="24BE1E23" w14:textId="77777777" w:rsidR="00C0744A" w:rsidRDefault="00C0744A">
      <w:pPr>
        <w:pStyle w:val="ad"/>
        <w:rPr>
          <w:highlight w:val="yellow"/>
        </w:rPr>
      </w:pPr>
    </w:p>
    <w:p w14:paraId="2C96F497" w14:textId="77777777" w:rsidR="00C0744A" w:rsidRDefault="00C0744A">
      <w:pPr>
        <w:pStyle w:val="ad"/>
        <w:rPr>
          <w:highlight w:val="yellow"/>
        </w:rPr>
      </w:pPr>
    </w:p>
    <w:p w14:paraId="36321076" w14:textId="77777777" w:rsidR="00C0744A" w:rsidRDefault="00000000">
      <w:pPr>
        <w:pStyle w:val="2"/>
        <w:rPr>
          <w:highlight w:val="yellow"/>
        </w:rPr>
      </w:pPr>
      <w:bookmarkStart w:id="25" w:name="_Toc156909732"/>
      <w:r>
        <w:rPr>
          <w:highlight w:val="yellow"/>
        </w:rPr>
        <w:t>???ONGOING PERIODIC ASSESSMENTS rather than - Expiration DATE?</w:t>
      </w:r>
      <w:bookmarkEnd w:id="25"/>
      <w:r>
        <w:rPr>
          <w:highlight w:val="yellow"/>
        </w:rPr>
        <w:t xml:space="preserve"> </w:t>
      </w:r>
    </w:p>
    <w:p w14:paraId="39AE3CE9" w14:textId="77777777" w:rsidR="00C0744A" w:rsidRDefault="00000000">
      <w:pPr>
        <w:pStyle w:val="ad"/>
        <w:rPr>
          <w:highlight w:val="yellow"/>
        </w:rPr>
      </w:pPr>
      <w:r>
        <w:rPr>
          <w:highlight w:val="yellow"/>
        </w:rPr>
        <w:t>assessment / testing framework / complicated -&gt; //  help VTS providers for assessment / proficiency, understanding VTS communication. / simple / practical</w:t>
      </w:r>
    </w:p>
    <w:p w14:paraId="6C637967" w14:textId="77777777" w:rsidR="00C0744A" w:rsidRDefault="00C0744A">
      <w:pPr>
        <w:rPr>
          <w:highlight w:val="yellow"/>
        </w:rPr>
      </w:pPr>
    </w:p>
    <w:p w14:paraId="3F355E8D" w14:textId="77777777" w:rsidR="00C0744A" w:rsidRDefault="00C0744A">
      <w:pPr>
        <w:rPr>
          <w:highlight w:val="yellow"/>
        </w:rPr>
      </w:pPr>
    </w:p>
    <w:p w14:paraId="7D79240E" w14:textId="77777777" w:rsidR="00C0744A" w:rsidRDefault="00000000">
      <w:pPr>
        <w:pStyle w:val="ad"/>
        <w:rPr>
          <w:highlight w:val="yellow"/>
        </w:rPr>
      </w:pPr>
      <w:commentRangeStart w:id="26"/>
      <w:r>
        <w:rPr>
          <w:b/>
          <w:bCs/>
          <w:highlight w:val="yellow"/>
        </w:rPr>
        <w:t>Expiration date</w:t>
      </w:r>
      <w:r>
        <w:rPr>
          <w:highlight w:val="yellow"/>
        </w:rPr>
        <w:t xml:space="preserve">: </w:t>
      </w:r>
      <w:commentRangeEnd w:id="26"/>
      <w:r w:rsidR="005A3CDF">
        <w:rPr>
          <w:rStyle w:val="ae"/>
        </w:rPr>
        <w:commentReference w:id="26"/>
      </w:r>
      <w:r>
        <w:rPr>
          <w:highlight w:val="yellow"/>
        </w:rPr>
        <w:t>The validity of language testing should be for a duration that considers the complete career lifecycle of VTSOs, with a maximum limit of 5 years.</w:t>
      </w:r>
    </w:p>
    <w:p w14:paraId="2B692F50" w14:textId="77777777" w:rsidR="00C0744A" w:rsidRDefault="00000000">
      <w:pPr>
        <w:pStyle w:val="ad"/>
        <w:rPr>
          <w:highlight w:val="yellow"/>
        </w:rPr>
      </w:pPr>
      <w:r>
        <w:rPr>
          <w:highlight w:val="yellow"/>
        </w:rPr>
        <w:t>Periodic assessments play a pivotal role in ensuring ongoing compliance with language proficiency requirements. Given this context, it's vital to also consider the washback effect in language testing and the implications it carries for both training methodologies and the behavior of test-takers.</w:t>
      </w:r>
    </w:p>
    <w:p w14:paraId="7D48DE36" w14:textId="77777777" w:rsidR="00C0744A" w:rsidRDefault="00000000">
      <w:pPr>
        <w:pStyle w:val="ad"/>
        <w:rPr>
          <w:highlight w:val="yellow"/>
        </w:rPr>
      </w:pPr>
      <w:r>
        <w:rPr>
          <w:highlight w:val="yellow"/>
        </w:rPr>
        <w:t>The "washback effect" pertains to the influence a test exerts on both training programs and test-takers' behavior, which means that the design and content of a language test can greatly affect the teaching and learning methods leading up to the assessment. Properly designed tests should encourage high-quality training focused on genuine proficiency improvement and ensure pilots and air traffic controllers to possess the necessary language proficiency for safe operationsrather than mere rote learning or test-focused preparation. A well-structured aviation language test should positive washback, driving training and learning towards achieving genuine language proficiency (i.e., ICAO's Operational Level 4) and inspiring learners to engage in proficiency-based language activities rather than narrow, test-specific preparations. In essence, while test familiarization is valuable, it should never replace genuine language proficiency training. True proficiency training should holistically address all six skills in the ICAO Rating Scale and extend beyond just test preparation, ensuring test-takers can efficiently operate, especially in high-stress scenarios.</w:t>
      </w:r>
    </w:p>
    <w:p w14:paraId="6F81A8C3" w14:textId="77777777" w:rsidR="00C0744A" w:rsidRDefault="00C0744A">
      <w:pPr>
        <w:pStyle w:val="ad"/>
        <w:rPr>
          <w:highlight w:val="yellow"/>
        </w:rPr>
      </w:pPr>
    </w:p>
    <w:p w14:paraId="5C343773" w14:textId="77777777" w:rsidR="00C0744A" w:rsidRDefault="00000000">
      <w:pPr>
        <w:pStyle w:val="1"/>
        <w:rPr>
          <w:highlight w:val="yellow"/>
        </w:rPr>
      </w:pPr>
      <w:bookmarkStart w:id="27" w:name="_Toc156909733"/>
      <w:r>
        <w:rPr>
          <w:highlight w:val="yellow"/>
        </w:rPr>
        <w:t>????? QUALIFICATION OF TEST DEVELOPER/RATER</w:t>
      </w:r>
      <w:bookmarkEnd w:id="27"/>
    </w:p>
    <w:p w14:paraId="5A40254C" w14:textId="77777777" w:rsidR="00C0744A" w:rsidRDefault="00C0744A">
      <w:pPr>
        <w:pStyle w:val="2"/>
        <w:rPr>
          <w:highlight w:val="yellow"/>
        </w:rPr>
      </w:pPr>
      <w:bookmarkStart w:id="28" w:name="_Toc156909734"/>
      <w:bookmarkEnd w:id="28"/>
    </w:p>
    <w:p w14:paraId="69E3AB60" w14:textId="77777777" w:rsidR="00C0744A" w:rsidRDefault="00000000">
      <w:pPr>
        <w:pStyle w:val="ad"/>
        <w:rPr>
          <w:highlight w:val="yellow"/>
        </w:rPr>
      </w:pPr>
      <w:r>
        <w:rPr>
          <w:highlight w:val="yellow"/>
        </w:rPr>
        <w:t></w:t>
      </w:r>
      <w:r>
        <w:rPr>
          <w:highlight w:val="yellow"/>
        </w:rPr>
        <w:tab/>
      </w:r>
      <w:commentRangeStart w:id="29"/>
      <w:r>
        <w:rPr>
          <w:highlight w:val="yellow"/>
        </w:rPr>
        <w:t xml:space="preserve">Composition of Test Developer/Raters: </w:t>
      </w:r>
      <w:commentRangeEnd w:id="29"/>
      <w:r w:rsidR="005A3CDF">
        <w:rPr>
          <w:rStyle w:val="ae"/>
        </w:rPr>
        <w:commentReference w:id="29"/>
      </w:r>
      <w:r>
        <w:rPr>
          <w:highlight w:val="yellow"/>
        </w:rPr>
        <w:t>The panel should include experts from various fields, including VTS, navigation, language testing, English linguistics, and AI.</w:t>
      </w:r>
    </w:p>
    <w:p w14:paraId="5E3268C0" w14:textId="77777777" w:rsidR="00C0744A" w:rsidRDefault="00C0744A">
      <w:pPr>
        <w:pStyle w:val="ad"/>
        <w:rPr>
          <w:highlight w:val="yellow"/>
        </w:rPr>
      </w:pPr>
    </w:p>
    <w:p w14:paraId="4EE976A6" w14:textId="77777777" w:rsidR="00C0744A" w:rsidRDefault="00C0744A">
      <w:pPr>
        <w:pStyle w:val="ad"/>
        <w:rPr>
          <w:highlight w:val="yellow"/>
        </w:rPr>
      </w:pPr>
    </w:p>
    <w:p w14:paraId="6D79A388" w14:textId="77777777" w:rsidR="00C0744A" w:rsidRDefault="00000000">
      <w:pPr>
        <w:pStyle w:val="1"/>
        <w:rPr>
          <w:highlight w:val="yellow"/>
        </w:rPr>
      </w:pPr>
      <w:bookmarkStart w:id="30" w:name="_Toc156909735"/>
      <w:r>
        <w:rPr>
          <w:highlight w:val="yellow"/>
        </w:rPr>
        <w:lastRenderedPageBreak/>
        <w:t>MAINTAINING RECORDS</w:t>
      </w:r>
      <w:bookmarkEnd w:id="30"/>
    </w:p>
    <w:p w14:paraId="6E838174" w14:textId="77777777" w:rsidR="00C0744A" w:rsidRDefault="00000000">
      <w:pPr>
        <w:pStyle w:val="ad"/>
        <w:rPr>
          <w:highlight w:val="yellow"/>
        </w:rPr>
      </w:pPr>
      <w:r>
        <w:rPr>
          <w:highlight w:val="yellow"/>
        </w:rPr>
        <w:t>Assessment results should be recorded and retained as evidence to indicate the competency levels that have been attained. Consideration should be given to protecting personnel records and ensuring those records are accessed only by authorized persons. In particular:</w:t>
      </w:r>
    </w:p>
    <w:p w14:paraId="460A3275" w14:textId="77777777" w:rsidR="00C0744A" w:rsidRDefault="00000000">
      <w:pPr>
        <w:pStyle w:val="Bullet1"/>
        <w:rPr>
          <w:highlight w:val="yellow"/>
        </w:rPr>
      </w:pPr>
      <w:r>
        <w:rPr>
          <w:highlight w:val="yellow"/>
        </w:rPr>
        <w:t>what data is collected, how and where it is stored;</w:t>
      </w:r>
    </w:p>
    <w:p w14:paraId="103E7AF6" w14:textId="77777777" w:rsidR="00C0744A" w:rsidRDefault="00000000">
      <w:pPr>
        <w:pStyle w:val="Bullet1"/>
        <w:rPr>
          <w:highlight w:val="yellow"/>
        </w:rPr>
      </w:pPr>
      <w:r>
        <w:rPr>
          <w:highlight w:val="yellow"/>
        </w:rPr>
        <w:t>who has access to the data; and</w:t>
      </w:r>
    </w:p>
    <w:p w14:paraId="47FFFBA5" w14:textId="77777777" w:rsidR="00C0744A" w:rsidRDefault="00000000">
      <w:pPr>
        <w:pStyle w:val="Bullet1"/>
        <w:rPr>
          <w:highlight w:val="yellow"/>
        </w:rPr>
      </w:pPr>
      <w:r>
        <w:rPr>
          <w:highlight w:val="yellow"/>
        </w:rPr>
        <w:t>how long the data is stored for.</w:t>
      </w:r>
    </w:p>
    <w:p w14:paraId="4265BF55" w14:textId="77777777" w:rsidR="00C0744A" w:rsidRDefault="00C0744A">
      <w:pPr>
        <w:pStyle w:val="ad"/>
        <w:rPr>
          <w:highlight w:val="yellow"/>
        </w:rPr>
      </w:pPr>
    </w:p>
    <w:p w14:paraId="546A0A47" w14:textId="77777777" w:rsidR="00C0744A" w:rsidRDefault="00C0744A">
      <w:pPr>
        <w:pStyle w:val="ad"/>
        <w:rPr>
          <w:highlight w:val="yellow"/>
        </w:rPr>
      </w:pPr>
    </w:p>
    <w:p w14:paraId="03191CF0" w14:textId="77777777" w:rsidR="00C0744A" w:rsidRDefault="00C0744A">
      <w:pPr>
        <w:pStyle w:val="ad"/>
        <w:rPr>
          <w:highlight w:val="yellow"/>
        </w:rPr>
      </w:pPr>
    </w:p>
    <w:p w14:paraId="7577E02D" w14:textId="77777777" w:rsidR="00C0744A" w:rsidRDefault="00C0744A">
      <w:pPr>
        <w:pStyle w:val="AnnextitleHead1"/>
        <w:rPr>
          <w:highlight w:val="yellow"/>
        </w:rPr>
        <w:sectPr w:rsidR="00C0744A">
          <w:headerReference w:type="even" r:id="rId25"/>
          <w:headerReference w:type="default" r:id="rId26"/>
          <w:footerReference w:type="default" r:id="rId27"/>
          <w:headerReference w:type="first" r:id="rId28"/>
          <w:pgSz w:w="11906" w:h="16838" w:code="9"/>
          <w:pgMar w:top="567" w:right="794" w:bottom="567" w:left="907" w:header="851" w:footer="851" w:gutter="0"/>
          <w:cols w:space="708"/>
          <w:docGrid w:linePitch="360"/>
        </w:sectPr>
      </w:pPr>
    </w:p>
    <w:p w14:paraId="12E01903" w14:textId="77777777" w:rsidR="00C0744A" w:rsidRDefault="00000000">
      <w:pPr>
        <w:pStyle w:val="AnnextitleHead1"/>
      </w:pPr>
      <w:bookmarkStart w:id="31" w:name="_Toc156909736"/>
      <w:r>
        <w:lastRenderedPageBreak/>
        <w:t>LANGUAGE TASKS OF VTS OPERATORS</w:t>
      </w:r>
      <w:bookmarkEnd w:id="31"/>
    </w:p>
    <w:p w14:paraId="3A2C3978" w14:textId="77777777" w:rsidR="00C0744A" w:rsidRDefault="00000000">
      <w:pPr>
        <w:pStyle w:val="ad"/>
      </w:pPr>
      <w:r>
        <w:t>Routine Communication activities</w:t>
      </w:r>
    </w:p>
    <w:tbl>
      <w:tblPr>
        <w:tblStyle w:val="a8"/>
        <w:tblW w:w="10201" w:type="dxa"/>
        <w:tblLook w:val="04A0" w:firstRow="1" w:lastRow="0" w:firstColumn="1" w:lastColumn="0" w:noHBand="0" w:noVBand="1"/>
      </w:tblPr>
      <w:tblGrid>
        <w:gridCol w:w="677"/>
        <w:gridCol w:w="1839"/>
        <w:gridCol w:w="7685"/>
      </w:tblGrid>
      <w:tr w:rsidR="00C0744A" w14:paraId="0370B8C0" w14:textId="77777777">
        <w:tc>
          <w:tcPr>
            <w:tcW w:w="562" w:type="dxa"/>
            <w:shd w:val="clear" w:color="auto" w:fill="D9D9D9" w:themeFill="background1" w:themeFillShade="D9"/>
          </w:tcPr>
          <w:p w14:paraId="4DA57EF8" w14:textId="77777777" w:rsidR="00C0744A" w:rsidRDefault="00000000">
            <w:pPr>
              <w:pStyle w:val="Tabletext"/>
            </w:pPr>
            <w:r>
              <w:t>No</w:t>
            </w:r>
          </w:p>
        </w:tc>
        <w:tc>
          <w:tcPr>
            <w:tcW w:w="1843" w:type="dxa"/>
            <w:shd w:val="clear" w:color="auto" w:fill="D9D9D9" w:themeFill="background1" w:themeFillShade="D9"/>
          </w:tcPr>
          <w:p w14:paraId="6104C9C8" w14:textId="77777777" w:rsidR="00C0744A" w:rsidRDefault="00000000">
            <w:pPr>
              <w:pStyle w:val="Tabletext"/>
              <w:rPr>
                <w:b/>
                <w:bCs/>
              </w:rPr>
            </w:pPr>
            <w:r>
              <w:rPr>
                <w:b/>
                <w:bCs/>
              </w:rPr>
              <w:t>Situations</w:t>
            </w:r>
          </w:p>
        </w:tc>
        <w:tc>
          <w:tcPr>
            <w:tcW w:w="7796" w:type="dxa"/>
            <w:shd w:val="clear" w:color="auto" w:fill="D9D9D9" w:themeFill="background1" w:themeFillShade="D9"/>
          </w:tcPr>
          <w:p w14:paraId="0FBDE7C2" w14:textId="77777777" w:rsidR="00C0744A" w:rsidRDefault="00000000">
            <w:pPr>
              <w:pStyle w:val="Tabletext"/>
              <w:rPr>
                <w:b/>
                <w:bCs/>
              </w:rPr>
            </w:pPr>
            <w:r>
              <w:rPr>
                <w:b/>
                <w:bCs/>
              </w:rPr>
              <w:t>Details</w:t>
            </w:r>
          </w:p>
        </w:tc>
      </w:tr>
      <w:tr w:rsidR="00C0744A" w14:paraId="589CFB17" w14:textId="77777777">
        <w:tc>
          <w:tcPr>
            <w:tcW w:w="562" w:type="dxa"/>
            <w:shd w:val="clear" w:color="auto" w:fill="D9D9D9" w:themeFill="background1" w:themeFillShade="D9"/>
          </w:tcPr>
          <w:p w14:paraId="166C44DE" w14:textId="77777777" w:rsidR="00C0744A" w:rsidRDefault="00000000">
            <w:pPr>
              <w:pStyle w:val="Tabletext"/>
            </w:pPr>
            <w:r>
              <w:t>1</w:t>
            </w:r>
          </w:p>
        </w:tc>
        <w:tc>
          <w:tcPr>
            <w:tcW w:w="1843" w:type="dxa"/>
          </w:tcPr>
          <w:p w14:paraId="529AA515" w14:textId="77777777" w:rsidR="00C0744A" w:rsidRDefault="00000000">
            <w:pPr>
              <w:pStyle w:val="Tabletext"/>
            </w:pPr>
            <w:r>
              <w:t>Pre-arrival information</w:t>
            </w:r>
          </w:p>
        </w:tc>
        <w:tc>
          <w:tcPr>
            <w:tcW w:w="7796" w:type="dxa"/>
          </w:tcPr>
          <w:p w14:paraId="11BBE575" w14:textId="77777777" w:rsidR="00C0744A" w:rsidRDefault="00000000">
            <w:pPr>
              <w:pStyle w:val="Tableinsetlist"/>
            </w:pPr>
            <w:r>
              <w:t>Receive pre-arrival information from vessel and request any additional information</w:t>
            </w:r>
          </w:p>
          <w:p w14:paraId="705E7046" w14:textId="77777777" w:rsidR="00C0744A" w:rsidRDefault="00000000">
            <w:pPr>
              <w:pStyle w:val="Tableinsetlist"/>
            </w:pPr>
            <w:r>
              <w:t>Issue arrival instructions</w:t>
            </w:r>
          </w:p>
          <w:p w14:paraId="7206252A" w14:textId="77777777" w:rsidR="00C0744A" w:rsidRDefault="00000000">
            <w:pPr>
              <w:pStyle w:val="Tableinsetlist"/>
            </w:pPr>
            <w:r>
              <w:t>Query allied services (e.g. agents) on outstanding information</w:t>
            </w:r>
          </w:p>
          <w:p w14:paraId="70CCA049" w14:textId="77777777" w:rsidR="00C0744A" w:rsidRDefault="00C0744A">
            <w:pPr>
              <w:pStyle w:val="Tableinsetlist"/>
            </w:pPr>
          </w:p>
          <w:p w14:paraId="752DFD3D" w14:textId="77777777" w:rsidR="00C0744A" w:rsidRDefault="00C0744A">
            <w:pPr>
              <w:pStyle w:val="Tableinsetlist"/>
              <w:numPr>
                <w:ilvl w:val="0"/>
                <w:numId w:val="0"/>
              </w:numPr>
              <w:ind w:left="113"/>
            </w:pPr>
          </w:p>
          <w:p w14:paraId="0058FC95" w14:textId="77777777" w:rsidR="00C0744A" w:rsidRDefault="00C0744A">
            <w:pPr>
              <w:pStyle w:val="Tableinsetlist"/>
              <w:numPr>
                <w:ilvl w:val="0"/>
                <w:numId w:val="0"/>
              </w:numPr>
              <w:ind w:left="113"/>
            </w:pPr>
          </w:p>
          <w:p w14:paraId="70DE9780" w14:textId="77777777" w:rsidR="00C0744A" w:rsidRDefault="00C0744A">
            <w:pPr>
              <w:pStyle w:val="Tableinsetlist"/>
              <w:numPr>
                <w:ilvl w:val="0"/>
                <w:numId w:val="0"/>
              </w:numPr>
              <w:ind w:left="113"/>
            </w:pPr>
          </w:p>
          <w:p w14:paraId="2666EC42" w14:textId="77777777" w:rsidR="00C0744A" w:rsidRDefault="00000000">
            <w:pPr>
              <w:pStyle w:val="Tableinsetlist"/>
            </w:pPr>
            <w:r>
              <w:t xml:space="preserve">Route information </w:t>
            </w:r>
          </w:p>
          <w:p w14:paraId="55827146" w14:textId="77777777" w:rsidR="00C0744A" w:rsidRDefault="00000000">
            <w:pPr>
              <w:pStyle w:val="Tableinsetlist"/>
            </w:pPr>
            <w:r>
              <w:t xml:space="preserve">ETA </w:t>
            </w:r>
          </w:p>
          <w:p w14:paraId="08406758" w14:textId="77777777" w:rsidR="00C0744A" w:rsidRDefault="00000000">
            <w:pPr>
              <w:pStyle w:val="Tableinsetlist"/>
            </w:pPr>
            <w:r>
              <w:t xml:space="preserve">Vessel Identity (Name, IMO number, Call Sign, MMSI) </w:t>
            </w:r>
          </w:p>
          <w:p w14:paraId="29C95770" w14:textId="77777777" w:rsidR="00C0744A" w:rsidRDefault="00000000">
            <w:pPr>
              <w:pStyle w:val="Tableinsetlist"/>
            </w:pPr>
            <w:r>
              <w:t xml:space="preserve">Vessel dimensions as relevant </w:t>
            </w:r>
          </w:p>
          <w:p w14:paraId="2C2C2D91" w14:textId="77777777" w:rsidR="00C0744A" w:rsidRDefault="00000000">
            <w:pPr>
              <w:pStyle w:val="Tableinsetlist"/>
            </w:pPr>
            <w:r>
              <w:t xml:space="preserve">Vessel draft </w:t>
            </w:r>
          </w:p>
          <w:p w14:paraId="35DCF143" w14:textId="77777777" w:rsidR="00C0744A" w:rsidRDefault="00000000">
            <w:pPr>
              <w:pStyle w:val="Tableinsetlist"/>
            </w:pPr>
            <w:r>
              <w:t xml:space="preserve">Air draft </w:t>
            </w:r>
          </w:p>
          <w:p w14:paraId="78206C28" w14:textId="77777777" w:rsidR="00C0744A" w:rsidRDefault="00000000">
            <w:pPr>
              <w:pStyle w:val="Tableinsetlist"/>
            </w:pPr>
            <w:r>
              <w:t xml:space="preserve">Hazardous, dangerous or polluting goods details </w:t>
            </w:r>
          </w:p>
          <w:p w14:paraId="0EE22C0D" w14:textId="77777777" w:rsidR="00C0744A" w:rsidRDefault="00000000">
            <w:pPr>
              <w:pStyle w:val="Tableinsetlist"/>
            </w:pPr>
            <w:r>
              <w:t xml:space="preserve">ISPS security level </w:t>
            </w:r>
          </w:p>
          <w:p w14:paraId="15C0A965" w14:textId="77777777" w:rsidR="00C0744A" w:rsidRDefault="00000000">
            <w:pPr>
              <w:pStyle w:val="Tableinsetlist"/>
            </w:pPr>
            <w:r>
              <w:t xml:space="preserve">Information about any vessel defects or deficiencies </w:t>
            </w:r>
          </w:p>
          <w:p w14:paraId="1B2F43C9" w14:textId="77777777" w:rsidR="00C0744A" w:rsidRDefault="00000000">
            <w:pPr>
              <w:pStyle w:val="Tableinsetlist"/>
            </w:pPr>
            <w:r>
              <w:t>Other specified details</w:t>
            </w:r>
          </w:p>
          <w:p w14:paraId="7F48436B" w14:textId="77777777" w:rsidR="00C0744A" w:rsidRDefault="00C0744A">
            <w:pPr>
              <w:pStyle w:val="Tabletext"/>
            </w:pPr>
          </w:p>
          <w:p w14:paraId="124F5211" w14:textId="77777777" w:rsidR="00C0744A" w:rsidRDefault="00000000">
            <w:pPr>
              <w:pStyle w:val="Tabletext"/>
              <w:rPr>
                <w:b/>
                <w:bCs/>
              </w:rPr>
            </w:pPr>
            <w:r>
              <w:rPr>
                <w:b/>
                <w:bCs/>
              </w:rPr>
              <w:t>Further,</w:t>
            </w:r>
          </w:p>
          <w:p w14:paraId="080C02C3" w14:textId="77777777" w:rsidR="00C0744A" w:rsidRDefault="00000000">
            <w:pPr>
              <w:pStyle w:val="Tableinsetlist"/>
            </w:pPr>
            <w:r>
              <w:t xml:space="preserve">communication requirements for participating ships; </w:t>
            </w:r>
          </w:p>
          <w:p w14:paraId="4FD2A93D" w14:textId="77777777" w:rsidR="00C0744A" w:rsidRDefault="00000000">
            <w:pPr>
              <w:pStyle w:val="Tableinsetlist"/>
            </w:pPr>
            <w:r>
              <w:t xml:space="preserve">reporting requirements for pre-arrival information; </w:t>
            </w:r>
          </w:p>
          <w:p w14:paraId="5FB35E0D" w14:textId="77777777" w:rsidR="00C0744A" w:rsidRDefault="00000000">
            <w:pPr>
              <w:pStyle w:val="Tableinsetlist"/>
            </w:pPr>
            <w:r>
              <w:t xml:space="preserve">non-compliance with reporting requirements; and </w:t>
            </w:r>
          </w:p>
          <w:p w14:paraId="7F2C1134" w14:textId="77777777" w:rsidR="00C0744A" w:rsidRDefault="00000000">
            <w:pPr>
              <w:pStyle w:val="Tableinsetlist"/>
            </w:pPr>
            <w:r>
              <w:t>information exchange with allied services</w:t>
            </w:r>
          </w:p>
        </w:tc>
      </w:tr>
      <w:tr w:rsidR="00C0744A" w14:paraId="5287ED55" w14:textId="77777777">
        <w:tc>
          <w:tcPr>
            <w:tcW w:w="562" w:type="dxa"/>
            <w:shd w:val="clear" w:color="auto" w:fill="D9D9D9" w:themeFill="background1" w:themeFillShade="D9"/>
          </w:tcPr>
          <w:p w14:paraId="19597D4C" w14:textId="77777777" w:rsidR="00C0744A" w:rsidRDefault="00000000">
            <w:pPr>
              <w:pStyle w:val="Tabletext"/>
            </w:pPr>
            <w:r>
              <w:t>2</w:t>
            </w:r>
          </w:p>
        </w:tc>
        <w:tc>
          <w:tcPr>
            <w:tcW w:w="1843" w:type="dxa"/>
          </w:tcPr>
          <w:p w14:paraId="19287B38" w14:textId="77777777" w:rsidR="00C0744A" w:rsidRDefault="00000000">
            <w:pPr>
              <w:pStyle w:val="Tabletext"/>
            </w:pPr>
            <w:r>
              <w:t>Vessels entering VTS area</w:t>
            </w:r>
          </w:p>
        </w:tc>
        <w:tc>
          <w:tcPr>
            <w:tcW w:w="7796" w:type="dxa"/>
          </w:tcPr>
          <w:p w14:paraId="410BC612" w14:textId="77777777" w:rsidR="00C0744A" w:rsidRDefault="00000000">
            <w:pPr>
              <w:pStyle w:val="Tableinsetlist"/>
            </w:pPr>
            <w:r>
              <w:t>Receive entry report from Master</w:t>
            </w:r>
          </w:p>
          <w:p w14:paraId="7BBA7940" w14:textId="77777777" w:rsidR="00C0744A" w:rsidRDefault="00000000">
            <w:pPr>
              <w:pStyle w:val="Tableinsetlist"/>
            </w:pPr>
            <w:r>
              <w:t xml:space="preserve">Confirm any vessel defects or deficiencies, such as navigation or manoeuvring equipment failure </w:t>
            </w:r>
          </w:p>
          <w:p w14:paraId="3BCA8EDA" w14:textId="77777777" w:rsidR="00C0744A" w:rsidRDefault="00000000">
            <w:pPr>
              <w:pStyle w:val="Tableinsetlist"/>
            </w:pPr>
            <w:r>
              <w:t xml:space="preserve">Inform of relevant traffic and navigational information </w:t>
            </w:r>
          </w:p>
          <w:p w14:paraId="64D70BBF" w14:textId="77777777" w:rsidR="00C0744A" w:rsidRDefault="00000000">
            <w:pPr>
              <w:pStyle w:val="Tableinsetlist"/>
            </w:pPr>
            <w:r>
              <w:t>Inform of pilotage requirements</w:t>
            </w:r>
          </w:p>
          <w:p w14:paraId="28EA9453" w14:textId="77777777" w:rsidR="00C0744A" w:rsidRDefault="00000000">
            <w:pPr>
              <w:pStyle w:val="Tableinsetlist"/>
            </w:pPr>
            <w:r>
              <w:t>Receive notification of pilot onboard</w:t>
            </w:r>
          </w:p>
          <w:p w14:paraId="4A490A3F" w14:textId="77777777" w:rsidR="00C0744A" w:rsidRDefault="00C0744A">
            <w:pPr>
              <w:pStyle w:val="Tableinsetlist"/>
              <w:numPr>
                <w:ilvl w:val="0"/>
                <w:numId w:val="0"/>
              </w:numPr>
              <w:ind w:left="397"/>
            </w:pPr>
          </w:p>
          <w:p w14:paraId="6F1AE169" w14:textId="77777777" w:rsidR="00C0744A" w:rsidRDefault="00000000">
            <w:pPr>
              <w:pStyle w:val="Tableinsetlist"/>
            </w:pPr>
            <w:r>
              <w:t xml:space="preserve">Establishing communications and verifying vessel identity, position and intention. </w:t>
            </w:r>
          </w:p>
          <w:p w14:paraId="754660C4" w14:textId="77777777" w:rsidR="00C0744A" w:rsidRDefault="00000000">
            <w:pPr>
              <w:pStyle w:val="Tableinsetlist"/>
            </w:pPr>
            <w:r>
              <w:t xml:space="preserve">Information exchange, such as: </w:t>
            </w:r>
          </w:p>
          <w:p w14:paraId="27FB4780" w14:textId="77777777" w:rsidR="00C0744A" w:rsidRDefault="00000000">
            <w:pPr>
              <w:pStyle w:val="Tableinsetlist"/>
            </w:pPr>
            <w:r>
              <w:t xml:space="preserve">Reporting requirements </w:t>
            </w:r>
          </w:p>
          <w:p w14:paraId="6DF2BC8F" w14:textId="77777777" w:rsidR="00C0744A" w:rsidRDefault="00000000">
            <w:pPr>
              <w:pStyle w:val="Tableinsetlist"/>
            </w:pPr>
            <w:r>
              <w:t xml:space="preserve">Provide relevant traffic information </w:t>
            </w:r>
          </w:p>
          <w:p w14:paraId="1438A998" w14:textId="77777777" w:rsidR="00C0744A" w:rsidRDefault="00000000">
            <w:pPr>
              <w:pStyle w:val="Tableinsetlist"/>
            </w:pPr>
            <w:r>
              <w:t xml:space="preserve">Provide navigational / fairway information </w:t>
            </w:r>
          </w:p>
          <w:p w14:paraId="5CCEF892" w14:textId="77777777" w:rsidR="00C0744A" w:rsidRDefault="00000000">
            <w:pPr>
              <w:pStyle w:val="Tableinsetlist"/>
            </w:pPr>
            <w:r>
              <w:t xml:space="preserve">Vessel defects or deficiencies, such as navigation or maneuvering equipment failure </w:t>
            </w:r>
          </w:p>
          <w:p w14:paraId="0B22D667" w14:textId="77777777" w:rsidR="00C0744A" w:rsidRDefault="00000000">
            <w:pPr>
              <w:pStyle w:val="Tableinsetlist"/>
              <w:rPr>
                <w:color w:val="B23911"/>
              </w:rPr>
            </w:pPr>
            <w:r>
              <w:t>Updating information with allied services</w:t>
            </w:r>
          </w:p>
        </w:tc>
      </w:tr>
      <w:tr w:rsidR="00C0744A" w14:paraId="6EF70323" w14:textId="77777777">
        <w:tc>
          <w:tcPr>
            <w:tcW w:w="562" w:type="dxa"/>
            <w:shd w:val="clear" w:color="auto" w:fill="D9D9D9" w:themeFill="background1" w:themeFillShade="D9"/>
          </w:tcPr>
          <w:p w14:paraId="43A8AD65" w14:textId="77777777" w:rsidR="00C0744A" w:rsidRDefault="00000000">
            <w:pPr>
              <w:pStyle w:val="Tabletext"/>
            </w:pPr>
            <w:r>
              <w:t>3</w:t>
            </w:r>
          </w:p>
        </w:tc>
        <w:tc>
          <w:tcPr>
            <w:tcW w:w="1843" w:type="dxa"/>
          </w:tcPr>
          <w:p w14:paraId="3910DB87" w14:textId="77777777" w:rsidR="00C0744A" w:rsidRDefault="00000000">
            <w:pPr>
              <w:pStyle w:val="Tabletext"/>
            </w:pPr>
            <w:r>
              <w:t>Vessels movements within VTS area</w:t>
            </w:r>
          </w:p>
        </w:tc>
        <w:tc>
          <w:tcPr>
            <w:tcW w:w="7796" w:type="dxa"/>
          </w:tcPr>
          <w:p w14:paraId="56C289BB" w14:textId="77777777" w:rsidR="00C0744A" w:rsidRDefault="00000000">
            <w:pPr>
              <w:pStyle w:val="Tableinsetlist"/>
            </w:pPr>
            <w:r>
              <w:t>Inform of relevant information such as traffic situation, environmental conditions, navigational conditions, traffic separation, overtaking restrictions, warnings and restrictions concerning the movement of traffic, maritime safety information</w:t>
            </w:r>
          </w:p>
          <w:p w14:paraId="002AB3EA" w14:textId="77777777" w:rsidR="00C0744A" w:rsidRDefault="00000000">
            <w:pPr>
              <w:pStyle w:val="Tableinsetlist"/>
            </w:pPr>
            <w:r>
              <w:t>……</w:t>
            </w:r>
          </w:p>
          <w:p w14:paraId="0144B77B" w14:textId="77777777" w:rsidR="00C0744A" w:rsidRDefault="00C0744A">
            <w:pPr>
              <w:pStyle w:val="Tableinsetlist"/>
              <w:numPr>
                <w:ilvl w:val="0"/>
                <w:numId w:val="0"/>
              </w:numPr>
              <w:ind w:left="113"/>
            </w:pPr>
          </w:p>
          <w:p w14:paraId="443FA840" w14:textId="77777777" w:rsidR="00C0744A" w:rsidRDefault="00000000">
            <w:pPr>
              <w:pStyle w:val="Tableinsetlist"/>
            </w:pPr>
            <w:r>
              <w:t xml:space="preserve">Reporting formalities </w:t>
            </w:r>
          </w:p>
          <w:p w14:paraId="59267ACC" w14:textId="77777777" w:rsidR="00C0744A" w:rsidRDefault="00000000">
            <w:pPr>
              <w:pStyle w:val="Tableinsetlist"/>
            </w:pPr>
            <w:r>
              <w:lastRenderedPageBreak/>
              <w:t xml:space="preserve">Provision or exchange (AIS, VDES or other means) of relevant information to participating ships at regular intervals, on request or as deemed necessary by the VTS, including: </w:t>
            </w:r>
          </w:p>
          <w:p w14:paraId="3441D793" w14:textId="77777777" w:rsidR="00C0744A" w:rsidRDefault="00000000">
            <w:pPr>
              <w:pStyle w:val="Tableinsetlist"/>
            </w:pPr>
            <w:r>
              <w:t xml:space="preserve">environmental conditions; </w:t>
            </w:r>
          </w:p>
          <w:p w14:paraId="5CF7F8B8" w14:textId="77777777" w:rsidR="00C0744A" w:rsidRDefault="00000000">
            <w:pPr>
              <w:pStyle w:val="Tableinsetlist"/>
            </w:pPr>
            <w:r>
              <w:t xml:space="preserve">traffic situation; </w:t>
            </w:r>
          </w:p>
          <w:p w14:paraId="300D8E46" w14:textId="77777777" w:rsidR="00C0744A" w:rsidRDefault="00000000">
            <w:pPr>
              <w:pStyle w:val="Tableinsetlist"/>
            </w:pPr>
            <w:r>
              <w:t xml:space="preserve">navigational conditions; </w:t>
            </w:r>
          </w:p>
          <w:p w14:paraId="1317EEB2" w14:textId="77777777" w:rsidR="00C0744A" w:rsidRDefault="00000000">
            <w:pPr>
              <w:pStyle w:val="Tableinsetlist"/>
            </w:pPr>
            <w:r>
              <w:t xml:space="preserve">traffic separations; </w:t>
            </w:r>
          </w:p>
          <w:p w14:paraId="182CDF49" w14:textId="77777777" w:rsidR="00C0744A" w:rsidRDefault="00000000">
            <w:pPr>
              <w:pStyle w:val="Tableinsetlist"/>
            </w:pPr>
            <w:r>
              <w:t xml:space="preserve">overtaking restrictions; </w:t>
            </w:r>
          </w:p>
          <w:p w14:paraId="0C7EA4FA" w14:textId="77777777" w:rsidR="00C0744A" w:rsidRDefault="00000000">
            <w:pPr>
              <w:pStyle w:val="Tableinsetlist"/>
            </w:pPr>
            <w:r>
              <w:t xml:space="preserve">warnings and restrictions concerning the movement of traffic in the area; and </w:t>
            </w:r>
          </w:p>
          <w:p w14:paraId="718BB9CC" w14:textId="77777777" w:rsidR="00C0744A" w:rsidRDefault="00000000">
            <w:pPr>
              <w:pStyle w:val="Tableinsetlist"/>
            </w:pPr>
            <w:r>
              <w:t xml:space="preserve">Maritime Safety Information. </w:t>
            </w:r>
          </w:p>
          <w:p w14:paraId="1863C30B" w14:textId="77777777" w:rsidR="00C0744A" w:rsidRDefault="00000000">
            <w:pPr>
              <w:pStyle w:val="Tableinsetlist"/>
            </w:pPr>
            <w:r>
              <w:t xml:space="preserve">Special provisions for vessels carrying hazardous, dangerous or polluting cargo </w:t>
            </w:r>
          </w:p>
          <w:p w14:paraId="463E4141" w14:textId="77777777" w:rsidR="00C0744A" w:rsidRDefault="00000000">
            <w:pPr>
              <w:pStyle w:val="Tableinsetlist"/>
            </w:pPr>
            <w:r>
              <w:t xml:space="preserve">Compliance with pilotage requirements </w:t>
            </w:r>
          </w:p>
          <w:p w14:paraId="5D5A46A9" w14:textId="77777777" w:rsidR="00C0744A" w:rsidRDefault="00000000">
            <w:pPr>
              <w:pStyle w:val="Tableinsetlist"/>
            </w:pPr>
            <w:r>
              <w:t xml:space="preserve">Non-compliance with the requirements and procedures in the VTS area </w:t>
            </w:r>
          </w:p>
          <w:p w14:paraId="6B559862" w14:textId="77777777" w:rsidR="00C0744A" w:rsidRDefault="00000000">
            <w:pPr>
              <w:pStyle w:val="Tableinsetlist"/>
            </w:pPr>
            <w:r>
              <w:t>Monitor and if possible, communicate with vessels not required to participate in the VTS</w:t>
            </w:r>
          </w:p>
          <w:p w14:paraId="4DC3E362" w14:textId="77777777" w:rsidR="00C0744A" w:rsidRDefault="00000000">
            <w:pPr>
              <w:pStyle w:val="Tableinsetlist"/>
            </w:pPr>
            <w:r>
              <w:t>Information exchange/update on allied services</w:t>
            </w:r>
          </w:p>
        </w:tc>
      </w:tr>
      <w:tr w:rsidR="00C0744A" w14:paraId="59FCDADE" w14:textId="77777777">
        <w:tc>
          <w:tcPr>
            <w:tcW w:w="562" w:type="dxa"/>
            <w:shd w:val="clear" w:color="auto" w:fill="D9D9D9" w:themeFill="background1" w:themeFillShade="D9"/>
          </w:tcPr>
          <w:p w14:paraId="15403C12" w14:textId="77777777" w:rsidR="00C0744A" w:rsidRDefault="00000000">
            <w:pPr>
              <w:pStyle w:val="Tabletext"/>
            </w:pPr>
            <w:r>
              <w:lastRenderedPageBreak/>
              <w:t>4</w:t>
            </w:r>
          </w:p>
        </w:tc>
        <w:tc>
          <w:tcPr>
            <w:tcW w:w="1843" w:type="dxa"/>
          </w:tcPr>
          <w:p w14:paraId="5C4D36CF" w14:textId="77777777" w:rsidR="00C0744A" w:rsidRDefault="00000000">
            <w:pPr>
              <w:pStyle w:val="Tabletext"/>
            </w:pPr>
            <w:r>
              <w:t>Monitoring and management of vessel traffic</w:t>
            </w:r>
          </w:p>
        </w:tc>
        <w:tc>
          <w:tcPr>
            <w:tcW w:w="7796" w:type="dxa"/>
          </w:tcPr>
          <w:p w14:paraId="193C8CDA" w14:textId="77777777" w:rsidR="00C0744A" w:rsidRDefault="00000000">
            <w:pPr>
              <w:pStyle w:val="Tableinsetlist"/>
            </w:pPr>
            <w:r>
              <w:t>Inform vessel of relevant traffic and navigational information</w:t>
            </w:r>
          </w:p>
          <w:p w14:paraId="42F43F04" w14:textId="77777777" w:rsidR="00C0744A" w:rsidRDefault="00000000">
            <w:pPr>
              <w:pStyle w:val="Tableinsetlist"/>
            </w:pPr>
            <w:r>
              <w:t>Query vessel on their intentions (eg deviation from standard route etc)</w:t>
            </w:r>
          </w:p>
          <w:p w14:paraId="2F2262A8" w14:textId="77777777" w:rsidR="00C0744A" w:rsidRDefault="00000000">
            <w:pPr>
              <w:pStyle w:val="Tableinsetlist"/>
            </w:pPr>
            <w:r>
              <w:t>…..</w:t>
            </w:r>
          </w:p>
          <w:p w14:paraId="552F9794" w14:textId="77777777" w:rsidR="00C0744A" w:rsidRDefault="00C0744A">
            <w:pPr>
              <w:pStyle w:val="Tableinsetlist"/>
              <w:numPr>
                <w:ilvl w:val="0"/>
                <w:numId w:val="0"/>
              </w:numPr>
              <w:ind w:left="113"/>
            </w:pPr>
          </w:p>
          <w:p w14:paraId="1DD6ECB9" w14:textId="77777777" w:rsidR="00C0744A" w:rsidRDefault="00000000">
            <w:pPr>
              <w:pStyle w:val="Tableinsetlist"/>
            </w:pPr>
            <w:r>
              <w:t xml:space="preserve">Forward planning of vessel movements </w:t>
            </w:r>
          </w:p>
          <w:p w14:paraId="59443485" w14:textId="77777777" w:rsidR="00C0744A" w:rsidRDefault="00000000">
            <w:pPr>
              <w:pStyle w:val="Tableinsetlist"/>
            </w:pPr>
            <w:r>
              <w:t xml:space="preserve">Organizing vessels underway </w:t>
            </w:r>
          </w:p>
          <w:p w14:paraId="289FBED0" w14:textId="77777777" w:rsidR="00C0744A" w:rsidRDefault="00000000">
            <w:pPr>
              <w:pStyle w:val="Tableinsetlist"/>
            </w:pPr>
            <w:r>
              <w:t xml:space="preserve">Organizing space allocation </w:t>
            </w:r>
          </w:p>
          <w:p w14:paraId="13680C01" w14:textId="77777777" w:rsidR="00C0744A" w:rsidRDefault="00000000">
            <w:pPr>
              <w:pStyle w:val="Tableinsetlist"/>
            </w:pPr>
            <w:r>
              <w:t xml:space="preserve">Establishing a system of voyage or passage plans </w:t>
            </w:r>
          </w:p>
          <w:p w14:paraId="19A13F0F" w14:textId="77777777" w:rsidR="00C0744A" w:rsidRDefault="00000000">
            <w:pPr>
              <w:pStyle w:val="Tableinsetlist"/>
            </w:pPr>
            <w:r>
              <w:t>Ensuring compliance with the regulatory provisions</w:t>
            </w:r>
          </w:p>
        </w:tc>
      </w:tr>
      <w:tr w:rsidR="00C0744A" w14:paraId="073C71C7" w14:textId="77777777">
        <w:tc>
          <w:tcPr>
            <w:tcW w:w="562" w:type="dxa"/>
            <w:shd w:val="clear" w:color="auto" w:fill="D9D9D9" w:themeFill="background1" w:themeFillShade="D9"/>
          </w:tcPr>
          <w:p w14:paraId="54656E3C" w14:textId="77777777" w:rsidR="00C0744A" w:rsidRDefault="00000000">
            <w:pPr>
              <w:pStyle w:val="Tabletext"/>
            </w:pPr>
            <w:r>
              <w:t>5</w:t>
            </w:r>
          </w:p>
        </w:tc>
        <w:tc>
          <w:tcPr>
            <w:tcW w:w="1843" w:type="dxa"/>
          </w:tcPr>
          <w:p w14:paraId="5242C9BD" w14:textId="77777777" w:rsidR="00C0744A" w:rsidRDefault="00000000">
            <w:pPr>
              <w:pStyle w:val="Tabletext"/>
            </w:pPr>
            <w:r>
              <w:t>Permission to proceed from or to an alongside berth or anchorage</w:t>
            </w:r>
          </w:p>
        </w:tc>
        <w:tc>
          <w:tcPr>
            <w:tcW w:w="7796" w:type="dxa"/>
          </w:tcPr>
          <w:p w14:paraId="67423E9C" w14:textId="77777777" w:rsidR="00C0744A" w:rsidRDefault="00000000">
            <w:pPr>
              <w:pStyle w:val="Tableinsetlist"/>
            </w:pPr>
            <w:r>
              <w:t xml:space="preserve">Requirements for a vessel to request permission to proceed when it is ready to depart </w:t>
            </w:r>
          </w:p>
          <w:p w14:paraId="7368D689" w14:textId="77777777" w:rsidR="00C0744A" w:rsidRDefault="00000000">
            <w:pPr>
              <w:pStyle w:val="Tableinsetlist"/>
            </w:pPr>
            <w:r>
              <w:t xml:space="preserve">Provision of relevant traffic information to the departing vessel prior to departure </w:t>
            </w:r>
          </w:p>
          <w:p w14:paraId="17FB4D3E" w14:textId="77777777" w:rsidR="00C0744A" w:rsidRDefault="00000000">
            <w:pPr>
              <w:pStyle w:val="Tableinsetlist"/>
            </w:pPr>
            <w:r>
              <w:t xml:space="preserve">Standard and formal message for approval from the VTS for a vessel to proceed </w:t>
            </w:r>
          </w:p>
          <w:p w14:paraId="1ECF0696" w14:textId="77777777" w:rsidR="00C0744A" w:rsidRDefault="00000000">
            <w:pPr>
              <w:pStyle w:val="Tableinsetlist"/>
            </w:pPr>
            <w:r>
              <w:t>Standard and formal message for refusal from the VTS for a vessel to proceed</w:t>
            </w:r>
          </w:p>
        </w:tc>
      </w:tr>
      <w:tr w:rsidR="00C0744A" w14:paraId="5AD60914" w14:textId="77777777">
        <w:tc>
          <w:tcPr>
            <w:tcW w:w="562" w:type="dxa"/>
            <w:shd w:val="clear" w:color="auto" w:fill="D9D9D9" w:themeFill="background1" w:themeFillShade="D9"/>
          </w:tcPr>
          <w:p w14:paraId="34E58522" w14:textId="77777777" w:rsidR="00C0744A" w:rsidRDefault="00000000">
            <w:pPr>
              <w:pStyle w:val="Tabletext"/>
            </w:pPr>
            <w:r>
              <w:t>6</w:t>
            </w:r>
          </w:p>
        </w:tc>
        <w:tc>
          <w:tcPr>
            <w:tcW w:w="1843" w:type="dxa"/>
          </w:tcPr>
          <w:p w14:paraId="643138C6" w14:textId="77777777" w:rsidR="00C0744A" w:rsidRDefault="00000000">
            <w:pPr>
              <w:pStyle w:val="Tabletext"/>
            </w:pPr>
            <w:r>
              <w:t>Responding to developing unsafe situations</w:t>
            </w:r>
          </w:p>
        </w:tc>
        <w:tc>
          <w:tcPr>
            <w:tcW w:w="7796" w:type="dxa"/>
          </w:tcPr>
          <w:p w14:paraId="4F5BF273" w14:textId="77777777" w:rsidR="00C0744A" w:rsidRDefault="00000000">
            <w:pPr>
              <w:pStyle w:val="Tableinsetlist"/>
            </w:pPr>
            <w:r>
              <w:t xml:space="preserve">A vessel unsure of its route or position </w:t>
            </w:r>
          </w:p>
          <w:p w14:paraId="1570FC8C" w14:textId="77777777" w:rsidR="00C0744A" w:rsidRDefault="00000000">
            <w:pPr>
              <w:pStyle w:val="Tableinsetlist"/>
            </w:pPr>
            <w:r>
              <w:t xml:space="preserve">A vessel deviating from the route </w:t>
            </w:r>
          </w:p>
          <w:p w14:paraId="2A954760" w14:textId="77777777" w:rsidR="00C0744A" w:rsidRDefault="00000000">
            <w:pPr>
              <w:pStyle w:val="Tableinsetlist"/>
            </w:pPr>
            <w:r>
              <w:t xml:space="preserve">A vessel requiring guidance to an anchoring position </w:t>
            </w:r>
          </w:p>
          <w:p w14:paraId="3BDFF069" w14:textId="77777777" w:rsidR="00C0744A" w:rsidRDefault="00000000">
            <w:pPr>
              <w:pStyle w:val="Tableinsetlist"/>
            </w:pPr>
            <w:r>
              <w:t xml:space="preserve">A vessel that has defects or deficiencies, such as navigation or maneuvering equipment failure </w:t>
            </w:r>
          </w:p>
          <w:p w14:paraId="1916D160" w14:textId="77777777" w:rsidR="00C0744A" w:rsidRDefault="00000000">
            <w:pPr>
              <w:pStyle w:val="Tableinsetlist"/>
            </w:pPr>
            <w:r>
              <w:t xml:space="preserve">Meteorological conditions (e.g., low visibility, strong winds) </w:t>
            </w:r>
          </w:p>
          <w:p w14:paraId="1B6B1290" w14:textId="77777777" w:rsidR="00C0744A" w:rsidRDefault="00000000">
            <w:pPr>
              <w:pStyle w:val="Tableinsetlist"/>
            </w:pPr>
            <w:r>
              <w:t xml:space="preserve">A vessel at risk of grounding or collision </w:t>
            </w:r>
          </w:p>
          <w:p w14:paraId="75B3EB1C" w14:textId="77777777" w:rsidR="00C0744A" w:rsidRDefault="00000000">
            <w:pPr>
              <w:pStyle w:val="Tableinsetlist"/>
            </w:pPr>
            <w:r>
              <w:t xml:space="preserve">Emergency response or support to emergency services </w:t>
            </w:r>
          </w:p>
          <w:p w14:paraId="124F9858" w14:textId="77777777" w:rsidR="00C0744A" w:rsidRDefault="00000000">
            <w:pPr>
              <w:pStyle w:val="Tableinsetlist"/>
            </w:pPr>
            <w:r>
              <w:t xml:space="preserve">A vessel deviating from passage plan </w:t>
            </w:r>
          </w:p>
          <w:p w14:paraId="12943586" w14:textId="77777777" w:rsidR="00C0744A" w:rsidRDefault="00000000">
            <w:pPr>
              <w:pStyle w:val="Tableinsetlist"/>
            </w:pPr>
            <w:r>
              <w:t>Assistance to a vessel to support the unexpected incapacity of a key member of the bridge team</w:t>
            </w:r>
          </w:p>
        </w:tc>
      </w:tr>
      <w:tr w:rsidR="00C0744A" w14:paraId="14EB60C9" w14:textId="77777777">
        <w:tc>
          <w:tcPr>
            <w:tcW w:w="562" w:type="dxa"/>
            <w:shd w:val="clear" w:color="auto" w:fill="D9D9D9" w:themeFill="background1" w:themeFillShade="D9"/>
          </w:tcPr>
          <w:p w14:paraId="60273555" w14:textId="77777777" w:rsidR="00C0744A" w:rsidRDefault="00000000">
            <w:pPr>
              <w:pStyle w:val="Tabletext"/>
            </w:pPr>
            <w:r>
              <w:t>7</w:t>
            </w:r>
          </w:p>
        </w:tc>
        <w:tc>
          <w:tcPr>
            <w:tcW w:w="1843" w:type="dxa"/>
          </w:tcPr>
          <w:p w14:paraId="5B35DB63" w14:textId="77777777" w:rsidR="00C0744A" w:rsidRDefault="00000000">
            <w:pPr>
              <w:pStyle w:val="Tabletext"/>
            </w:pPr>
            <w:r>
              <w:t>Vessels at anchor</w:t>
            </w:r>
          </w:p>
        </w:tc>
        <w:tc>
          <w:tcPr>
            <w:tcW w:w="7796" w:type="dxa"/>
          </w:tcPr>
          <w:p w14:paraId="3C2E592E" w14:textId="77777777" w:rsidR="00C0744A" w:rsidRDefault="00000000">
            <w:pPr>
              <w:pStyle w:val="Tableinsetlist"/>
            </w:pPr>
            <w:r>
              <w:t xml:space="preserve">Anchorage assignment </w:t>
            </w:r>
          </w:p>
          <w:p w14:paraId="592008FC" w14:textId="77777777" w:rsidR="00C0744A" w:rsidRDefault="00000000">
            <w:pPr>
              <w:pStyle w:val="Tableinsetlist"/>
            </w:pPr>
            <w:r>
              <w:t xml:space="preserve">Communication requirements </w:t>
            </w:r>
          </w:p>
          <w:p w14:paraId="3D058C21" w14:textId="77777777" w:rsidR="00C0744A" w:rsidRDefault="00000000">
            <w:pPr>
              <w:pStyle w:val="Tableinsetlist"/>
            </w:pPr>
            <w:r>
              <w:t xml:space="preserve">Reporting requirement for vessels prior to leaving the anchorage </w:t>
            </w:r>
          </w:p>
          <w:p w14:paraId="18DDAD00" w14:textId="77777777" w:rsidR="00C0744A" w:rsidRDefault="00000000">
            <w:pPr>
              <w:pStyle w:val="Tableinsetlist"/>
            </w:pPr>
            <w:r>
              <w:t xml:space="preserve">Non-compliance with the requirements and procedures for the VTS area </w:t>
            </w:r>
          </w:p>
          <w:p w14:paraId="0B4298C4" w14:textId="77777777" w:rsidR="00C0744A" w:rsidRDefault="00000000">
            <w:pPr>
              <w:pStyle w:val="Tableinsetlist"/>
            </w:pPr>
            <w:r>
              <w:t>Information exchange/update on allied services</w:t>
            </w:r>
          </w:p>
        </w:tc>
      </w:tr>
      <w:tr w:rsidR="00C0744A" w14:paraId="35247E63" w14:textId="77777777">
        <w:tc>
          <w:tcPr>
            <w:tcW w:w="562" w:type="dxa"/>
            <w:shd w:val="clear" w:color="auto" w:fill="D9D9D9" w:themeFill="background1" w:themeFillShade="D9"/>
          </w:tcPr>
          <w:p w14:paraId="24ECC0BC" w14:textId="77777777" w:rsidR="00C0744A" w:rsidRDefault="00000000">
            <w:pPr>
              <w:pStyle w:val="Tabletext"/>
            </w:pPr>
            <w:r>
              <w:t>8</w:t>
            </w:r>
          </w:p>
        </w:tc>
        <w:tc>
          <w:tcPr>
            <w:tcW w:w="1843" w:type="dxa"/>
          </w:tcPr>
          <w:p w14:paraId="29AAAB3D" w14:textId="77777777" w:rsidR="00C0744A" w:rsidRDefault="00000000">
            <w:pPr>
              <w:pStyle w:val="Tabletext"/>
            </w:pPr>
            <w:r>
              <w:t>Vessels at berth</w:t>
            </w:r>
          </w:p>
        </w:tc>
        <w:tc>
          <w:tcPr>
            <w:tcW w:w="7796" w:type="dxa"/>
          </w:tcPr>
          <w:p w14:paraId="13780CD1" w14:textId="77777777" w:rsidR="00C0744A" w:rsidRDefault="00000000">
            <w:pPr>
              <w:pStyle w:val="Tableinsetlist"/>
            </w:pPr>
            <w:r>
              <w:t xml:space="preserve">Reporting requirements for vessels on arrival at berth </w:t>
            </w:r>
          </w:p>
          <w:p w14:paraId="7F90769A" w14:textId="77777777" w:rsidR="00C0744A" w:rsidRDefault="00000000">
            <w:pPr>
              <w:pStyle w:val="Tableinsetlist"/>
            </w:pPr>
            <w:r>
              <w:t xml:space="preserve">Non-compliance with reporting requirements </w:t>
            </w:r>
          </w:p>
          <w:p w14:paraId="6422F97D" w14:textId="77777777" w:rsidR="00C0744A" w:rsidRDefault="00000000">
            <w:pPr>
              <w:pStyle w:val="Tableinsetlist"/>
            </w:pPr>
            <w:r>
              <w:t xml:space="preserve">Security requirements including security level </w:t>
            </w:r>
          </w:p>
          <w:p w14:paraId="2CCA20E1" w14:textId="77777777" w:rsidR="00C0744A" w:rsidRDefault="00000000">
            <w:pPr>
              <w:pStyle w:val="Tableinsetlist"/>
            </w:pPr>
            <w:r>
              <w:t xml:space="preserve">Special requirements to maintain a communication watch </w:t>
            </w:r>
          </w:p>
          <w:p w14:paraId="615C23DD" w14:textId="77777777" w:rsidR="00C0744A" w:rsidRDefault="00000000">
            <w:pPr>
              <w:pStyle w:val="Tableinsetlist"/>
            </w:pPr>
            <w:r>
              <w:lastRenderedPageBreak/>
              <w:t xml:space="preserve">Need for restrictions for other vessels passing the berth (e.g., during bunkering or crane operations) </w:t>
            </w:r>
          </w:p>
          <w:p w14:paraId="26D8C41B" w14:textId="77777777" w:rsidR="00C0744A" w:rsidRDefault="00000000">
            <w:pPr>
              <w:pStyle w:val="Tableinsetlist"/>
            </w:pPr>
            <w:r>
              <w:t xml:space="preserve">Reporting requirements for vessels prior to leaving the berth </w:t>
            </w:r>
          </w:p>
          <w:p w14:paraId="64E80C15" w14:textId="77777777" w:rsidR="00C0744A" w:rsidRDefault="00000000">
            <w:pPr>
              <w:pStyle w:val="Tableinsetlist"/>
            </w:pPr>
            <w:r>
              <w:t>Information exchange/update on allied services</w:t>
            </w:r>
          </w:p>
        </w:tc>
      </w:tr>
      <w:tr w:rsidR="00C0744A" w14:paraId="17CF3EF2" w14:textId="77777777">
        <w:tc>
          <w:tcPr>
            <w:tcW w:w="562" w:type="dxa"/>
            <w:shd w:val="clear" w:color="auto" w:fill="D9D9D9" w:themeFill="background1" w:themeFillShade="D9"/>
          </w:tcPr>
          <w:p w14:paraId="54116000" w14:textId="77777777" w:rsidR="00C0744A" w:rsidRDefault="00000000">
            <w:pPr>
              <w:pStyle w:val="Tabletext"/>
            </w:pPr>
            <w:r>
              <w:lastRenderedPageBreak/>
              <w:t>9</w:t>
            </w:r>
          </w:p>
        </w:tc>
        <w:tc>
          <w:tcPr>
            <w:tcW w:w="1843" w:type="dxa"/>
          </w:tcPr>
          <w:p w14:paraId="399CB724" w14:textId="77777777" w:rsidR="00C0744A" w:rsidRDefault="00000000">
            <w:pPr>
              <w:pStyle w:val="Tabletext"/>
            </w:pPr>
            <w:r>
              <w:t>Vessels departing the VTS area</w:t>
            </w:r>
          </w:p>
        </w:tc>
        <w:tc>
          <w:tcPr>
            <w:tcW w:w="7796" w:type="dxa"/>
          </w:tcPr>
          <w:p w14:paraId="4C2AC36F" w14:textId="77777777" w:rsidR="00C0744A" w:rsidRDefault="00000000">
            <w:pPr>
              <w:pStyle w:val="Tableinsetlist"/>
            </w:pPr>
            <w:r>
              <w:t xml:space="preserve">Reporting requirements for vessels prior to departing the area </w:t>
            </w:r>
          </w:p>
          <w:p w14:paraId="1F984D9F" w14:textId="77777777" w:rsidR="00C0744A" w:rsidRDefault="00000000">
            <w:pPr>
              <w:pStyle w:val="Tableinsetlist"/>
            </w:pPr>
            <w:r>
              <w:t xml:space="preserve">Non-compliance with reporting requirements </w:t>
            </w:r>
          </w:p>
          <w:p w14:paraId="30E68D80" w14:textId="77777777" w:rsidR="00C0744A" w:rsidRDefault="00000000">
            <w:pPr>
              <w:pStyle w:val="Tableinsetlist"/>
            </w:pPr>
            <w:r>
              <w:t>Handover requirements with adjacent or next VTS</w:t>
            </w:r>
          </w:p>
        </w:tc>
      </w:tr>
      <w:tr w:rsidR="00C0744A" w14:paraId="47C214CD" w14:textId="77777777">
        <w:tc>
          <w:tcPr>
            <w:tcW w:w="562" w:type="dxa"/>
            <w:shd w:val="clear" w:color="auto" w:fill="D9D9D9" w:themeFill="background1" w:themeFillShade="D9"/>
          </w:tcPr>
          <w:p w14:paraId="04AE7C6B" w14:textId="77777777" w:rsidR="00C0744A" w:rsidRDefault="00000000">
            <w:pPr>
              <w:pStyle w:val="Tabletext"/>
            </w:pPr>
            <w:r>
              <w:t>10</w:t>
            </w:r>
          </w:p>
        </w:tc>
        <w:tc>
          <w:tcPr>
            <w:tcW w:w="1843" w:type="dxa"/>
          </w:tcPr>
          <w:p w14:paraId="34E7D8AF" w14:textId="77777777" w:rsidR="00C0744A" w:rsidRDefault="00000000">
            <w:pPr>
              <w:pStyle w:val="Tabletext"/>
            </w:pPr>
            <w:r>
              <w:t>Transition between adjacent VTS area</w:t>
            </w:r>
          </w:p>
        </w:tc>
        <w:tc>
          <w:tcPr>
            <w:tcW w:w="7796" w:type="dxa"/>
          </w:tcPr>
          <w:p w14:paraId="3D7073D0" w14:textId="77777777" w:rsidR="00C0744A" w:rsidRDefault="00000000">
            <w:pPr>
              <w:pStyle w:val="Tableinsetlist"/>
            </w:pPr>
            <w:r>
              <w:t xml:space="preserve">Transfer of vessel information such as identification, cargo, destination and ETA </w:t>
            </w:r>
          </w:p>
          <w:p w14:paraId="1E17BBEB" w14:textId="77777777" w:rsidR="00C0744A" w:rsidRDefault="00000000">
            <w:pPr>
              <w:pStyle w:val="Tableinsetlist"/>
            </w:pPr>
            <w:r>
              <w:t xml:space="preserve">Process for communication procedures </w:t>
            </w:r>
          </w:p>
          <w:p w14:paraId="0F90F98B" w14:textId="77777777" w:rsidR="00C0744A" w:rsidRDefault="00000000">
            <w:pPr>
              <w:pStyle w:val="Tableinsetlist"/>
            </w:pPr>
            <w:r>
              <w:t>Process to ensure vessel monitoring</w:t>
            </w:r>
          </w:p>
        </w:tc>
      </w:tr>
      <w:tr w:rsidR="00C0744A" w14:paraId="3ED679B1" w14:textId="77777777">
        <w:tc>
          <w:tcPr>
            <w:tcW w:w="562" w:type="dxa"/>
            <w:shd w:val="clear" w:color="auto" w:fill="D9D9D9" w:themeFill="background1" w:themeFillShade="D9"/>
          </w:tcPr>
          <w:p w14:paraId="7BA4C500" w14:textId="77777777" w:rsidR="00C0744A" w:rsidRDefault="00000000">
            <w:pPr>
              <w:pStyle w:val="Tabletext"/>
            </w:pPr>
            <w:r>
              <w:t>11</w:t>
            </w:r>
          </w:p>
        </w:tc>
        <w:tc>
          <w:tcPr>
            <w:tcW w:w="1843" w:type="dxa"/>
          </w:tcPr>
          <w:p w14:paraId="7B268A9B" w14:textId="77777777" w:rsidR="00C0744A" w:rsidRDefault="00000000">
            <w:pPr>
              <w:pStyle w:val="Tabletext"/>
            </w:pPr>
            <w:r>
              <w:t>Adverse environmental conditions</w:t>
            </w:r>
          </w:p>
        </w:tc>
        <w:tc>
          <w:tcPr>
            <w:tcW w:w="7796" w:type="dxa"/>
          </w:tcPr>
          <w:p w14:paraId="10A05505" w14:textId="77777777" w:rsidR="00C0744A" w:rsidRDefault="00000000">
            <w:pPr>
              <w:pStyle w:val="Tableinsetlist"/>
            </w:pPr>
            <w:r>
              <w:t xml:space="preserve">Restriction or prohibition on vessel movements </w:t>
            </w:r>
          </w:p>
          <w:p w14:paraId="71EA6C44" w14:textId="77777777" w:rsidR="00C0744A" w:rsidRDefault="00000000">
            <w:pPr>
              <w:pStyle w:val="Tableinsetlist"/>
            </w:pPr>
            <w:r>
              <w:t xml:space="preserve">Additional reporting requirements </w:t>
            </w:r>
          </w:p>
          <w:p w14:paraId="49486989" w14:textId="77777777" w:rsidR="00C0744A" w:rsidRDefault="00000000">
            <w:pPr>
              <w:pStyle w:val="Tableinsetlist"/>
            </w:pPr>
            <w:r>
              <w:t xml:space="preserve">Additional separation between vessels </w:t>
            </w:r>
          </w:p>
          <w:p w14:paraId="7A0577EB" w14:textId="77777777" w:rsidR="00C0744A" w:rsidRDefault="00000000">
            <w:pPr>
              <w:pStyle w:val="Tableinsetlist"/>
            </w:pPr>
            <w:r>
              <w:t>Additional requirements (e.g., mandatory tug service, pilot, etc.)</w:t>
            </w:r>
          </w:p>
        </w:tc>
      </w:tr>
      <w:tr w:rsidR="00C0744A" w14:paraId="40C003B0" w14:textId="77777777">
        <w:tc>
          <w:tcPr>
            <w:tcW w:w="562" w:type="dxa"/>
            <w:shd w:val="clear" w:color="auto" w:fill="D9D9D9" w:themeFill="background1" w:themeFillShade="D9"/>
          </w:tcPr>
          <w:p w14:paraId="450756F0" w14:textId="77777777" w:rsidR="00C0744A" w:rsidRDefault="00000000">
            <w:pPr>
              <w:pStyle w:val="Tabletext"/>
            </w:pPr>
            <w:r>
              <w:t>12</w:t>
            </w:r>
          </w:p>
        </w:tc>
        <w:tc>
          <w:tcPr>
            <w:tcW w:w="1843" w:type="dxa"/>
          </w:tcPr>
          <w:p w14:paraId="459F14A5" w14:textId="77777777" w:rsidR="00C0744A" w:rsidRDefault="00000000">
            <w:pPr>
              <w:pStyle w:val="Tabletext"/>
            </w:pPr>
            <w:r>
              <w:t>Environmental protections</w:t>
            </w:r>
          </w:p>
        </w:tc>
        <w:tc>
          <w:tcPr>
            <w:tcW w:w="7796" w:type="dxa"/>
          </w:tcPr>
          <w:p w14:paraId="02E7E785" w14:textId="77777777" w:rsidR="00C0744A" w:rsidRDefault="00000000">
            <w:pPr>
              <w:pStyle w:val="Tableinsetlist"/>
            </w:pPr>
            <w:r>
              <w:t xml:space="preserve">mitigate risks such as ship collisions with cetaceans and disturbance of marine mammals in nursery areas; </w:t>
            </w:r>
          </w:p>
          <w:p w14:paraId="15A98A2C" w14:textId="77777777" w:rsidR="00C0744A" w:rsidRDefault="00000000">
            <w:pPr>
              <w:pStyle w:val="Tableinsetlist"/>
            </w:pPr>
            <w:r>
              <w:t xml:space="preserve">mitigate the effect of ship wash on the shores in the vicinity of low-lying communities; and </w:t>
            </w:r>
          </w:p>
          <w:p w14:paraId="24267DF3" w14:textId="77777777" w:rsidR="00C0744A" w:rsidRDefault="00000000">
            <w:pPr>
              <w:pStyle w:val="Tableinsetlist"/>
            </w:pPr>
            <w:r>
              <w:t>support the protection of Particularly Sensitive Sea Areas (PSSAs) or locally declared environmentally sensitive areas.</w:t>
            </w:r>
          </w:p>
          <w:p w14:paraId="73BA9416" w14:textId="77777777" w:rsidR="00C0744A" w:rsidRDefault="00C0744A">
            <w:pPr>
              <w:pStyle w:val="Tabletext"/>
            </w:pPr>
          </w:p>
          <w:p w14:paraId="57D014C4" w14:textId="77777777" w:rsidR="00C0744A" w:rsidRDefault="00000000">
            <w:pPr>
              <w:pStyle w:val="Tabletext"/>
            </w:pPr>
            <w:r>
              <w:t xml:space="preserve">It may be appropriate to develop processes and procedures to: </w:t>
            </w:r>
          </w:p>
          <w:p w14:paraId="64B977F2" w14:textId="77777777" w:rsidR="00C0744A" w:rsidRDefault="00000000">
            <w:pPr>
              <w:pStyle w:val="Tableinsetlist"/>
            </w:pPr>
            <w:r>
              <w:t xml:space="preserve">broadcast relevant information on times and locations; </w:t>
            </w:r>
          </w:p>
          <w:p w14:paraId="3A3B6976" w14:textId="77777777" w:rsidR="00C0744A" w:rsidRDefault="00000000">
            <w:pPr>
              <w:pStyle w:val="Tableinsetlist"/>
            </w:pPr>
            <w:r>
              <w:t xml:space="preserve">interact with individual vessels in the vicinity of marine mammals; </w:t>
            </w:r>
          </w:p>
          <w:p w14:paraId="1449B8F3" w14:textId="77777777" w:rsidR="00C0744A" w:rsidRDefault="00000000">
            <w:pPr>
              <w:pStyle w:val="Tableinsetlist"/>
            </w:pPr>
            <w:r>
              <w:t xml:space="preserve">keep protected areas clear of traffic; </w:t>
            </w:r>
          </w:p>
          <w:p w14:paraId="6B48F706" w14:textId="77777777" w:rsidR="00C0744A" w:rsidRDefault="00000000">
            <w:pPr>
              <w:pStyle w:val="Tableinsetlist"/>
            </w:pPr>
            <w:r>
              <w:t xml:space="preserve">advise speed restrictions where marine mammals have been sighted, or to reduce ship wash on the shores; </w:t>
            </w:r>
          </w:p>
          <w:p w14:paraId="69399C96" w14:textId="77777777" w:rsidR="00C0744A" w:rsidRDefault="00000000">
            <w:pPr>
              <w:pStyle w:val="Tableinsetlist"/>
            </w:pPr>
            <w:r>
              <w:t xml:space="preserve">re-route traffic away from sightings; and </w:t>
            </w:r>
          </w:p>
          <w:p w14:paraId="623906A0" w14:textId="77777777" w:rsidR="00C0744A" w:rsidRDefault="00000000">
            <w:pPr>
              <w:pStyle w:val="Tableinsetlist"/>
            </w:pPr>
            <w:r>
              <w:t xml:space="preserve">collect information to identify potential interaction hotspots to assist in planning future mitigation measures. </w:t>
            </w:r>
          </w:p>
        </w:tc>
      </w:tr>
      <w:tr w:rsidR="00C0744A" w14:paraId="38B3A3D6" w14:textId="77777777">
        <w:tc>
          <w:tcPr>
            <w:tcW w:w="562" w:type="dxa"/>
            <w:shd w:val="clear" w:color="auto" w:fill="D9D9D9" w:themeFill="background1" w:themeFillShade="D9"/>
          </w:tcPr>
          <w:p w14:paraId="215A4F6E" w14:textId="77777777" w:rsidR="00C0744A" w:rsidRDefault="00000000">
            <w:pPr>
              <w:pStyle w:val="Tabletext"/>
              <w:rPr>
                <w:strike/>
              </w:rPr>
            </w:pPr>
            <w:r>
              <w:rPr>
                <w:strike/>
              </w:rPr>
              <w:t>13</w:t>
            </w:r>
          </w:p>
        </w:tc>
        <w:tc>
          <w:tcPr>
            <w:tcW w:w="1843" w:type="dxa"/>
          </w:tcPr>
          <w:p w14:paraId="20A5F64B" w14:textId="77777777" w:rsidR="00C0744A" w:rsidRDefault="00000000">
            <w:pPr>
              <w:pStyle w:val="Tabletext"/>
              <w:rPr>
                <w:strike/>
              </w:rPr>
            </w:pPr>
            <w:r>
              <w:rPr>
                <w:strike/>
              </w:rPr>
              <w:t>Digital Maritime Services</w:t>
            </w:r>
          </w:p>
        </w:tc>
        <w:tc>
          <w:tcPr>
            <w:tcW w:w="7796" w:type="dxa"/>
          </w:tcPr>
          <w:p w14:paraId="19E67217" w14:textId="77777777" w:rsidR="00C0744A" w:rsidRDefault="00000000">
            <w:pPr>
              <w:pStyle w:val="Tableinsetlist"/>
              <w:rPr>
                <w:strike/>
              </w:rPr>
            </w:pPr>
            <w:r>
              <w:rPr>
                <w:strike/>
              </w:rPr>
              <w:t>the use of AIS messages to provide information on weather, virtual AtoN or the exchange of route information between vessels and VTS.</w:t>
            </w:r>
          </w:p>
        </w:tc>
      </w:tr>
      <w:tr w:rsidR="00C0744A" w14:paraId="5FA39AD1" w14:textId="77777777">
        <w:tc>
          <w:tcPr>
            <w:tcW w:w="562" w:type="dxa"/>
            <w:shd w:val="clear" w:color="auto" w:fill="D9D9D9" w:themeFill="background1" w:themeFillShade="D9"/>
          </w:tcPr>
          <w:p w14:paraId="5EA12D85" w14:textId="77777777" w:rsidR="00C0744A" w:rsidRDefault="00000000">
            <w:pPr>
              <w:pStyle w:val="Tabletext"/>
            </w:pPr>
            <w:r>
              <w:t>14</w:t>
            </w:r>
          </w:p>
        </w:tc>
        <w:tc>
          <w:tcPr>
            <w:tcW w:w="1843" w:type="dxa"/>
          </w:tcPr>
          <w:p w14:paraId="685C2CEB" w14:textId="77777777" w:rsidR="00C0744A" w:rsidRDefault="00000000">
            <w:pPr>
              <w:pStyle w:val="Tabletext"/>
            </w:pPr>
            <w:r>
              <w:t>Interaction with allied services</w:t>
            </w:r>
          </w:p>
        </w:tc>
        <w:tc>
          <w:tcPr>
            <w:tcW w:w="7796" w:type="dxa"/>
          </w:tcPr>
          <w:p w14:paraId="333418E6" w14:textId="77777777" w:rsidR="00C0744A" w:rsidRDefault="00000000">
            <w:pPr>
              <w:pStyle w:val="Tableinsetlist"/>
            </w:pPr>
            <w:r>
              <w:t xml:space="preserve">Pilots </w:t>
            </w:r>
          </w:p>
          <w:p w14:paraId="70AC0E1D" w14:textId="77777777" w:rsidR="00C0744A" w:rsidRDefault="00000000">
            <w:pPr>
              <w:pStyle w:val="Tableinsetlist"/>
            </w:pPr>
            <w:r>
              <w:t xml:space="preserve">Tugs and tug operators </w:t>
            </w:r>
          </w:p>
          <w:p w14:paraId="13A65138" w14:textId="77777777" w:rsidR="00C0744A" w:rsidRDefault="00000000">
            <w:pPr>
              <w:pStyle w:val="Tableinsetlist"/>
            </w:pPr>
            <w:r>
              <w:t xml:space="preserve">Icebreakers and icebreaker operators </w:t>
            </w:r>
          </w:p>
          <w:p w14:paraId="6E868D5C" w14:textId="77777777" w:rsidR="00C0744A" w:rsidRDefault="00000000">
            <w:pPr>
              <w:pStyle w:val="Tableinsetlist"/>
            </w:pPr>
            <w:r>
              <w:t xml:space="preserve">The organizers of marine events </w:t>
            </w:r>
          </w:p>
          <w:p w14:paraId="3AE9EF38" w14:textId="77777777" w:rsidR="00C0744A" w:rsidRDefault="00000000">
            <w:pPr>
              <w:pStyle w:val="Tableinsetlist"/>
            </w:pPr>
            <w:r>
              <w:t xml:space="preserve">Shipping agents </w:t>
            </w:r>
          </w:p>
          <w:p w14:paraId="3B8B074B" w14:textId="77777777" w:rsidR="00C0744A" w:rsidRDefault="00000000">
            <w:pPr>
              <w:pStyle w:val="Tableinsetlist"/>
            </w:pPr>
            <w:r>
              <w:t>Government agencies, including law enforcement agencies</w:t>
            </w:r>
          </w:p>
        </w:tc>
      </w:tr>
    </w:tbl>
    <w:p w14:paraId="22772436" w14:textId="77777777" w:rsidR="00C0744A" w:rsidRDefault="00C0744A">
      <w:pPr>
        <w:pStyle w:val="ad"/>
      </w:pPr>
    </w:p>
    <w:p w14:paraId="4FB4EEC1" w14:textId="77777777" w:rsidR="00C0744A" w:rsidRDefault="00000000">
      <w:pPr>
        <w:pStyle w:val="ad"/>
        <w:rPr>
          <w:b/>
          <w:bCs/>
        </w:rPr>
      </w:pPr>
      <w:r>
        <w:rPr>
          <w:b/>
          <w:bCs/>
        </w:rPr>
        <w:t>Emergency Communication</w:t>
      </w:r>
    </w:p>
    <w:tbl>
      <w:tblPr>
        <w:tblStyle w:val="a8"/>
        <w:tblW w:w="10201" w:type="dxa"/>
        <w:tblLook w:val="04A0" w:firstRow="1" w:lastRow="0" w:firstColumn="1" w:lastColumn="0" w:noHBand="0" w:noVBand="1"/>
      </w:tblPr>
      <w:tblGrid>
        <w:gridCol w:w="677"/>
        <w:gridCol w:w="1870"/>
        <w:gridCol w:w="7654"/>
      </w:tblGrid>
      <w:tr w:rsidR="00C0744A" w14:paraId="1116AD28" w14:textId="77777777">
        <w:tc>
          <w:tcPr>
            <w:tcW w:w="677" w:type="dxa"/>
            <w:shd w:val="clear" w:color="auto" w:fill="D9D9D9" w:themeFill="background1" w:themeFillShade="D9"/>
          </w:tcPr>
          <w:p w14:paraId="6B38325C" w14:textId="77777777" w:rsidR="00C0744A" w:rsidRDefault="00000000">
            <w:pPr>
              <w:pStyle w:val="Tabletext"/>
            </w:pPr>
            <w:r>
              <w:t>No</w:t>
            </w:r>
          </w:p>
        </w:tc>
        <w:tc>
          <w:tcPr>
            <w:tcW w:w="1870" w:type="dxa"/>
            <w:shd w:val="clear" w:color="auto" w:fill="D9D9D9" w:themeFill="background1" w:themeFillShade="D9"/>
          </w:tcPr>
          <w:p w14:paraId="65F0E1DD" w14:textId="77777777" w:rsidR="00C0744A" w:rsidRDefault="00000000">
            <w:pPr>
              <w:pStyle w:val="Tabletext"/>
              <w:rPr>
                <w:b/>
                <w:bCs/>
              </w:rPr>
            </w:pPr>
            <w:r>
              <w:rPr>
                <w:b/>
                <w:bCs/>
              </w:rPr>
              <w:t>Situations</w:t>
            </w:r>
          </w:p>
        </w:tc>
        <w:tc>
          <w:tcPr>
            <w:tcW w:w="7654" w:type="dxa"/>
            <w:shd w:val="clear" w:color="auto" w:fill="D9D9D9" w:themeFill="background1" w:themeFillShade="D9"/>
          </w:tcPr>
          <w:p w14:paraId="6515D198" w14:textId="77777777" w:rsidR="00C0744A" w:rsidRDefault="00000000">
            <w:pPr>
              <w:pStyle w:val="Tabletext"/>
              <w:rPr>
                <w:b/>
                <w:bCs/>
              </w:rPr>
            </w:pPr>
            <w:r>
              <w:rPr>
                <w:b/>
                <w:bCs/>
              </w:rPr>
              <w:t>Details</w:t>
            </w:r>
          </w:p>
        </w:tc>
      </w:tr>
      <w:tr w:rsidR="00C0744A" w14:paraId="337541DA" w14:textId="77777777">
        <w:tc>
          <w:tcPr>
            <w:tcW w:w="677" w:type="dxa"/>
            <w:shd w:val="clear" w:color="auto" w:fill="D9D9D9" w:themeFill="background1" w:themeFillShade="D9"/>
          </w:tcPr>
          <w:p w14:paraId="2DFD9174" w14:textId="77777777" w:rsidR="00C0744A" w:rsidRDefault="00000000">
            <w:pPr>
              <w:pStyle w:val="Tabletext"/>
            </w:pPr>
            <w:r>
              <w:t>1</w:t>
            </w:r>
          </w:p>
        </w:tc>
        <w:tc>
          <w:tcPr>
            <w:tcW w:w="1870" w:type="dxa"/>
          </w:tcPr>
          <w:p w14:paraId="73C1D246" w14:textId="77777777" w:rsidR="00C0744A" w:rsidRDefault="00000000">
            <w:pPr>
              <w:pStyle w:val="Tabletext"/>
            </w:pPr>
            <w:r>
              <w:t xml:space="preserve">Collision, Capsizing, Sinking, Grounding, Fire </w:t>
            </w:r>
            <w:r>
              <w:lastRenderedPageBreak/>
              <w:t>Onboard, Man Overboard</w:t>
            </w:r>
          </w:p>
          <w:p w14:paraId="6DACBE0A" w14:textId="77777777" w:rsidR="00C0744A" w:rsidRDefault="00C0744A">
            <w:pPr>
              <w:pStyle w:val="Tabletext"/>
            </w:pPr>
          </w:p>
        </w:tc>
        <w:tc>
          <w:tcPr>
            <w:tcW w:w="7654" w:type="dxa"/>
          </w:tcPr>
          <w:p w14:paraId="17037428" w14:textId="77777777" w:rsidR="00C0744A" w:rsidRDefault="00000000">
            <w:pPr>
              <w:pStyle w:val="Tableinsetlist"/>
            </w:pPr>
            <w:r>
              <w:lastRenderedPageBreak/>
              <w:t>Alert MRCC;</w:t>
            </w:r>
          </w:p>
          <w:p w14:paraId="7A8BD302" w14:textId="77777777" w:rsidR="00C0744A" w:rsidRDefault="00000000">
            <w:pPr>
              <w:pStyle w:val="Tableinsetlist"/>
            </w:pPr>
            <w:r>
              <w:t>Inform and co-operate with relevant emergency Services;</w:t>
            </w:r>
          </w:p>
          <w:p w14:paraId="612AE192" w14:textId="77777777" w:rsidR="00C0744A" w:rsidRDefault="00000000">
            <w:pPr>
              <w:pStyle w:val="Tableinsetlist"/>
            </w:pPr>
            <w:r>
              <w:t>Inform relevant regulatory authority/ice;</w:t>
            </w:r>
          </w:p>
          <w:p w14:paraId="451C82F8" w14:textId="77777777" w:rsidR="00C0744A" w:rsidRDefault="00000000">
            <w:pPr>
              <w:pStyle w:val="Tableinsetlist"/>
            </w:pPr>
            <w:r>
              <w:t>Act on local call-out procedures;</w:t>
            </w:r>
          </w:p>
          <w:p w14:paraId="71D93144" w14:textId="77777777" w:rsidR="00C0744A" w:rsidRDefault="00000000">
            <w:pPr>
              <w:pStyle w:val="Tableinsetlist"/>
            </w:pPr>
            <w:r>
              <w:lastRenderedPageBreak/>
              <w:t>Support on-Scene coordination;</w:t>
            </w:r>
          </w:p>
          <w:p w14:paraId="3444015A" w14:textId="77777777" w:rsidR="00C0744A" w:rsidRDefault="00000000">
            <w:pPr>
              <w:pStyle w:val="Tableinsetlist"/>
            </w:pPr>
            <w:r>
              <w:t>Consider back-up VTS personnel;</w:t>
            </w:r>
          </w:p>
          <w:p w14:paraId="2FF4B915" w14:textId="77777777" w:rsidR="00C0744A" w:rsidRDefault="00000000">
            <w:pPr>
              <w:pStyle w:val="Tableinsetlist"/>
            </w:pPr>
            <w:r>
              <w:t>Promulgate or relay information concerning situations with vessels in VTS ares;</w:t>
            </w:r>
          </w:p>
          <w:p w14:paraId="5A6D16DF" w14:textId="77777777" w:rsidR="00C0744A" w:rsidRDefault="00000000">
            <w:pPr>
              <w:pStyle w:val="Tableinsetlist"/>
            </w:pPr>
            <w:r>
              <w:t>Restrict traffic in the area;</w:t>
            </w:r>
          </w:p>
          <w:p w14:paraId="2613445A" w14:textId="77777777" w:rsidR="00C0744A" w:rsidRDefault="00000000">
            <w:pPr>
              <w:pStyle w:val="Tableinsetlist"/>
            </w:pPr>
            <w:r>
              <w:t>Alert allied services and other support units; and</w:t>
            </w:r>
          </w:p>
          <w:p w14:paraId="4C31F448" w14:textId="77777777" w:rsidR="00C0744A" w:rsidRDefault="00000000">
            <w:pPr>
              <w:pStyle w:val="Tableinsetlist"/>
            </w:pPr>
            <w:r>
              <w:t>Ensure that a proper log is maintained</w:t>
            </w:r>
          </w:p>
        </w:tc>
      </w:tr>
      <w:tr w:rsidR="00C0744A" w14:paraId="52EF6534" w14:textId="77777777">
        <w:tc>
          <w:tcPr>
            <w:tcW w:w="677" w:type="dxa"/>
            <w:shd w:val="clear" w:color="auto" w:fill="D9D9D9" w:themeFill="background1" w:themeFillShade="D9"/>
          </w:tcPr>
          <w:p w14:paraId="346C1DEA" w14:textId="77777777" w:rsidR="00C0744A" w:rsidRDefault="00000000">
            <w:pPr>
              <w:pStyle w:val="Tabletext"/>
            </w:pPr>
            <w:r>
              <w:lastRenderedPageBreak/>
              <w:t>2</w:t>
            </w:r>
          </w:p>
        </w:tc>
        <w:tc>
          <w:tcPr>
            <w:tcW w:w="1870" w:type="dxa"/>
          </w:tcPr>
          <w:p w14:paraId="32C46C0E" w14:textId="77777777" w:rsidR="00C0744A" w:rsidRDefault="00000000">
            <w:pPr>
              <w:pStyle w:val="Tabletext"/>
            </w:pPr>
            <w:r>
              <w:t>Pollution</w:t>
            </w:r>
          </w:p>
        </w:tc>
        <w:tc>
          <w:tcPr>
            <w:tcW w:w="7654" w:type="dxa"/>
          </w:tcPr>
          <w:p w14:paraId="34722AF4" w14:textId="77777777" w:rsidR="00C0744A" w:rsidRDefault="00000000">
            <w:pPr>
              <w:pStyle w:val="Tableinsetlist"/>
            </w:pPr>
            <w:r>
              <w:t>Alert relevant environmental authority and/or service(s);</w:t>
            </w:r>
          </w:p>
          <w:p w14:paraId="1AE6B2A0" w14:textId="77777777" w:rsidR="00C0744A" w:rsidRDefault="00000000">
            <w:pPr>
              <w:pStyle w:val="Tableinsetlist"/>
            </w:pPr>
            <w:r>
              <w:t>Alert relevant response authority and/or service(s);</w:t>
            </w:r>
          </w:p>
          <w:p w14:paraId="1F5F71C1" w14:textId="77777777" w:rsidR="00C0744A" w:rsidRDefault="00000000">
            <w:pPr>
              <w:pStyle w:val="Tableinsetlist"/>
            </w:pPr>
            <w:r>
              <w:t>Inform and co-operate with relevant regulatory authority/ice(s);</w:t>
            </w:r>
          </w:p>
          <w:p w14:paraId="2B9BB37C" w14:textId="77777777" w:rsidR="00C0744A" w:rsidRDefault="00000000">
            <w:pPr>
              <w:pStyle w:val="Tableinsetlist"/>
            </w:pPr>
            <w:r>
              <w:t>Access scale of incident a call-in specialist support, as appropriate;</w:t>
            </w:r>
          </w:p>
          <w:p w14:paraId="0F4162A2" w14:textId="77777777" w:rsidR="00C0744A" w:rsidRDefault="00000000">
            <w:pPr>
              <w:pStyle w:val="Tableinsetlist"/>
            </w:pPr>
            <w:r>
              <w:t>Promulgate information concerning incident to vessels in VTS area; and</w:t>
            </w:r>
          </w:p>
          <w:p w14:paraId="5A71985F" w14:textId="77777777" w:rsidR="00C0744A" w:rsidRDefault="00000000">
            <w:pPr>
              <w:pStyle w:val="Tableinsetlist"/>
            </w:pPr>
            <w:r>
              <w:t>Restrict traffic movement in the area</w:t>
            </w:r>
          </w:p>
        </w:tc>
      </w:tr>
      <w:tr w:rsidR="00C0744A" w14:paraId="6C1A13B7" w14:textId="77777777">
        <w:tc>
          <w:tcPr>
            <w:tcW w:w="677" w:type="dxa"/>
            <w:shd w:val="clear" w:color="auto" w:fill="D9D9D9" w:themeFill="background1" w:themeFillShade="D9"/>
          </w:tcPr>
          <w:p w14:paraId="450A5CEC" w14:textId="77777777" w:rsidR="00C0744A" w:rsidRDefault="00000000">
            <w:pPr>
              <w:pStyle w:val="Tabletext"/>
            </w:pPr>
            <w:r>
              <w:t>3</w:t>
            </w:r>
          </w:p>
        </w:tc>
        <w:tc>
          <w:tcPr>
            <w:tcW w:w="1870" w:type="dxa"/>
          </w:tcPr>
          <w:p w14:paraId="399BAC31" w14:textId="77777777" w:rsidR="00C0744A" w:rsidRDefault="00000000">
            <w:pPr>
              <w:pStyle w:val="Tabletext"/>
            </w:pPr>
            <w:r>
              <w:t>Places of Refuge</w:t>
            </w:r>
          </w:p>
        </w:tc>
        <w:tc>
          <w:tcPr>
            <w:tcW w:w="7654" w:type="dxa"/>
          </w:tcPr>
          <w:p w14:paraId="2429A134" w14:textId="77777777" w:rsidR="00C0744A" w:rsidRDefault="00000000">
            <w:pPr>
              <w:pStyle w:val="Tabletext"/>
            </w:pPr>
            <w:r>
              <w:t>Places of refuge processes and procedures should be developed, depending on national requirements and the particular arrangements arising out of the implementation of IMO Resolution A.949(23) Guidelines on places of refuge for ships in need of Assistance</w:t>
            </w:r>
          </w:p>
        </w:tc>
      </w:tr>
      <w:tr w:rsidR="00C0744A" w14:paraId="0CF09909" w14:textId="77777777">
        <w:tc>
          <w:tcPr>
            <w:tcW w:w="677" w:type="dxa"/>
            <w:shd w:val="clear" w:color="auto" w:fill="D9D9D9" w:themeFill="background1" w:themeFillShade="D9"/>
          </w:tcPr>
          <w:p w14:paraId="3F734CCA" w14:textId="77777777" w:rsidR="00C0744A" w:rsidRDefault="00000000">
            <w:pPr>
              <w:pStyle w:val="Tabletext"/>
            </w:pPr>
            <w:r>
              <w:t>4</w:t>
            </w:r>
          </w:p>
        </w:tc>
        <w:tc>
          <w:tcPr>
            <w:tcW w:w="1870" w:type="dxa"/>
          </w:tcPr>
          <w:p w14:paraId="4555BE38" w14:textId="77777777" w:rsidR="00C0744A" w:rsidRDefault="00000000">
            <w:pPr>
              <w:pStyle w:val="Tabletext"/>
            </w:pPr>
            <w:r>
              <w:t>Medical Emergency</w:t>
            </w:r>
          </w:p>
        </w:tc>
        <w:tc>
          <w:tcPr>
            <w:tcW w:w="7654" w:type="dxa"/>
          </w:tcPr>
          <w:p w14:paraId="056F4636" w14:textId="77777777" w:rsidR="00C0744A" w:rsidRDefault="00000000">
            <w:pPr>
              <w:pStyle w:val="Tableinsetlist"/>
            </w:pPr>
            <w:r>
              <w:t>Inform MRCC;</w:t>
            </w:r>
          </w:p>
          <w:p w14:paraId="18E52D42" w14:textId="77777777" w:rsidR="00C0744A" w:rsidRDefault="00000000">
            <w:pPr>
              <w:pStyle w:val="Tableinsetlist"/>
            </w:pPr>
            <w:r>
              <w:t>Inform coast radio stations;</w:t>
            </w:r>
          </w:p>
          <w:p w14:paraId="2B05F3D3" w14:textId="77777777" w:rsidR="00C0744A" w:rsidRDefault="00000000">
            <w:pPr>
              <w:pStyle w:val="Tableinsetlist"/>
            </w:pPr>
            <w:r>
              <w:t xml:space="preserve">Consider special manoeuvring requirements and </w:t>
            </w:r>
          </w:p>
          <w:p w14:paraId="1E67BDFF" w14:textId="77777777" w:rsidR="00C0744A" w:rsidRDefault="00000000">
            <w:pPr>
              <w:pStyle w:val="Tableinsetlist"/>
            </w:pPr>
            <w:r>
              <w:t>Relay information from responsible health authority to arriving vessels suspected of being infected with a contagious disease that requires special care e.g., quarantine.</w:t>
            </w:r>
          </w:p>
        </w:tc>
      </w:tr>
      <w:tr w:rsidR="00C0744A" w14:paraId="40D8830F" w14:textId="77777777">
        <w:tc>
          <w:tcPr>
            <w:tcW w:w="677" w:type="dxa"/>
            <w:shd w:val="clear" w:color="auto" w:fill="D9D9D9" w:themeFill="background1" w:themeFillShade="D9"/>
          </w:tcPr>
          <w:p w14:paraId="052BA6FF" w14:textId="77777777" w:rsidR="00C0744A" w:rsidRDefault="00000000">
            <w:pPr>
              <w:pStyle w:val="Tabletext"/>
            </w:pPr>
            <w:r>
              <w:t>5</w:t>
            </w:r>
          </w:p>
        </w:tc>
        <w:tc>
          <w:tcPr>
            <w:tcW w:w="1870" w:type="dxa"/>
          </w:tcPr>
          <w:p w14:paraId="76B22501" w14:textId="77777777" w:rsidR="00C0744A" w:rsidRDefault="00000000">
            <w:pPr>
              <w:pStyle w:val="Tabletext"/>
            </w:pPr>
            <w:r>
              <w:t>Vessel Not Under Command (NUC)</w:t>
            </w:r>
          </w:p>
        </w:tc>
        <w:tc>
          <w:tcPr>
            <w:tcW w:w="7654" w:type="dxa"/>
          </w:tcPr>
          <w:p w14:paraId="2B428330" w14:textId="77777777" w:rsidR="00C0744A" w:rsidRDefault="00000000">
            <w:pPr>
              <w:pStyle w:val="Tableinsetlist"/>
            </w:pPr>
            <w:r>
              <w:t>Promulgate information concerning incident to vessels in the VTS areas;</w:t>
            </w:r>
          </w:p>
          <w:p w14:paraId="31AF8A9A" w14:textId="77777777" w:rsidR="00C0744A" w:rsidRDefault="00000000">
            <w:pPr>
              <w:pStyle w:val="Tableinsetlist"/>
            </w:pPr>
            <w:r>
              <w:t>Obtain detailed information about onboard situation;</w:t>
            </w:r>
          </w:p>
          <w:p w14:paraId="3664F855" w14:textId="77777777" w:rsidR="00C0744A" w:rsidRDefault="00000000">
            <w:pPr>
              <w:pStyle w:val="Tableinsetlist"/>
            </w:pPr>
            <w:r>
              <w:t>Maintain communication with vessels;</w:t>
            </w:r>
          </w:p>
          <w:p w14:paraId="5A97AC2B" w14:textId="77777777" w:rsidR="00C0744A" w:rsidRDefault="00000000">
            <w:pPr>
              <w:pStyle w:val="Tableinsetlist"/>
            </w:pPr>
            <w:r>
              <w:t>Assess vessel’s proximity to danger (danger to vessel itself and other traffic); and</w:t>
            </w:r>
          </w:p>
          <w:p w14:paraId="07B4DEEB" w14:textId="77777777" w:rsidR="00C0744A" w:rsidRDefault="00000000">
            <w:pPr>
              <w:pStyle w:val="Tableinsetlist"/>
            </w:pPr>
            <w:r>
              <w:t>Alert allied services and other support units, if appropriate</w:t>
            </w:r>
          </w:p>
        </w:tc>
      </w:tr>
      <w:tr w:rsidR="00C0744A" w14:paraId="4F6F12F6" w14:textId="77777777">
        <w:tc>
          <w:tcPr>
            <w:tcW w:w="677" w:type="dxa"/>
            <w:shd w:val="clear" w:color="auto" w:fill="D9D9D9" w:themeFill="background1" w:themeFillShade="D9"/>
          </w:tcPr>
          <w:p w14:paraId="4D28BE4D" w14:textId="77777777" w:rsidR="00C0744A" w:rsidRDefault="00000000">
            <w:pPr>
              <w:pStyle w:val="Tabletext"/>
            </w:pPr>
            <w:r>
              <w:t>6</w:t>
            </w:r>
          </w:p>
        </w:tc>
        <w:tc>
          <w:tcPr>
            <w:tcW w:w="1870" w:type="dxa"/>
          </w:tcPr>
          <w:p w14:paraId="2F19605F" w14:textId="77777777" w:rsidR="00C0744A" w:rsidRDefault="00000000">
            <w:pPr>
              <w:pStyle w:val="Tabletext"/>
            </w:pPr>
            <w:r>
              <w:t>Security Incident</w:t>
            </w:r>
          </w:p>
        </w:tc>
        <w:tc>
          <w:tcPr>
            <w:tcW w:w="7654" w:type="dxa"/>
          </w:tcPr>
          <w:p w14:paraId="7B92F287" w14:textId="77777777" w:rsidR="00C0744A" w:rsidRDefault="00000000">
            <w:pPr>
              <w:pStyle w:val="Tabletext"/>
            </w:pPr>
            <w:r>
              <w:t>In the event of a security incident, processes and procedures should be established. Procedures should reflect any involvement of the VTS with the Port Facility Security Plan (PFSP) as per the International Ship and Port facility Security Code (ISPS)</w:t>
            </w:r>
          </w:p>
        </w:tc>
      </w:tr>
      <w:tr w:rsidR="00C0744A" w14:paraId="48E39906" w14:textId="77777777">
        <w:tc>
          <w:tcPr>
            <w:tcW w:w="677" w:type="dxa"/>
            <w:shd w:val="clear" w:color="auto" w:fill="D9D9D9" w:themeFill="background1" w:themeFillShade="D9"/>
          </w:tcPr>
          <w:p w14:paraId="73375330" w14:textId="77777777" w:rsidR="00C0744A" w:rsidRDefault="00000000">
            <w:pPr>
              <w:pStyle w:val="Tabletext"/>
            </w:pPr>
            <w:r>
              <w:t>7</w:t>
            </w:r>
          </w:p>
        </w:tc>
        <w:tc>
          <w:tcPr>
            <w:tcW w:w="1870" w:type="dxa"/>
          </w:tcPr>
          <w:p w14:paraId="2C7F40E4" w14:textId="77777777" w:rsidR="00C0744A" w:rsidRDefault="00000000">
            <w:pPr>
              <w:pStyle w:val="Tabletext"/>
            </w:pPr>
            <w:r>
              <w:t>Protest Action</w:t>
            </w:r>
          </w:p>
        </w:tc>
        <w:tc>
          <w:tcPr>
            <w:tcW w:w="7654" w:type="dxa"/>
          </w:tcPr>
          <w:p w14:paraId="28E92666" w14:textId="77777777" w:rsidR="00C0744A" w:rsidRDefault="00000000">
            <w:pPr>
              <w:pStyle w:val="Tableinsetlist"/>
            </w:pPr>
            <w:r>
              <w:t>Alert Responsible authority;</w:t>
            </w:r>
          </w:p>
          <w:p w14:paraId="1372DA0B" w14:textId="77777777" w:rsidR="00C0744A" w:rsidRDefault="00000000">
            <w:pPr>
              <w:pStyle w:val="Tableinsetlist"/>
            </w:pPr>
            <w:r>
              <w:t>Act on local call-out procedures, including but not limited to VTS manager; and</w:t>
            </w:r>
          </w:p>
          <w:p w14:paraId="38239A4F" w14:textId="77777777" w:rsidR="00C0744A" w:rsidRDefault="00000000">
            <w:pPr>
              <w:pStyle w:val="Tableinsetlist"/>
            </w:pPr>
            <w:r>
              <w:t>Promulgate information concerning incident to vessels in the VTS areas.</w:t>
            </w:r>
          </w:p>
        </w:tc>
      </w:tr>
      <w:tr w:rsidR="00C0744A" w14:paraId="1884B42F" w14:textId="77777777">
        <w:tc>
          <w:tcPr>
            <w:tcW w:w="677" w:type="dxa"/>
            <w:shd w:val="clear" w:color="auto" w:fill="D9D9D9" w:themeFill="background1" w:themeFillShade="D9"/>
          </w:tcPr>
          <w:p w14:paraId="5E724A3A" w14:textId="77777777" w:rsidR="00C0744A" w:rsidRDefault="00000000">
            <w:pPr>
              <w:pStyle w:val="Tabletext"/>
            </w:pPr>
            <w:r>
              <w:t>8</w:t>
            </w:r>
          </w:p>
        </w:tc>
        <w:tc>
          <w:tcPr>
            <w:tcW w:w="1870" w:type="dxa"/>
          </w:tcPr>
          <w:p w14:paraId="6196851C" w14:textId="77777777" w:rsidR="00C0744A" w:rsidRDefault="00000000">
            <w:pPr>
              <w:pStyle w:val="Tabletext"/>
            </w:pPr>
            <w:r>
              <w:t>Natural Disaster</w:t>
            </w:r>
          </w:p>
        </w:tc>
        <w:tc>
          <w:tcPr>
            <w:tcW w:w="7654" w:type="dxa"/>
          </w:tcPr>
          <w:p w14:paraId="667D6E8B" w14:textId="77777777" w:rsidR="00C0744A" w:rsidRDefault="00000000">
            <w:pPr>
              <w:pStyle w:val="Tableinsetlist"/>
            </w:pPr>
            <w:r>
              <w:t>Promulgate information to vessels in the VTS area;</w:t>
            </w:r>
          </w:p>
          <w:p w14:paraId="7506AF7F" w14:textId="77777777" w:rsidR="00C0744A" w:rsidRDefault="00000000">
            <w:pPr>
              <w:pStyle w:val="Tableinsetlist"/>
            </w:pPr>
            <w:r>
              <w:t>Act on local call-out procedures; and</w:t>
            </w:r>
          </w:p>
          <w:p w14:paraId="1C8795A6" w14:textId="77777777" w:rsidR="00C0744A" w:rsidRDefault="00000000">
            <w:pPr>
              <w:pStyle w:val="Tableinsetlist"/>
            </w:pPr>
            <w:r>
              <w:t>Inform MRCC</w:t>
            </w:r>
          </w:p>
        </w:tc>
      </w:tr>
    </w:tbl>
    <w:p w14:paraId="36012F5D" w14:textId="77777777" w:rsidR="00C0744A" w:rsidRDefault="00C0744A">
      <w:pPr>
        <w:pStyle w:val="ad"/>
      </w:pPr>
    </w:p>
    <w:p w14:paraId="6682D6C7" w14:textId="77777777" w:rsidR="00C0744A" w:rsidRDefault="00C0744A">
      <w:pPr>
        <w:pStyle w:val="ad"/>
      </w:pPr>
    </w:p>
    <w:p w14:paraId="447681E2" w14:textId="77777777" w:rsidR="00C0744A" w:rsidRDefault="00000000">
      <w:pPr>
        <w:pStyle w:val="ad"/>
        <w:rPr>
          <w:lang w:eastAsia="ko-KR"/>
        </w:rPr>
      </w:pPr>
      <w:r>
        <w:t xml:space="preserve">Extract from Manual on the Implementation of ICAO Language Proficiency Requirements (2004) – this may help further develop the table above. </w:t>
      </w:r>
    </w:p>
    <w:p w14:paraId="1161A308" w14:textId="77777777" w:rsidR="00C0744A" w:rsidRDefault="00C0744A">
      <w:pPr>
        <w:pStyle w:val="ad"/>
      </w:pPr>
    </w:p>
    <w:p w14:paraId="69B81AE8" w14:textId="77777777" w:rsidR="00C0744A" w:rsidRDefault="00000000">
      <w:pPr>
        <w:pStyle w:val="ad"/>
        <w:rPr>
          <w:b/>
          <w:bCs/>
        </w:rPr>
      </w:pPr>
      <w:r>
        <w:rPr>
          <w:b/>
          <w:bCs/>
        </w:rPr>
        <w:t>PART IV: LANGUAGE TASKS OF AIR TRAFFIC CONTROLLERS</w:t>
      </w:r>
    </w:p>
    <w:p w14:paraId="56ED2E8A" w14:textId="77777777" w:rsidR="00C0744A" w:rsidRDefault="00000000">
      <w:pPr>
        <w:pStyle w:val="ad"/>
        <w:rPr>
          <w:b/>
          <w:bCs/>
        </w:rPr>
      </w:pPr>
      <w:r>
        <w:rPr>
          <w:b/>
          <w:bCs/>
        </w:rPr>
        <w:t>1. MANAGE AIR TRAFFIC SEQUENCES</w:t>
      </w:r>
    </w:p>
    <w:p w14:paraId="641F526D" w14:textId="77777777" w:rsidR="00C0744A" w:rsidRDefault="00000000">
      <w:pPr>
        <w:pStyle w:val="ad"/>
      </w:pPr>
      <w:r>
        <w:t>• Discuss traffic management action with pilot.</w:t>
      </w:r>
    </w:p>
    <w:p w14:paraId="20AA07D3" w14:textId="77777777" w:rsidR="00C0744A" w:rsidRDefault="00000000">
      <w:pPr>
        <w:pStyle w:val="ad"/>
      </w:pPr>
      <w:r>
        <w:t>• Query pilot for reason and extent of deviation.</w:t>
      </w:r>
    </w:p>
    <w:p w14:paraId="35FAF688" w14:textId="77777777" w:rsidR="00C0744A" w:rsidRDefault="00000000">
      <w:pPr>
        <w:pStyle w:val="ad"/>
      </w:pPr>
      <w:r>
        <w:t>• Issue appropriate control instructions to control deviation.</w:t>
      </w:r>
    </w:p>
    <w:p w14:paraId="77D080D1" w14:textId="77777777" w:rsidR="00C0744A" w:rsidRDefault="00000000">
      <w:pPr>
        <w:pStyle w:val="ad"/>
      </w:pPr>
      <w:r>
        <w:lastRenderedPageBreak/>
        <w:t>• Inform others of airspace restrictions imposed or of release of airspace.</w:t>
      </w:r>
    </w:p>
    <w:p w14:paraId="14EAC1B9" w14:textId="77777777" w:rsidR="00C0744A" w:rsidRDefault="00000000">
      <w:pPr>
        <w:pStyle w:val="ad"/>
      </w:pPr>
      <w:r>
        <w:t>• Sequence departures into existing traffic.</w:t>
      </w:r>
    </w:p>
    <w:p w14:paraId="0D1689FC" w14:textId="77777777" w:rsidR="00C0744A" w:rsidRDefault="00000000">
      <w:pPr>
        <w:pStyle w:val="ad"/>
      </w:pPr>
      <w:r>
        <w:t>• Query others regarding deviation.</w:t>
      </w:r>
    </w:p>
    <w:p w14:paraId="34B84FBB" w14:textId="77777777" w:rsidR="00C0744A" w:rsidRDefault="00000000">
      <w:pPr>
        <w:pStyle w:val="ad"/>
      </w:pPr>
      <w:r>
        <w:t>• Issue instructions to recover from ground traffic deviation.</w:t>
      </w:r>
    </w:p>
    <w:p w14:paraId="1DD781D7" w14:textId="77777777" w:rsidR="00C0744A" w:rsidRDefault="00000000">
      <w:pPr>
        <w:pStyle w:val="ad"/>
      </w:pPr>
      <w:r>
        <w:t>• Receive pilot request for take-off.</w:t>
      </w:r>
    </w:p>
    <w:p w14:paraId="6F9CE4D4" w14:textId="77777777" w:rsidR="00C0744A" w:rsidRDefault="00000000">
      <w:pPr>
        <w:pStyle w:val="ad"/>
      </w:pPr>
      <w:r>
        <w:t>• Issue appropriate departure information.</w:t>
      </w:r>
    </w:p>
    <w:p w14:paraId="71037D0B" w14:textId="77777777" w:rsidR="00C0744A" w:rsidRDefault="00000000">
      <w:pPr>
        <w:pStyle w:val="ad"/>
      </w:pPr>
      <w:r>
        <w:t>• Issue instructions to the pilot to taxi into position and hold.</w:t>
      </w:r>
    </w:p>
    <w:p w14:paraId="2DE0FBB8" w14:textId="77777777" w:rsidR="00C0744A" w:rsidRDefault="00000000">
      <w:pPr>
        <w:pStyle w:val="ad"/>
      </w:pPr>
      <w:r>
        <w:t>• Issue amended clearance.</w:t>
      </w:r>
    </w:p>
    <w:p w14:paraId="2B258AE7" w14:textId="77777777" w:rsidR="00C0744A" w:rsidRDefault="00000000">
      <w:pPr>
        <w:pStyle w:val="ad"/>
      </w:pPr>
      <w:r>
        <w:t>• Issue supplementary information concerning airport operations (e.g. runway conditions, RVR).</w:t>
      </w:r>
    </w:p>
    <w:p w14:paraId="5A4E7737" w14:textId="77777777" w:rsidR="00C0744A" w:rsidRDefault="00000000">
      <w:pPr>
        <w:pStyle w:val="ad"/>
      </w:pPr>
      <w:r>
        <w:t>• Issue take-off clearance/cancellation.</w:t>
      </w:r>
    </w:p>
    <w:p w14:paraId="0F4054C5" w14:textId="77777777" w:rsidR="00C0744A" w:rsidRDefault="00000000">
      <w:pPr>
        <w:pStyle w:val="ad"/>
      </w:pPr>
      <w:r>
        <w:t>• Receive pilot request for landing instructions.</w:t>
      </w:r>
    </w:p>
    <w:p w14:paraId="3200D099" w14:textId="77777777" w:rsidR="00C0744A" w:rsidRDefault="00000000">
      <w:pPr>
        <w:pStyle w:val="ad"/>
      </w:pPr>
      <w:r>
        <w:t>• Issue clearance for aircraft to land or clearance for option.</w:t>
      </w:r>
    </w:p>
    <w:p w14:paraId="644F5EE9" w14:textId="77777777" w:rsidR="00C0744A" w:rsidRDefault="00000000">
      <w:pPr>
        <w:pStyle w:val="ad"/>
      </w:pPr>
      <w:r>
        <w:t>• Receive notice of aircraft executing landing/option.</w:t>
      </w:r>
    </w:p>
    <w:p w14:paraId="53F90EF9" w14:textId="77777777" w:rsidR="00C0744A" w:rsidRDefault="00000000">
      <w:pPr>
        <w:pStyle w:val="ad"/>
      </w:pPr>
      <w:r>
        <w:t>• Receive initial radio communication from pilot.</w:t>
      </w:r>
    </w:p>
    <w:p w14:paraId="14C049BD" w14:textId="77777777" w:rsidR="00C0744A" w:rsidRDefault="00000000">
      <w:pPr>
        <w:pStyle w:val="ad"/>
      </w:pPr>
      <w:r>
        <w:t>• Verify pilot has current arrival information.</w:t>
      </w:r>
    </w:p>
    <w:p w14:paraId="2FD9A4FD" w14:textId="77777777" w:rsidR="00C0744A" w:rsidRDefault="00000000">
      <w:pPr>
        <w:pStyle w:val="ad"/>
      </w:pPr>
      <w:r>
        <w:t>• Issue arrival/departure instructions.</w:t>
      </w:r>
    </w:p>
    <w:p w14:paraId="4B9B42C5" w14:textId="77777777" w:rsidR="00C0744A" w:rsidRDefault="00000000">
      <w:pPr>
        <w:pStyle w:val="ad"/>
      </w:pPr>
      <w:r>
        <w:t>• Issue advisory in regard to non-controlled object in airspace or movement area.</w:t>
      </w:r>
    </w:p>
    <w:p w14:paraId="1E5D56A3" w14:textId="77777777" w:rsidR="00C0744A" w:rsidRDefault="00000000">
      <w:pPr>
        <w:pStyle w:val="ad"/>
      </w:pPr>
      <w:r>
        <w:t>• Inform other aircraft of airspace or movement area intrusion by non-controlled object.</w:t>
      </w:r>
    </w:p>
    <w:p w14:paraId="7DD1613C" w14:textId="77777777" w:rsidR="00C0744A" w:rsidRDefault="00000000">
      <w:pPr>
        <w:pStyle w:val="ad"/>
      </w:pPr>
      <w:r>
        <w:t>• Request response from pilot or operator of non-controlled object.</w:t>
      </w:r>
    </w:p>
    <w:p w14:paraId="648C3993" w14:textId="77777777" w:rsidR="00C0744A" w:rsidRDefault="00000000">
      <w:pPr>
        <w:pStyle w:val="ad"/>
      </w:pPr>
      <w:r>
        <w:t>• Request assistance from other sources to establish contact with non-controlled object.</w:t>
      </w:r>
    </w:p>
    <w:p w14:paraId="7289A320" w14:textId="77777777" w:rsidR="00C0744A" w:rsidRDefault="00000000">
      <w:pPr>
        <w:pStyle w:val="ad"/>
      </w:pPr>
      <w:r>
        <w:t>• Issue instructions restricting aircraft activity in affected airspace or movement area.</w:t>
      </w:r>
    </w:p>
    <w:p w14:paraId="254403F4" w14:textId="77777777" w:rsidR="00C0744A" w:rsidRDefault="00000000">
      <w:pPr>
        <w:pStyle w:val="ad"/>
      </w:pPr>
      <w:r>
        <w:t>• Receive request for temporary use of airspace or movement area.</w:t>
      </w:r>
    </w:p>
    <w:p w14:paraId="3D586EE6" w14:textId="77777777" w:rsidR="00C0744A" w:rsidRDefault="00000000">
      <w:pPr>
        <w:pStyle w:val="ad"/>
      </w:pPr>
      <w:r>
        <w:t>• Issue go-around.</w:t>
      </w:r>
    </w:p>
    <w:p w14:paraId="04A33D6F" w14:textId="77777777" w:rsidR="00C0744A" w:rsidRDefault="00000000">
      <w:pPr>
        <w:pStyle w:val="ad"/>
      </w:pPr>
      <w:r>
        <w:t>• Receive notice of missed approach/go around/touch-and-go/stop-and-go.</w:t>
      </w:r>
    </w:p>
    <w:p w14:paraId="05787091" w14:textId="77777777" w:rsidR="00C0744A" w:rsidRDefault="00000000">
      <w:pPr>
        <w:pStyle w:val="ad"/>
      </w:pPr>
      <w:r>
        <w:t>• Receive acknowledgment of takeoff.</w:t>
      </w:r>
    </w:p>
    <w:p w14:paraId="788328B7" w14:textId="77777777" w:rsidR="00C0744A" w:rsidRDefault="00000000">
      <w:pPr>
        <w:pStyle w:val="ad"/>
      </w:pPr>
      <w:r>
        <w:t>• Receive pilot notification of aborted takeoff.</w:t>
      </w:r>
    </w:p>
    <w:p w14:paraId="5ABDDD9B" w14:textId="77777777" w:rsidR="00C0744A" w:rsidRDefault="00000000">
      <w:pPr>
        <w:pStyle w:val="ad"/>
      </w:pPr>
      <w:r>
        <w:t>• Inform other aircraft of airspace status change.</w:t>
      </w:r>
    </w:p>
    <w:p w14:paraId="40EB5727" w14:textId="77777777" w:rsidR="00C0744A" w:rsidRDefault="00C0744A">
      <w:pPr>
        <w:pStyle w:val="ad"/>
      </w:pPr>
    </w:p>
    <w:p w14:paraId="1F7B56D3" w14:textId="77777777" w:rsidR="00C0744A" w:rsidRDefault="00000000">
      <w:pPr>
        <w:pStyle w:val="ad"/>
        <w:rPr>
          <w:b/>
          <w:bCs/>
        </w:rPr>
      </w:pPr>
      <w:r>
        <w:rPr>
          <w:b/>
          <w:bCs/>
        </w:rPr>
        <w:t>2. CONTROL AIRCRAFT OR VEHICLE GROUND MOVEMENT</w:t>
      </w:r>
    </w:p>
    <w:p w14:paraId="59BEA675" w14:textId="77777777" w:rsidR="00C0744A" w:rsidRDefault="00000000">
      <w:pPr>
        <w:pStyle w:val="ad"/>
      </w:pPr>
      <w:r>
        <w:t>• Issue instructions to hold at gate.</w:t>
      </w:r>
    </w:p>
    <w:p w14:paraId="0204AD20" w14:textId="77777777" w:rsidR="00C0744A" w:rsidRDefault="00000000">
      <w:pPr>
        <w:pStyle w:val="ad"/>
      </w:pPr>
      <w:r>
        <w:t>• Advise pilot of ground delay.</w:t>
      </w:r>
    </w:p>
    <w:p w14:paraId="08725735" w14:textId="77777777" w:rsidR="00C0744A" w:rsidRDefault="00000000">
      <w:pPr>
        <w:pStyle w:val="ad"/>
      </w:pPr>
      <w:r>
        <w:t>• Inform pilot of estimated departure clearance time.</w:t>
      </w:r>
    </w:p>
    <w:p w14:paraId="258830AC" w14:textId="77777777" w:rsidR="00C0744A" w:rsidRDefault="00000000">
      <w:pPr>
        <w:pStyle w:val="ad"/>
      </w:pPr>
      <w:r>
        <w:t>• Receive and disseminate cancellation of traffic management restrictions(s).</w:t>
      </w:r>
    </w:p>
    <w:p w14:paraId="74C00B97" w14:textId="77777777" w:rsidR="00C0744A" w:rsidRDefault="00000000">
      <w:pPr>
        <w:pStyle w:val="ad"/>
      </w:pPr>
      <w:r>
        <w:t>• Receive pilot request for pushback/powerback instructions.</w:t>
      </w:r>
    </w:p>
    <w:p w14:paraId="06899E00" w14:textId="77777777" w:rsidR="00C0744A" w:rsidRDefault="00000000">
      <w:pPr>
        <w:pStyle w:val="ad"/>
      </w:pPr>
      <w:r>
        <w:t>• Receive pilot request for taxi instructions.</w:t>
      </w:r>
    </w:p>
    <w:p w14:paraId="687F24B6" w14:textId="77777777" w:rsidR="00C0744A" w:rsidRDefault="00000000">
      <w:pPr>
        <w:pStyle w:val="ad"/>
      </w:pPr>
      <w:r>
        <w:t>• Issue airport condition information.</w:t>
      </w:r>
    </w:p>
    <w:p w14:paraId="70B05B97" w14:textId="77777777" w:rsidR="00C0744A" w:rsidRDefault="00000000">
      <w:pPr>
        <w:pStyle w:val="ad"/>
      </w:pPr>
      <w:r>
        <w:lastRenderedPageBreak/>
        <w:t>• Receive pilot or vehicle operator request for movement in or through movement area.</w:t>
      </w:r>
    </w:p>
    <w:p w14:paraId="38B6AB43" w14:textId="77777777" w:rsidR="00C0744A" w:rsidRDefault="00000000">
      <w:pPr>
        <w:pStyle w:val="ad"/>
      </w:pPr>
      <w:r>
        <w:t>• Issue instructions to hold short of taxiway/runway.</w:t>
      </w:r>
    </w:p>
    <w:p w14:paraId="52D50979" w14:textId="77777777" w:rsidR="00C0744A" w:rsidRDefault="00000000">
      <w:pPr>
        <w:pStyle w:val="ad"/>
      </w:pPr>
      <w:r>
        <w:t>• Deny ground movement request.</w:t>
      </w:r>
    </w:p>
    <w:p w14:paraId="51D94285" w14:textId="77777777" w:rsidR="00C0744A" w:rsidRDefault="00000000">
      <w:pPr>
        <w:pStyle w:val="ad"/>
      </w:pPr>
      <w:r>
        <w:t>• Issue instructions to divert traffic around closed movement area.</w:t>
      </w:r>
    </w:p>
    <w:p w14:paraId="16D9C0CF" w14:textId="77777777" w:rsidR="00C0744A" w:rsidRDefault="00C0744A">
      <w:pPr>
        <w:pStyle w:val="ad"/>
      </w:pPr>
    </w:p>
    <w:p w14:paraId="3AC68C88" w14:textId="77777777" w:rsidR="00C0744A" w:rsidRDefault="00000000">
      <w:pPr>
        <w:pStyle w:val="ad"/>
        <w:rPr>
          <w:b/>
          <w:bCs/>
        </w:rPr>
      </w:pPr>
      <w:r>
        <w:rPr>
          <w:b/>
          <w:bCs/>
        </w:rPr>
        <w:t>3. ROUTE OR FLIGHT PLAN</w:t>
      </w:r>
    </w:p>
    <w:p w14:paraId="6E0A143F" w14:textId="77777777" w:rsidR="00C0744A" w:rsidRDefault="00000000">
      <w:pPr>
        <w:pStyle w:val="ad"/>
      </w:pPr>
      <w:r>
        <w:t>• Issue clearance and instructions to pilot.</w:t>
      </w:r>
    </w:p>
    <w:p w14:paraId="13B7A2BC" w14:textId="77777777" w:rsidR="00C0744A" w:rsidRDefault="00000000">
      <w:pPr>
        <w:pStyle w:val="ad"/>
      </w:pPr>
      <w:r>
        <w:t>• Query pilot regarding compliance or conformance with clearance.</w:t>
      </w:r>
    </w:p>
    <w:p w14:paraId="06EAC4DE" w14:textId="77777777" w:rsidR="00C0744A" w:rsidRDefault="00000000">
      <w:pPr>
        <w:pStyle w:val="ad"/>
      </w:pPr>
      <w:r>
        <w:t>• Issue clearance through other stations for relay to pilot.</w:t>
      </w:r>
    </w:p>
    <w:p w14:paraId="778F1F75" w14:textId="77777777" w:rsidR="00C0744A" w:rsidRDefault="00000000">
      <w:pPr>
        <w:pStyle w:val="ad"/>
      </w:pPr>
      <w:r>
        <w:t>• Approve or deny clearance request.</w:t>
      </w:r>
    </w:p>
    <w:p w14:paraId="48B6CF27" w14:textId="77777777" w:rsidR="00C0744A" w:rsidRDefault="00000000">
      <w:pPr>
        <w:pStyle w:val="ad"/>
      </w:pPr>
      <w:r>
        <w:t>• Detect a pilot or aircraft problem (e.g. hypoxia).</w:t>
      </w:r>
    </w:p>
    <w:p w14:paraId="2835EA8E" w14:textId="77777777" w:rsidR="00C0744A" w:rsidRDefault="00000000">
      <w:pPr>
        <w:pStyle w:val="ad"/>
      </w:pPr>
      <w:r>
        <w:t>• Conduct radio or radar search for overdue aircraft.</w:t>
      </w:r>
    </w:p>
    <w:p w14:paraId="377405D4" w14:textId="77777777" w:rsidR="00C0744A" w:rsidRDefault="00000000">
      <w:pPr>
        <w:pStyle w:val="ad"/>
      </w:pPr>
      <w:r>
        <w:t>• Receive pilot notice of declared emergency and determine assistance needed.</w:t>
      </w:r>
    </w:p>
    <w:p w14:paraId="7910715A" w14:textId="77777777" w:rsidR="00C0744A" w:rsidRDefault="00000000">
      <w:pPr>
        <w:pStyle w:val="ad"/>
      </w:pPr>
      <w:r>
        <w:t>• Receive pilot notice of aircraft having a problem (e.g. overdue, loss of radio contact).</w:t>
      </w:r>
    </w:p>
    <w:p w14:paraId="06D973A6" w14:textId="77777777" w:rsidR="00C0744A" w:rsidRDefault="00000000">
      <w:pPr>
        <w:pStyle w:val="ad"/>
      </w:pPr>
      <w:r>
        <w:t>• Forward contingency/emergency/special condition information to other stations.</w:t>
      </w:r>
    </w:p>
    <w:p w14:paraId="5F3654C9" w14:textId="77777777" w:rsidR="00C0744A" w:rsidRDefault="00000000">
      <w:pPr>
        <w:pStyle w:val="ad"/>
      </w:pPr>
      <w:r>
        <w:t>• Receive flight plan from pilot.</w:t>
      </w:r>
    </w:p>
    <w:p w14:paraId="425F86AD" w14:textId="77777777" w:rsidR="00C0744A" w:rsidRDefault="00000000">
      <w:pPr>
        <w:pStyle w:val="ad"/>
      </w:pPr>
      <w:r>
        <w:t>• Receive verbally forwarded flight plan.</w:t>
      </w:r>
    </w:p>
    <w:p w14:paraId="65BE64A6" w14:textId="77777777" w:rsidR="00C0744A" w:rsidRDefault="00000000">
      <w:pPr>
        <w:pStyle w:val="ad"/>
      </w:pPr>
      <w:r>
        <w:t>• Query others about flight plan or flight plan amendment.</w:t>
      </w:r>
    </w:p>
    <w:p w14:paraId="54283149" w14:textId="77777777" w:rsidR="00C0744A" w:rsidRDefault="00000000">
      <w:pPr>
        <w:pStyle w:val="ad"/>
      </w:pPr>
      <w:r>
        <w:t>• Receive requested flight plan changes.</w:t>
      </w:r>
    </w:p>
    <w:p w14:paraId="24F79676" w14:textId="77777777" w:rsidR="00C0744A" w:rsidRDefault="00000000">
      <w:pPr>
        <w:pStyle w:val="ad"/>
      </w:pPr>
      <w:r>
        <w:t>• Receive request to cancel IFR.</w:t>
      </w:r>
    </w:p>
    <w:p w14:paraId="4953F7A5" w14:textId="77777777" w:rsidR="00C0744A" w:rsidRDefault="00000000">
      <w:pPr>
        <w:pStyle w:val="ad"/>
      </w:pPr>
      <w:r>
        <w:t>• Terminate radio communication with aircraft.</w:t>
      </w:r>
    </w:p>
    <w:p w14:paraId="3550596C" w14:textId="77777777" w:rsidR="00C0744A" w:rsidRDefault="00000000">
      <w:pPr>
        <w:pStyle w:val="ad"/>
      </w:pPr>
      <w:r>
        <w:t>• Receive arrival message.</w:t>
      </w:r>
    </w:p>
    <w:p w14:paraId="66834DF6" w14:textId="77777777" w:rsidR="00C0744A" w:rsidRDefault="00000000">
      <w:pPr>
        <w:pStyle w:val="ad"/>
      </w:pPr>
      <w:r>
        <w:t>• Issue change of frequency to pilot.</w:t>
      </w:r>
    </w:p>
    <w:p w14:paraId="5652CC61" w14:textId="77777777" w:rsidR="00C0744A" w:rsidRDefault="00000000">
      <w:pPr>
        <w:pStyle w:val="ad"/>
      </w:pPr>
      <w:r>
        <w:t>• Issue altimeter setting on initial contact as appropriate.</w:t>
      </w:r>
    </w:p>
    <w:p w14:paraId="4177824D" w14:textId="77777777" w:rsidR="00C0744A" w:rsidRDefault="00000000">
      <w:pPr>
        <w:pStyle w:val="ad"/>
      </w:pPr>
      <w:r>
        <w:t>• Verify aircraft altitude with pilot.</w:t>
      </w:r>
    </w:p>
    <w:p w14:paraId="20CE8E61" w14:textId="77777777" w:rsidR="00C0744A" w:rsidRDefault="00000000">
      <w:pPr>
        <w:pStyle w:val="ad"/>
      </w:pPr>
      <w:r>
        <w:t>• Inform pilot that radar contact is lost or established.</w:t>
      </w:r>
    </w:p>
    <w:p w14:paraId="2F38E0E0" w14:textId="77777777" w:rsidR="00C0744A" w:rsidRDefault="00000000">
      <w:pPr>
        <w:pStyle w:val="ad"/>
      </w:pPr>
      <w:r>
        <w:t>• Terminate radar service.</w:t>
      </w:r>
    </w:p>
    <w:p w14:paraId="3417CFB6" w14:textId="77777777" w:rsidR="00C0744A" w:rsidRDefault="00000000">
      <w:pPr>
        <w:pStyle w:val="ad"/>
      </w:pPr>
      <w:r>
        <w:t>• Assign beacon code.</w:t>
      </w:r>
    </w:p>
    <w:p w14:paraId="108846E5" w14:textId="77777777" w:rsidR="00C0744A" w:rsidRDefault="00000000">
      <w:pPr>
        <w:pStyle w:val="ad"/>
      </w:pPr>
      <w:r>
        <w:t>• Request necessary flight plan information from pilot.</w:t>
      </w:r>
    </w:p>
    <w:p w14:paraId="5714877F" w14:textId="77777777" w:rsidR="00C0744A" w:rsidRDefault="00000000">
      <w:pPr>
        <w:pStyle w:val="ad"/>
      </w:pPr>
      <w:r>
        <w:t>• Receive notice of special condition or emergency.</w:t>
      </w:r>
    </w:p>
    <w:p w14:paraId="499EF7D7" w14:textId="77777777" w:rsidR="00C0744A" w:rsidRDefault="00000000">
      <w:pPr>
        <w:pStyle w:val="ad"/>
      </w:pPr>
      <w:r>
        <w:t>• Inform pilot or vehicle operator of abnormal aircraft or vehicle condition.</w:t>
      </w:r>
    </w:p>
    <w:p w14:paraId="7296D1BD" w14:textId="77777777" w:rsidR="00C0744A" w:rsidRDefault="00000000">
      <w:pPr>
        <w:pStyle w:val="ad"/>
      </w:pPr>
      <w:r>
        <w:t>• Declare emergency and invoke contingency plan.</w:t>
      </w:r>
    </w:p>
    <w:p w14:paraId="1EF92950" w14:textId="77777777" w:rsidR="00C0744A" w:rsidRDefault="00000000">
      <w:pPr>
        <w:pStyle w:val="ad"/>
      </w:pPr>
      <w:r>
        <w:t>• Issue taxi instructions to special condition or emergency aircraft.</w:t>
      </w:r>
    </w:p>
    <w:p w14:paraId="57B29A08" w14:textId="77777777" w:rsidR="00C0744A" w:rsidRDefault="00000000">
      <w:pPr>
        <w:pStyle w:val="ad"/>
      </w:pPr>
      <w:r>
        <w:t>• Inform others of special operation.</w:t>
      </w:r>
    </w:p>
    <w:p w14:paraId="79CC190B" w14:textId="77777777" w:rsidR="00C0744A" w:rsidRDefault="00000000">
      <w:pPr>
        <w:pStyle w:val="ad"/>
      </w:pPr>
      <w:r>
        <w:t>• Issue change to SSR beacon code assignment.</w:t>
      </w:r>
    </w:p>
    <w:p w14:paraId="25E9A9AB" w14:textId="77777777" w:rsidR="00C0744A" w:rsidRDefault="00000000">
      <w:pPr>
        <w:pStyle w:val="ad"/>
      </w:pPr>
      <w:r>
        <w:t>• Suggest clearance alternatives to pilot.</w:t>
      </w:r>
    </w:p>
    <w:p w14:paraId="101EC38A" w14:textId="77777777" w:rsidR="00C0744A" w:rsidRDefault="00000000">
      <w:pPr>
        <w:pStyle w:val="ad"/>
      </w:pPr>
      <w:r>
        <w:lastRenderedPageBreak/>
        <w:t>• Issue instructions to pilot for identification turn or transponder response.</w:t>
      </w:r>
    </w:p>
    <w:p w14:paraId="07404460" w14:textId="77777777" w:rsidR="00C0744A" w:rsidRDefault="00000000">
      <w:pPr>
        <w:pStyle w:val="ad"/>
      </w:pPr>
      <w:r>
        <w:t>• Perceive presence of special condition or emergency by tone of voice.</w:t>
      </w:r>
    </w:p>
    <w:p w14:paraId="478BD60A" w14:textId="77777777" w:rsidR="00C0744A" w:rsidRDefault="00000000">
      <w:pPr>
        <w:pStyle w:val="ad"/>
      </w:pPr>
      <w:r>
        <w:t>• Discuss flight plan/flight plan amendment.</w:t>
      </w:r>
    </w:p>
    <w:p w14:paraId="5A9F1C31" w14:textId="77777777" w:rsidR="00C0744A" w:rsidRDefault="00000000">
      <w:pPr>
        <w:pStyle w:val="ad"/>
      </w:pPr>
      <w:r>
        <w:t>• Inform controller or requester of an inability to comply with flight plan/flight plan amendment request.</w:t>
      </w:r>
    </w:p>
    <w:p w14:paraId="2509667C" w14:textId="77777777" w:rsidR="00C0744A" w:rsidRDefault="00000000">
      <w:pPr>
        <w:pStyle w:val="ad"/>
      </w:pPr>
      <w:r>
        <w:t>• Inform pilot of radar position.</w:t>
      </w:r>
    </w:p>
    <w:p w14:paraId="74AD5EFD" w14:textId="77777777" w:rsidR="00C0744A" w:rsidRDefault="00000000">
      <w:pPr>
        <w:pStyle w:val="ad"/>
      </w:pPr>
      <w:r>
        <w:t>• Receive request to file flight plan from in-flight pilot.</w:t>
      </w:r>
    </w:p>
    <w:p w14:paraId="3A21F5BD" w14:textId="77777777" w:rsidR="00C0744A" w:rsidRDefault="00000000">
      <w:pPr>
        <w:pStyle w:val="ad"/>
      </w:pPr>
      <w:r>
        <w:t>• Receive flight plan request and information from recorded phone message.</w:t>
      </w:r>
    </w:p>
    <w:p w14:paraId="43DD27CE" w14:textId="77777777" w:rsidR="00C0744A" w:rsidRDefault="00000000">
      <w:pPr>
        <w:pStyle w:val="ad"/>
      </w:pPr>
      <w:r>
        <w:t>• Verify flight plan with pilot.</w:t>
      </w:r>
    </w:p>
    <w:p w14:paraId="164CE301" w14:textId="77777777" w:rsidR="00C0744A" w:rsidRDefault="00000000">
      <w:pPr>
        <w:pStyle w:val="ad"/>
      </w:pPr>
      <w:r>
        <w:t>• Receive request to activate flight plan.</w:t>
      </w:r>
    </w:p>
    <w:p w14:paraId="1EAD56B0" w14:textId="77777777" w:rsidR="00C0744A" w:rsidRDefault="00000000">
      <w:pPr>
        <w:pStyle w:val="ad"/>
      </w:pPr>
      <w:r>
        <w:t>• Query pilot on flight plan closure.</w:t>
      </w:r>
    </w:p>
    <w:p w14:paraId="7AE34FB0" w14:textId="77777777" w:rsidR="00C0744A" w:rsidRDefault="00000000">
      <w:pPr>
        <w:pStyle w:val="ad"/>
      </w:pPr>
      <w:r>
        <w:t>• Advise pilot of clearance status.</w:t>
      </w:r>
    </w:p>
    <w:p w14:paraId="7D750427" w14:textId="77777777" w:rsidR="00C0744A" w:rsidRDefault="00000000">
      <w:pPr>
        <w:pStyle w:val="ad"/>
      </w:pPr>
      <w:r>
        <w:t>• Receive acknowledgment or rejection of clearance from pilot.</w:t>
      </w:r>
    </w:p>
    <w:p w14:paraId="0D2D37B2" w14:textId="77777777" w:rsidR="00C0744A" w:rsidRDefault="00000000">
      <w:pPr>
        <w:pStyle w:val="ad"/>
      </w:pPr>
      <w:r>
        <w:t>• Evaluate and inform pilot of alternate routes on the basis of weather, aeronautical information, pilot preference, and pilot/aircraft limitations.</w:t>
      </w:r>
    </w:p>
    <w:p w14:paraId="1ABE4DF4" w14:textId="77777777" w:rsidR="00C0744A" w:rsidRDefault="00000000">
      <w:pPr>
        <w:pStyle w:val="ad"/>
      </w:pPr>
      <w:r>
        <w:t>• Receive pilot requests for airport advisories.</w:t>
      </w:r>
    </w:p>
    <w:p w14:paraId="11C15C84" w14:textId="77777777" w:rsidR="00C0744A" w:rsidRDefault="00000000">
      <w:pPr>
        <w:pStyle w:val="ad"/>
      </w:pPr>
      <w:r>
        <w:t>• Relay the requested advisories to the pilot.</w:t>
      </w:r>
    </w:p>
    <w:p w14:paraId="4206E362" w14:textId="77777777" w:rsidR="00C0744A" w:rsidRDefault="00000000">
      <w:pPr>
        <w:pStyle w:val="ad"/>
      </w:pPr>
      <w:r>
        <w:t>• Relay airport status to pilot.</w:t>
      </w:r>
    </w:p>
    <w:p w14:paraId="1D4DFF9E" w14:textId="77777777" w:rsidR="00C0744A" w:rsidRDefault="00000000">
      <w:pPr>
        <w:pStyle w:val="ad"/>
      </w:pPr>
      <w:r>
        <w:t>• Relay traffic information/weather conditions to pilot.</w:t>
      </w:r>
    </w:p>
    <w:p w14:paraId="54542225" w14:textId="77777777" w:rsidR="00C0744A" w:rsidRDefault="00C0744A">
      <w:pPr>
        <w:pStyle w:val="ad"/>
      </w:pPr>
    </w:p>
    <w:p w14:paraId="3AAEC5CD" w14:textId="77777777" w:rsidR="00C0744A" w:rsidRDefault="00000000">
      <w:pPr>
        <w:pStyle w:val="ad"/>
        <w:rPr>
          <w:b/>
          <w:bCs/>
        </w:rPr>
      </w:pPr>
      <w:r>
        <w:rPr>
          <w:b/>
          <w:bCs/>
        </w:rPr>
        <w:t>4. PERFORM SITUATION MONITORING</w:t>
      </w:r>
    </w:p>
    <w:p w14:paraId="5DE71393" w14:textId="77777777" w:rsidR="00C0744A" w:rsidRDefault="00000000">
      <w:pPr>
        <w:pStyle w:val="ad"/>
      </w:pPr>
      <w:r>
        <w:t>• Record airport environmental (e.g. ice on runway) and system equipment status message.</w:t>
      </w:r>
    </w:p>
    <w:p w14:paraId="04E6E0E6" w14:textId="77777777" w:rsidR="00C0744A" w:rsidRDefault="00000000">
      <w:pPr>
        <w:pStyle w:val="ad"/>
      </w:pPr>
      <w:r>
        <w:t>• Request pilot report on NAVAID status.</w:t>
      </w:r>
    </w:p>
    <w:p w14:paraId="284E79A6" w14:textId="77777777" w:rsidR="00C0744A" w:rsidRDefault="00000000">
      <w:pPr>
        <w:pStyle w:val="ad"/>
      </w:pPr>
      <w:r>
        <w:t>• Inform pilot of alternate instructions necessary for flight following service.</w:t>
      </w:r>
    </w:p>
    <w:p w14:paraId="659DA194" w14:textId="77777777" w:rsidR="00C0744A" w:rsidRDefault="00000000">
      <w:pPr>
        <w:pStyle w:val="ad"/>
      </w:pPr>
      <w:r>
        <w:t>• Receive/deny request for flight following.</w:t>
      </w:r>
    </w:p>
    <w:p w14:paraId="6B4CA785" w14:textId="77777777" w:rsidR="00C0744A" w:rsidRDefault="00000000">
      <w:pPr>
        <w:pStyle w:val="ad"/>
      </w:pPr>
      <w:r>
        <w:t>• Receive/request pilot or operator position report.</w:t>
      </w:r>
    </w:p>
    <w:p w14:paraId="76C383B6" w14:textId="77777777" w:rsidR="00C0744A" w:rsidRDefault="00000000">
      <w:pPr>
        <w:pStyle w:val="ad"/>
      </w:pPr>
      <w:r>
        <w:t>• Search for and verify aircraft or vehicle location.</w:t>
      </w:r>
    </w:p>
    <w:p w14:paraId="45A0DA9F" w14:textId="77777777" w:rsidR="00C0744A" w:rsidRDefault="00000000">
      <w:pPr>
        <w:pStyle w:val="ad"/>
      </w:pPr>
      <w:r>
        <w:t>• Verify pilot has current ATIS or inform pilot of current ATIS.</w:t>
      </w:r>
    </w:p>
    <w:p w14:paraId="46EFE931" w14:textId="77777777" w:rsidR="00C0744A" w:rsidRDefault="00000000">
      <w:pPr>
        <w:pStyle w:val="ad"/>
      </w:pPr>
      <w:r>
        <w:t>• Inform/request pilot to file/re-file flight plan.</w:t>
      </w:r>
    </w:p>
    <w:p w14:paraId="7CD1D80F" w14:textId="77777777" w:rsidR="00C0744A" w:rsidRDefault="00C0744A">
      <w:pPr>
        <w:pStyle w:val="ad"/>
      </w:pPr>
    </w:p>
    <w:p w14:paraId="195AC0CC" w14:textId="77777777" w:rsidR="00C0744A" w:rsidRDefault="00000000">
      <w:pPr>
        <w:pStyle w:val="ad"/>
        <w:rPr>
          <w:b/>
          <w:bCs/>
        </w:rPr>
      </w:pPr>
      <w:r>
        <w:rPr>
          <w:b/>
          <w:bCs/>
        </w:rPr>
        <w:t>5. RESOLVE AIRCRAFT CONFLICT SITUATIONS</w:t>
      </w:r>
    </w:p>
    <w:p w14:paraId="49A303A3" w14:textId="77777777" w:rsidR="00C0744A" w:rsidRDefault="00000000">
      <w:pPr>
        <w:pStyle w:val="ad"/>
      </w:pPr>
      <w:r>
        <w:t>• Receive notice of potential or actual conflict.</w:t>
      </w:r>
    </w:p>
    <w:p w14:paraId="0DCF6088" w14:textId="77777777" w:rsidR="00C0744A" w:rsidRDefault="00000000">
      <w:pPr>
        <w:pStyle w:val="ad"/>
      </w:pPr>
      <w:r>
        <w:t>• Issue traffic advisory or safety alert in regard to aircraft conflict/aircraft proximity.</w:t>
      </w:r>
    </w:p>
    <w:p w14:paraId="67B6EC7D" w14:textId="77777777" w:rsidR="00C0744A" w:rsidRDefault="00000000">
      <w:pPr>
        <w:pStyle w:val="ad"/>
      </w:pPr>
      <w:r>
        <w:t>• Inform pilot or operator when clear of traffic or non-controlled object.</w:t>
      </w:r>
    </w:p>
    <w:p w14:paraId="6F9B6241" w14:textId="77777777" w:rsidR="00C0744A" w:rsidRDefault="00000000">
      <w:pPr>
        <w:pStyle w:val="ad"/>
      </w:pPr>
      <w:r>
        <w:t>• Issue advisory in regard to restricted airspace proximity.</w:t>
      </w:r>
    </w:p>
    <w:p w14:paraId="37155891" w14:textId="77777777" w:rsidR="00C0744A" w:rsidRDefault="00000000">
      <w:pPr>
        <w:pStyle w:val="ad"/>
      </w:pPr>
      <w:r>
        <w:t>• Issue advisory or safety alert in regard to route/low altitude situation.</w:t>
      </w:r>
    </w:p>
    <w:p w14:paraId="48F37D61" w14:textId="77777777" w:rsidR="00C0744A" w:rsidRDefault="00000000">
      <w:pPr>
        <w:pStyle w:val="ad"/>
      </w:pPr>
      <w:r>
        <w:t>• Request/receive pilot notice of traffic in sight.</w:t>
      </w:r>
    </w:p>
    <w:p w14:paraId="401DCFC0" w14:textId="77777777" w:rsidR="00C0744A" w:rsidRDefault="00000000">
      <w:pPr>
        <w:pStyle w:val="ad"/>
      </w:pPr>
      <w:r>
        <w:lastRenderedPageBreak/>
        <w:t>• Issue advisory in regard to airspace/movement area violation.</w:t>
      </w:r>
    </w:p>
    <w:p w14:paraId="52B7C69A" w14:textId="77777777" w:rsidR="00C0744A" w:rsidRDefault="00000000">
      <w:pPr>
        <w:pStyle w:val="ad"/>
      </w:pPr>
      <w:r>
        <w:t>• Issue approval or instructions for ground movement.</w:t>
      </w:r>
    </w:p>
    <w:p w14:paraId="6F4AD138" w14:textId="77777777" w:rsidR="00C0744A" w:rsidRDefault="00C0744A">
      <w:pPr>
        <w:pStyle w:val="ad"/>
      </w:pPr>
    </w:p>
    <w:p w14:paraId="244931EE" w14:textId="77777777" w:rsidR="00C0744A" w:rsidRDefault="00000000">
      <w:pPr>
        <w:pStyle w:val="ad"/>
        <w:rPr>
          <w:b/>
          <w:bCs/>
        </w:rPr>
      </w:pPr>
      <w:r>
        <w:rPr>
          <w:b/>
          <w:bCs/>
        </w:rPr>
        <w:t>6. ASSESS WEATHER IMPACT</w:t>
      </w:r>
    </w:p>
    <w:p w14:paraId="270D302F" w14:textId="77777777" w:rsidR="00C0744A" w:rsidRDefault="00000000">
      <w:pPr>
        <w:pStyle w:val="ad"/>
      </w:pPr>
      <w:r>
        <w:t>• Receive/request weather information from other aircraft.</w:t>
      </w:r>
    </w:p>
    <w:p w14:paraId="3FFE41CF" w14:textId="77777777" w:rsidR="00C0744A" w:rsidRDefault="00000000">
      <w:pPr>
        <w:pStyle w:val="ad"/>
      </w:pPr>
      <w:r>
        <w:t>• Issue weather advisory or update to other aircraft.</w:t>
      </w:r>
    </w:p>
    <w:p w14:paraId="182F67A9" w14:textId="77777777" w:rsidR="00C0744A" w:rsidRDefault="00000000">
      <w:pPr>
        <w:pStyle w:val="ad"/>
      </w:pPr>
      <w:r>
        <w:t>• Formulate weather broadcast.</w:t>
      </w:r>
    </w:p>
    <w:p w14:paraId="6DA8807B" w14:textId="77777777" w:rsidR="00C0744A" w:rsidRDefault="00000000">
      <w:pPr>
        <w:pStyle w:val="ad"/>
      </w:pPr>
      <w:r>
        <w:t>• Record scheduled weather report or advisory in specified format.</w:t>
      </w:r>
    </w:p>
    <w:p w14:paraId="7455D076" w14:textId="77777777" w:rsidR="00C0744A" w:rsidRDefault="00000000">
      <w:pPr>
        <w:pStyle w:val="ad"/>
      </w:pPr>
      <w:r>
        <w:t>• Broadcast scheduled and unscheduled weather report or advisory on prescribed radio frequencies.</w:t>
      </w:r>
    </w:p>
    <w:p w14:paraId="1B2B40B8" w14:textId="77777777" w:rsidR="00C0744A" w:rsidRDefault="00000000">
      <w:pPr>
        <w:pStyle w:val="ad"/>
      </w:pPr>
      <w:r>
        <w:t>• Receive request for pilot briefing.</w:t>
      </w:r>
    </w:p>
    <w:p w14:paraId="655EA470" w14:textId="77777777" w:rsidR="00C0744A" w:rsidRDefault="00000000">
      <w:pPr>
        <w:pStyle w:val="ad"/>
      </w:pPr>
      <w:r>
        <w:t>• Brief pilot on weather data in specified format.</w:t>
      </w:r>
    </w:p>
    <w:p w14:paraId="7AD75578" w14:textId="77777777" w:rsidR="00C0744A" w:rsidRDefault="00000000">
      <w:pPr>
        <w:pStyle w:val="ad"/>
      </w:pPr>
      <w:r>
        <w:t>• Inform/verify pilot has received information on hazardous weather.</w:t>
      </w:r>
    </w:p>
    <w:p w14:paraId="31F6D54E" w14:textId="77777777" w:rsidR="00C0744A" w:rsidRDefault="00000000">
      <w:pPr>
        <w:pStyle w:val="ad"/>
      </w:pPr>
      <w:r>
        <w:t>• Provide pilot with other requested information.</w:t>
      </w:r>
    </w:p>
    <w:p w14:paraId="6561DCC9" w14:textId="77777777" w:rsidR="00C0744A" w:rsidRDefault="00000000">
      <w:pPr>
        <w:pStyle w:val="ad"/>
      </w:pPr>
      <w:r>
        <w:t>• Notify pilot VFR not recommended if conditions warrant.</w:t>
      </w:r>
    </w:p>
    <w:p w14:paraId="766007D9" w14:textId="77777777" w:rsidR="00C0744A" w:rsidRDefault="00000000">
      <w:pPr>
        <w:pStyle w:val="ad"/>
      </w:pPr>
      <w:r>
        <w:t>• Advise pilot of flight watch capability.</w:t>
      </w:r>
    </w:p>
    <w:p w14:paraId="5D1A0132" w14:textId="77777777" w:rsidR="00C0744A" w:rsidRDefault="00000000">
      <w:pPr>
        <w:pStyle w:val="ad"/>
      </w:pPr>
      <w:r>
        <w:t>• Advise pilot of ATC delays.</w:t>
      </w:r>
    </w:p>
    <w:p w14:paraId="49ACD49F" w14:textId="77777777" w:rsidR="00C0744A" w:rsidRDefault="00000000">
      <w:pPr>
        <w:pStyle w:val="ad"/>
      </w:pPr>
      <w:r>
        <w:t>• Inform pilot of frequency and station for filing pilot weather reports.</w:t>
      </w:r>
    </w:p>
    <w:p w14:paraId="0665C277" w14:textId="77777777" w:rsidR="00C0744A" w:rsidRDefault="00000000">
      <w:pPr>
        <w:pStyle w:val="ad"/>
      </w:pPr>
      <w:r>
        <w:t>• Prompt pilot for additional data.</w:t>
      </w:r>
    </w:p>
    <w:p w14:paraId="08E1F586" w14:textId="77777777" w:rsidR="00C0744A" w:rsidRDefault="00000000">
      <w:pPr>
        <w:pStyle w:val="ad"/>
      </w:pPr>
      <w:r>
        <w:t>• Maintain clear and uniform speech pattern while broadcasting.</w:t>
      </w:r>
    </w:p>
    <w:p w14:paraId="5F94C22F" w14:textId="77777777" w:rsidR="00C0744A" w:rsidRDefault="00C0744A">
      <w:pPr>
        <w:pStyle w:val="ad"/>
      </w:pPr>
    </w:p>
    <w:p w14:paraId="68EA813A" w14:textId="77777777" w:rsidR="00C0744A" w:rsidRDefault="00000000">
      <w:pPr>
        <w:pStyle w:val="ad"/>
        <w:rPr>
          <w:b/>
          <w:bCs/>
        </w:rPr>
      </w:pPr>
      <w:r>
        <w:rPr>
          <w:b/>
          <w:bCs/>
        </w:rPr>
        <w:t>7. RESPOND TO EMERGENCIES AND CONDUCT EMERGENCY PROCEDURES</w:t>
      </w:r>
    </w:p>
    <w:p w14:paraId="076C8D74" w14:textId="77777777" w:rsidR="00C0744A" w:rsidRDefault="00000000">
      <w:pPr>
        <w:pStyle w:val="ad"/>
      </w:pPr>
      <w:r>
        <w:t>• Communications.</w:t>
      </w:r>
    </w:p>
    <w:p w14:paraId="6A7B4686" w14:textId="77777777" w:rsidR="00C0744A" w:rsidRDefault="00000000">
      <w:pPr>
        <w:pStyle w:val="ad"/>
      </w:pPr>
      <w:r>
        <w:t>• Receive pilot request for emergency services.</w:t>
      </w:r>
    </w:p>
    <w:p w14:paraId="164D630A" w14:textId="77777777" w:rsidR="00C0744A" w:rsidRDefault="00000000">
      <w:pPr>
        <w:pStyle w:val="ad"/>
      </w:pPr>
      <w:r>
        <w:t>• Request information from pilot on nature of emergency situation.</w:t>
      </w:r>
    </w:p>
    <w:p w14:paraId="31DD40BD" w14:textId="77777777" w:rsidR="00C0744A" w:rsidRDefault="00000000">
      <w:pPr>
        <w:pStyle w:val="ad"/>
      </w:pPr>
      <w:r>
        <w:t>• Inform pilot to squawk 7700 if emergency declared.</w:t>
      </w:r>
    </w:p>
    <w:p w14:paraId="10095ECA" w14:textId="77777777" w:rsidR="00C0744A" w:rsidRDefault="00000000">
      <w:pPr>
        <w:pStyle w:val="ad"/>
      </w:pPr>
      <w:r>
        <w:t>• Request aircraft contact appropriate ATC unit and inform pilot to return to frequency if unable to</w:t>
      </w:r>
    </w:p>
    <w:p w14:paraId="528633D6" w14:textId="77777777" w:rsidR="00C0744A" w:rsidRDefault="00000000">
      <w:pPr>
        <w:pStyle w:val="ad"/>
      </w:pPr>
      <w:r>
        <w:t>contact ATC unit.</w:t>
      </w:r>
    </w:p>
    <w:p w14:paraId="017F8B63" w14:textId="77777777" w:rsidR="00C0744A" w:rsidRDefault="00000000">
      <w:pPr>
        <w:pStyle w:val="ad"/>
      </w:pPr>
      <w:r>
        <w:t>• Take appropriate action to resolve emergency situation.</w:t>
      </w:r>
    </w:p>
    <w:p w14:paraId="151304FF" w14:textId="77777777" w:rsidR="00C0744A" w:rsidRDefault="00000000">
      <w:pPr>
        <w:pStyle w:val="ad"/>
      </w:pPr>
      <w:r>
        <w:t>• Request aircraft information to determine altitude, heading, and airspeed of lost aircraft.</w:t>
      </w:r>
    </w:p>
    <w:p w14:paraId="15B36EAD" w14:textId="77777777" w:rsidR="00C0744A" w:rsidRDefault="00000000">
      <w:pPr>
        <w:pStyle w:val="ad"/>
      </w:pPr>
      <w:r>
        <w:t>• Advise if altitude or heading change is needed and maintain VFR.</w:t>
      </w:r>
    </w:p>
    <w:p w14:paraId="1FA99F21" w14:textId="77777777" w:rsidR="00C0744A" w:rsidRDefault="00000000">
      <w:pPr>
        <w:pStyle w:val="ad"/>
      </w:pPr>
      <w:r>
        <w:t>• Advise to adjust gyro with magnetic compass.</w:t>
      </w:r>
    </w:p>
    <w:p w14:paraId="494A80A1" w14:textId="77777777" w:rsidR="00C0744A" w:rsidRDefault="00000000">
      <w:pPr>
        <w:pStyle w:val="ad"/>
      </w:pPr>
      <w:r>
        <w:t>• Inform pilot of aircraft position.</w:t>
      </w:r>
    </w:p>
    <w:p w14:paraId="4A357532" w14:textId="77777777" w:rsidR="00C0744A" w:rsidRDefault="00000000">
      <w:pPr>
        <w:pStyle w:val="ad"/>
      </w:pPr>
      <w:r>
        <w:t>• Receive pilot request for guidance to airport.</w:t>
      </w:r>
    </w:p>
    <w:p w14:paraId="7FDDD315" w14:textId="77777777" w:rsidR="00C0744A" w:rsidRDefault="00000000">
      <w:pPr>
        <w:pStyle w:val="ad"/>
      </w:pPr>
      <w:r>
        <w:t>• Issue course instructions and advisories to pilot.</w:t>
      </w:r>
    </w:p>
    <w:p w14:paraId="7BF7B740" w14:textId="77777777" w:rsidR="00C0744A" w:rsidRDefault="00000000">
      <w:pPr>
        <w:pStyle w:val="ad"/>
      </w:pPr>
      <w:r>
        <w:t>• Advise pilot of airport information.</w:t>
      </w:r>
    </w:p>
    <w:p w14:paraId="693DFE5F" w14:textId="77777777" w:rsidR="00C0744A" w:rsidRDefault="00000000">
      <w:pPr>
        <w:pStyle w:val="ad"/>
      </w:pPr>
      <w:r>
        <w:t>• Prompt pilot for in-flight information.</w:t>
      </w:r>
    </w:p>
    <w:p w14:paraId="0A54608D" w14:textId="77777777" w:rsidR="00C0744A" w:rsidRDefault="00000000">
      <w:pPr>
        <w:pStyle w:val="ad"/>
      </w:pPr>
      <w:r>
        <w:lastRenderedPageBreak/>
        <w:t>• Verify pilot is on a flight plan.</w:t>
      </w:r>
    </w:p>
    <w:p w14:paraId="6208B320" w14:textId="77777777" w:rsidR="00C0744A" w:rsidRDefault="00000000">
      <w:pPr>
        <w:pStyle w:val="ad"/>
      </w:pPr>
      <w:r>
        <w:t>• Advise pilot of minimum flight altitude (MFA).</w:t>
      </w:r>
    </w:p>
    <w:p w14:paraId="02CCAB6B" w14:textId="77777777" w:rsidR="00C0744A" w:rsidRDefault="00000000">
      <w:pPr>
        <w:pStyle w:val="ad"/>
      </w:pPr>
      <w:r>
        <w:t>• Inform pilot of lost communications procedures.</w:t>
      </w:r>
    </w:p>
    <w:p w14:paraId="00D8E4B8" w14:textId="77777777" w:rsidR="00C0744A" w:rsidRDefault="00C0744A">
      <w:pPr>
        <w:pStyle w:val="ad"/>
      </w:pPr>
    </w:p>
    <w:p w14:paraId="1BCB06D8" w14:textId="77777777" w:rsidR="00C0744A" w:rsidRDefault="00000000">
      <w:pPr>
        <w:pStyle w:val="ad"/>
        <w:rPr>
          <w:u w:val="single"/>
        </w:rPr>
      </w:pPr>
      <w:r>
        <w:rPr>
          <w:u w:val="single"/>
        </w:rPr>
        <w:t>8. MANAGE SECTOR OR POSITION RESOURCES</w:t>
      </w:r>
    </w:p>
    <w:p w14:paraId="56D24615" w14:textId="77777777" w:rsidR="00C0744A" w:rsidRDefault="00000000">
      <w:pPr>
        <w:pStyle w:val="ad"/>
      </w:pPr>
      <w:r>
        <w:t>• Forward deletion of previous substitute routing.</w:t>
      </w:r>
    </w:p>
    <w:p w14:paraId="5BD77479" w14:textId="77777777" w:rsidR="00C0744A" w:rsidRDefault="00000000">
      <w:pPr>
        <w:pStyle w:val="ad"/>
      </w:pPr>
      <w:r>
        <w:t>• Forward NAVAID status to others.</w:t>
      </w:r>
    </w:p>
    <w:p w14:paraId="739C2A35" w14:textId="77777777" w:rsidR="00C0744A" w:rsidRDefault="00000000">
      <w:pPr>
        <w:pStyle w:val="ad"/>
      </w:pPr>
      <w:r>
        <w:t>• Forward notice of communication status.</w:t>
      </w:r>
    </w:p>
    <w:p w14:paraId="490C34CE" w14:textId="77777777" w:rsidR="00C0744A" w:rsidRDefault="00000000">
      <w:pPr>
        <w:pStyle w:val="ad"/>
      </w:pPr>
      <w:r>
        <w:t>• Forward new frequency assignment to pilot or another controller.</w:t>
      </w:r>
    </w:p>
    <w:p w14:paraId="74529EEC" w14:textId="77777777" w:rsidR="00C0744A" w:rsidRDefault="00000000">
      <w:pPr>
        <w:pStyle w:val="ad"/>
      </w:pPr>
      <w:r>
        <w:t>• Receive notice of alternate communication path.</w:t>
      </w:r>
    </w:p>
    <w:p w14:paraId="20A7A6A4" w14:textId="77777777" w:rsidR="00C0744A" w:rsidRDefault="00000000">
      <w:pPr>
        <w:pStyle w:val="ad"/>
      </w:pPr>
      <w:r>
        <w:t>• Issue alternate communication for air or ground transmissions.</w:t>
      </w:r>
    </w:p>
    <w:p w14:paraId="5AB0B26D" w14:textId="77777777" w:rsidR="00C0744A" w:rsidRDefault="00000000">
      <w:pPr>
        <w:pStyle w:val="ad"/>
      </w:pPr>
      <w:r>
        <w:t>• Query whether others are receiving pilot’s transmissions.</w:t>
      </w:r>
    </w:p>
    <w:p w14:paraId="47B9D910" w14:textId="77777777" w:rsidR="00C0744A" w:rsidRDefault="00000000">
      <w:pPr>
        <w:pStyle w:val="ad"/>
      </w:pPr>
      <w:r>
        <w:t>• Receive request to manipulate airport or taxiway lighting system.</w:t>
      </w:r>
    </w:p>
    <w:p w14:paraId="3FC91002" w14:textId="77777777" w:rsidR="00C0744A" w:rsidRDefault="00000000">
      <w:pPr>
        <w:pStyle w:val="ad"/>
      </w:pPr>
      <w:r>
        <w:t>• Deny request to manipulate airport lighting system.</w:t>
      </w:r>
    </w:p>
    <w:p w14:paraId="1F77E45C" w14:textId="77777777" w:rsidR="00C0744A" w:rsidRDefault="00C0744A">
      <w:pPr>
        <w:pStyle w:val="ad"/>
      </w:pPr>
    </w:p>
    <w:p w14:paraId="558069C6" w14:textId="77777777" w:rsidR="00C0744A" w:rsidRDefault="00C0744A">
      <w:pPr>
        <w:pStyle w:val="ad"/>
      </w:pPr>
    </w:p>
    <w:p w14:paraId="3A66AE4A" w14:textId="77777777" w:rsidR="00C0744A" w:rsidRDefault="00C0744A">
      <w:pPr>
        <w:pStyle w:val="ad"/>
      </w:pPr>
    </w:p>
    <w:p w14:paraId="1039332A" w14:textId="77777777" w:rsidR="00C0744A" w:rsidRDefault="00C0744A">
      <w:pPr>
        <w:pStyle w:val="ad"/>
      </w:pPr>
    </w:p>
    <w:p w14:paraId="7D6C8368" w14:textId="77777777" w:rsidR="00C0744A" w:rsidRDefault="00C0744A">
      <w:pPr>
        <w:pStyle w:val="ad"/>
      </w:pPr>
    </w:p>
    <w:p w14:paraId="46FA32FA" w14:textId="77777777" w:rsidR="00C0744A" w:rsidRDefault="00C0744A">
      <w:pPr>
        <w:pStyle w:val="ad"/>
      </w:pPr>
    </w:p>
    <w:p w14:paraId="078286F4" w14:textId="77777777" w:rsidR="00C0744A" w:rsidRDefault="00C0744A">
      <w:pPr>
        <w:pStyle w:val="ad"/>
        <w:sectPr w:rsidR="00C0744A">
          <w:pgSz w:w="11906" w:h="16838" w:code="9"/>
          <w:pgMar w:top="567" w:right="794" w:bottom="567" w:left="907" w:header="851" w:footer="851" w:gutter="0"/>
          <w:cols w:space="708"/>
          <w:docGrid w:linePitch="360"/>
        </w:sectPr>
      </w:pPr>
    </w:p>
    <w:p w14:paraId="357FE1DC" w14:textId="77777777" w:rsidR="00C0744A" w:rsidRDefault="00000000">
      <w:pPr>
        <w:pStyle w:val="AnnextitleHead1"/>
      </w:pPr>
      <w:bookmarkStart w:id="32" w:name="_Toc156909737"/>
      <w:r>
        <w:lastRenderedPageBreak/>
        <w:t>EXAMPLE EVALUATION CRITERIA</w:t>
      </w:r>
      <w:bookmarkEnd w:id="32"/>
    </w:p>
    <w:tbl>
      <w:tblPr>
        <w:tblW w:w="15741" w:type="dxa"/>
        <w:tblLook w:val="04A0" w:firstRow="1" w:lastRow="0" w:firstColumn="1" w:lastColumn="0" w:noHBand="0" w:noVBand="1"/>
      </w:tblPr>
      <w:tblGrid>
        <w:gridCol w:w="1595"/>
        <w:gridCol w:w="5209"/>
        <w:gridCol w:w="7513"/>
        <w:gridCol w:w="1424"/>
      </w:tblGrid>
      <w:tr w:rsidR="00C0744A" w14:paraId="2A526C16" w14:textId="77777777">
        <w:tc>
          <w:tcPr>
            <w:tcW w:w="1595" w:type="dxa"/>
            <w:tcBorders>
              <w:top w:val="nil"/>
              <w:left w:val="nil"/>
              <w:bottom w:val="nil"/>
              <w:right w:val="nil"/>
            </w:tcBorders>
            <w:shd w:val="clear" w:color="000000" w:fill="BFBFBF"/>
            <w:hideMark/>
          </w:tcPr>
          <w:p w14:paraId="060876A3" w14:textId="77777777" w:rsidR="00C0744A" w:rsidRDefault="00000000">
            <w:pPr>
              <w:pStyle w:val="Tabletext"/>
              <w:spacing w:after="0" w:line="240" w:lineRule="auto"/>
              <w:rPr>
                <w:b/>
                <w:bCs/>
                <w:lang w:val="en-AU" w:eastAsia="en-AU"/>
              </w:rPr>
            </w:pPr>
            <w:r>
              <w:rPr>
                <w:b/>
                <w:bCs/>
                <w:lang w:val="en-AU" w:eastAsia="en-AU"/>
              </w:rPr>
              <w:t>Area</w:t>
            </w:r>
          </w:p>
        </w:tc>
        <w:tc>
          <w:tcPr>
            <w:tcW w:w="5209" w:type="dxa"/>
            <w:tcBorders>
              <w:top w:val="nil"/>
              <w:left w:val="nil"/>
              <w:bottom w:val="nil"/>
              <w:right w:val="nil"/>
            </w:tcBorders>
            <w:shd w:val="clear" w:color="000000" w:fill="BFBFBF"/>
            <w:hideMark/>
          </w:tcPr>
          <w:p w14:paraId="0DBC0A28" w14:textId="77777777" w:rsidR="00C0744A" w:rsidRDefault="00000000">
            <w:pPr>
              <w:pStyle w:val="Tabletext"/>
              <w:spacing w:after="0" w:line="240" w:lineRule="auto"/>
              <w:rPr>
                <w:b/>
                <w:bCs/>
                <w:lang w:val="en-AU" w:eastAsia="en-AU"/>
              </w:rPr>
            </w:pPr>
            <w:r>
              <w:rPr>
                <w:b/>
                <w:bCs/>
                <w:lang w:val="en-AU" w:eastAsia="en-AU"/>
              </w:rPr>
              <w:t>Criteria</w:t>
            </w:r>
          </w:p>
        </w:tc>
        <w:tc>
          <w:tcPr>
            <w:tcW w:w="7513" w:type="dxa"/>
            <w:tcBorders>
              <w:top w:val="nil"/>
              <w:left w:val="nil"/>
              <w:bottom w:val="nil"/>
              <w:right w:val="nil"/>
            </w:tcBorders>
            <w:shd w:val="clear" w:color="000000" w:fill="BFBFBF"/>
            <w:hideMark/>
          </w:tcPr>
          <w:p w14:paraId="01DE6A31" w14:textId="77777777" w:rsidR="00C0744A" w:rsidRDefault="00000000">
            <w:pPr>
              <w:pStyle w:val="Tabletext"/>
              <w:spacing w:after="0" w:line="240" w:lineRule="auto"/>
              <w:rPr>
                <w:b/>
                <w:bCs/>
                <w:lang w:val="en-AU" w:eastAsia="en-AU"/>
              </w:rPr>
            </w:pPr>
            <w:r>
              <w:rPr>
                <w:b/>
                <w:bCs/>
                <w:lang w:val="en-AU" w:eastAsia="en-AU"/>
              </w:rPr>
              <w:t>Reference</w:t>
            </w:r>
          </w:p>
        </w:tc>
        <w:tc>
          <w:tcPr>
            <w:tcW w:w="1424" w:type="dxa"/>
            <w:tcBorders>
              <w:top w:val="nil"/>
              <w:left w:val="nil"/>
              <w:bottom w:val="nil"/>
              <w:right w:val="nil"/>
            </w:tcBorders>
            <w:shd w:val="clear" w:color="000000" w:fill="BFBFBF"/>
            <w:hideMark/>
          </w:tcPr>
          <w:p w14:paraId="4C9C7C1E" w14:textId="77777777" w:rsidR="00C0744A" w:rsidRDefault="00000000">
            <w:pPr>
              <w:pStyle w:val="Tabletext"/>
              <w:spacing w:after="0" w:line="240" w:lineRule="auto"/>
              <w:rPr>
                <w:b/>
                <w:bCs/>
                <w:lang w:val="en-AU" w:eastAsia="en-AU"/>
              </w:rPr>
            </w:pPr>
            <w:r>
              <w:rPr>
                <w:b/>
                <w:bCs/>
                <w:lang w:val="en-AU" w:eastAsia="en-AU"/>
              </w:rPr>
              <w:t>Source</w:t>
            </w:r>
          </w:p>
        </w:tc>
      </w:tr>
      <w:tr w:rsidR="00C0744A" w14:paraId="5D01FD9B" w14:textId="77777777">
        <w:tc>
          <w:tcPr>
            <w:tcW w:w="1595" w:type="dxa"/>
            <w:vMerge w:val="restart"/>
            <w:tcBorders>
              <w:top w:val="single" w:sz="4" w:space="0" w:color="auto"/>
              <w:left w:val="single" w:sz="4" w:space="0" w:color="auto"/>
              <w:bottom w:val="single" w:sz="4" w:space="0" w:color="auto"/>
              <w:right w:val="single" w:sz="4" w:space="0" w:color="auto"/>
            </w:tcBorders>
            <w:shd w:val="clear" w:color="000000" w:fill="BFBFBF"/>
            <w:hideMark/>
          </w:tcPr>
          <w:p w14:paraId="370942A9" w14:textId="77777777" w:rsidR="00C0744A" w:rsidRDefault="00000000">
            <w:pPr>
              <w:pStyle w:val="Tabletext"/>
              <w:spacing w:after="0" w:line="240" w:lineRule="auto"/>
              <w:rPr>
                <w:lang w:val="en-AU" w:eastAsia="en-AU"/>
              </w:rPr>
            </w:pPr>
            <w:r>
              <w:rPr>
                <w:lang w:val="en-AU" w:eastAsia="en-AU"/>
              </w:rPr>
              <w:t>Message Structure</w:t>
            </w:r>
          </w:p>
        </w:tc>
        <w:tc>
          <w:tcPr>
            <w:tcW w:w="5209"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794F2FD9" w14:textId="77777777" w:rsidR="00C0744A" w:rsidRDefault="00000000">
            <w:pPr>
              <w:pStyle w:val="Tabletext"/>
              <w:spacing w:after="0" w:line="240" w:lineRule="auto"/>
              <w:rPr>
                <w:lang w:val="en-AU" w:eastAsia="en-AU"/>
              </w:rPr>
            </w:pPr>
            <w:r>
              <w:rPr>
                <w:lang w:val="en-AU" w:eastAsia="en-AU"/>
              </w:rPr>
              <w:t>Did VTS messages conform to the standardized message structure?</w:t>
            </w:r>
          </w:p>
        </w:tc>
        <w:tc>
          <w:tcPr>
            <w:tcW w:w="7513" w:type="dxa"/>
            <w:tcBorders>
              <w:top w:val="single" w:sz="4" w:space="0" w:color="auto"/>
              <w:left w:val="nil"/>
              <w:bottom w:val="single" w:sz="4" w:space="0" w:color="auto"/>
              <w:right w:val="single" w:sz="4" w:space="0" w:color="auto"/>
            </w:tcBorders>
            <w:shd w:val="clear" w:color="auto" w:fill="auto"/>
            <w:hideMark/>
          </w:tcPr>
          <w:p w14:paraId="6DEB8B98" w14:textId="77777777" w:rsidR="00C0744A" w:rsidRDefault="00000000">
            <w:pPr>
              <w:pStyle w:val="Tabletext"/>
              <w:spacing w:after="0" w:line="240" w:lineRule="auto"/>
              <w:rPr>
                <w:lang w:val="en-AU" w:eastAsia="en-AU"/>
              </w:rPr>
            </w:pPr>
            <w:r>
              <w:rPr>
                <w:lang w:val="en-AU" w:eastAsia="en-AU"/>
              </w:rPr>
              <w:t>VTS providers prepare standardized operating procedures for communication and should be read in conjunction with IALA Guideline G1141 Operational Procedures for Vessel Traffic Services [5].</w:t>
            </w:r>
          </w:p>
          <w:p w14:paraId="0057387D" w14:textId="77777777" w:rsidR="00C0744A" w:rsidRDefault="00000000">
            <w:pPr>
              <w:pStyle w:val="Tabletext"/>
              <w:spacing w:after="0" w:line="240" w:lineRule="auto"/>
              <w:rPr>
                <w:lang w:val="en-AU" w:eastAsia="en-AU"/>
              </w:rPr>
            </w:pPr>
            <w:r>
              <w:rPr>
                <w:lang w:val="en-AU" w:eastAsia="en-AU"/>
              </w:rPr>
              <w:t xml:space="preserve">Message structure provides the framework to convey information or instructions unambiguously using a standard format and content structure. </w:t>
            </w:r>
          </w:p>
          <w:p w14:paraId="2D1EC70A" w14:textId="77777777" w:rsidR="00C0744A" w:rsidRDefault="00000000">
            <w:pPr>
              <w:pStyle w:val="Tabletext"/>
              <w:spacing w:after="0" w:line="240" w:lineRule="auto"/>
              <w:rPr>
                <w:lang w:val="en-AU" w:eastAsia="en-AU"/>
              </w:rPr>
            </w:pPr>
            <w:r>
              <w:rPr>
                <w:lang w:val="en-AU" w:eastAsia="en-AU"/>
              </w:rPr>
              <w:t>Use of standard format and content will help to achieve this purpose</w:t>
            </w:r>
          </w:p>
          <w:p w14:paraId="10C683E2" w14:textId="77777777" w:rsidR="00C0744A" w:rsidRDefault="00000000">
            <w:pPr>
              <w:pStyle w:val="Tabletext"/>
              <w:spacing w:after="0" w:line="240" w:lineRule="auto"/>
              <w:rPr>
                <w:lang w:val="en-AU" w:eastAsia="en-AU"/>
              </w:rPr>
            </w:pPr>
            <w:r>
              <w:rPr>
                <w:lang w:val="en-AU" w:eastAsia="en-AU"/>
              </w:rPr>
              <w:t xml:space="preserve">Message structure provides the framework to convey information or instructions unambiguously using a standard format and content structure. </w:t>
            </w:r>
          </w:p>
        </w:tc>
        <w:tc>
          <w:tcPr>
            <w:tcW w:w="1424" w:type="dxa"/>
            <w:tcBorders>
              <w:top w:val="single" w:sz="4" w:space="0" w:color="auto"/>
              <w:left w:val="nil"/>
              <w:bottom w:val="single" w:sz="4" w:space="0" w:color="auto"/>
              <w:right w:val="single" w:sz="4" w:space="0" w:color="auto"/>
            </w:tcBorders>
            <w:shd w:val="clear" w:color="auto" w:fill="auto"/>
            <w:hideMark/>
          </w:tcPr>
          <w:p w14:paraId="2ABE2E46" w14:textId="77777777" w:rsidR="00C0744A" w:rsidRDefault="00000000">
            <w:pPr>
              <w:pStyle w:val="Tabletext"/>
              <w:spacing w:after="0" w:line="240" w:lineRule="auto"/>
              <w:rPr>
                <w:lang w:val="en-AU" w:eastAsia="en-AU"/>
              </w:rPr>
            </w:pPr>
            <w:r>
              <w:rPr>
                <w:lang w:val="en-AU" w:eastAsia="en-AU"/>
              </w:rPr>
              <w:t>IALA G1132</w:t>
            </w:r>
          </w:p>
        </w:tc>
      </w:tr>
      <w:tr w:rsidR="00C0744A" w14:paraId="686A4A6F" w14:textId="77777777">
        <w:tc>
          <w:tcPr>
            <w:tcW w:w="1595" w:type="dxa"/>
            <w:vMerge/>
            <w:tcBorders>
              <w:top w:val="single" w:sz="4" w:space="0" w:color="auto"/>
              <w:left w:val="single" w:sz="4" w:space="0" w:color="auto"/>
              <w:bottom w:val="single" w:sz="4" w:space="0" w:color="auto"/>
              <w:right w:val="single" w:sz="4" w:space="0" w:color="auto"/>
            </w:tcBorders>
            <w:hideMark/>
          </w:tcPr>
          <w:p w14:paraId="306B1CC5" w14:textId="77777777" w:rsidR="00C0744A" w:rsidRDefault="00C0744A">
            <w:pPr>
              <w:pStyle w:val="Tabletext"/>
              <w:spacing w:after="0" w:line="240" w:lineRule="auto"/>
              <w:rPr>
                <w:lang w:val="en-AU" w:eastAsia="en-AU"/>
              </w:rPr>
            </w:pPr>
          </w:p>
        </w:tc>
        <w:tc>
          <w:tcPr>
            <w:tcW w:w="5209" w:type="dxa"/>
            <w:vMerge/>
            <w:tcBorders>
              <w:top w:val="single" w:sz="4" w:space="0" w:color="auto"/>
              <w:left w:val="single" w:sz="4" w:space="0" w:color="auto"/>
              <w:bottom w:val="single" w:sz="4" w:space="0" w:color="000000"/>
              <w:right w:val="single" w:sz="4" w:space="0" w:color="auto"/>
            </w:tcBorders>
            <w:hideMark/>
          </w:tcPr>
          <w:p w14:paraId="183B75E7" w14:textId="77777777" w:rsidR="00C0744A" w:rsidRDefault="00C0744A">
            <w:pPr>
              <w:pStyle w:val="Tabletext"/>
              <w:spacing w:after="0" w:line="240" w:lineRule="auto"/>
              <w:rPr>
                <w:lang w:val="en-AU" w:eastAsia="en-AU"/>
              </w:rPr>
            </w:pPr>
          </w:p>
        </w:tc>
        <w:tc>
          <w:tcPr>
            <w:tcW w:w="7513" w:type="dxa"/>
            <w:tcBorders>
              <w:top w:val="nil"/>
              <w:left w:val="nil"/>
              <w:bottom w:val="single" w:sz="4" w:space="0" w:color="auto"/>
              <w:right w:val="single" w:sz="4" w:space="0" w:color="auto"/>
            </w:tcBorders>
            <w:shd w:val="clear" w:color="auto" w:fill="auto"/>
            <w:hideMark/>
          </w:tcPr>
          <w:p w14:paraId="3C26EB92" w14:textId="77777777" w:rsidR="00C0744A" w:rsidRDefault="00000000">
            <w:pPr>
              <w:pStyle w:val="Tabletext"/>
              <w:spacing w:after="0" w:line="240" w:lineRule="auto"/>
              <w:rPr>
                <w:lang w:val="en-AU" w:eastAsia="en-AU"/>
              </w:rPr>
            </w:pPr>
            <w:r>
              <w:rPr>
                <w:lang w:val="en-AU" w:eastAsia="en-AU"/>
              </w:rPr>
              <w:t>Structuring the corresponding phrases according to the principle:</w:t>
            </w:r>
          </w:p>
        </w:tc>
        <w:tc>
          <w:tcPr>
            <w:tcW w:w="1424" w:type="dxa"/>
            <w:tcBorders>
              <w:top w:val="nil"/>
              <w:left w:val="nil"/>
              <w:bottom w:val="single" w:sz="4" w:space="0" w:color="auto"/>
              <w:right w:val="single" w:sz="4" w:space="0" w:color="auto"/>
            </w:tcBorders>
            <w:shd w:val="clear" w:color="auto" w:fill="auto"/>
            <w:hideMark/>
          </w:tcPr>
          <w:p w14:paraId="3C2812E9" w14:textId="77777777" w:rsidR="00C0744A" w:rsidRDefault="00000000">
            <w:pPr>
              <w:pStyle w:val="Tabletext"/>
              <w:spacing w:after="0" w:line="240" w:lineRule="auto"/>
              <w:rPr>
                <w:lang w:val="en-AU" w:eastAsia="en-AU"/>
              </w:rPr>
            </w:pPr>
            <w:r>
              <w:rPr>
                <w:lang w:val="en-AU" w:eastAsia="en-AU"/>
              </w:rPr>
              <w:t>IMO SMCP</w:t>
            </w:r>
          </w:p>
        </w:tc>
      </w:tr>
      <w:tr w:rsidR="00C0744A" w14:paraId="281F90DB" w14:textId="77777777">
        <w:tc>
          <w:tcPr>
            <w:tcW w:w="1595" w:type="dxa"/>
            <w:tcBorders>
              <w:top w:val="nil"/>
              <w:left w:val="single" w:sz="4" w:space="0" w:color="auto"/>
              <w:bottom w:val="single" w:sz="4" w:space="0" w:color="auto"/>
              <w:right w:val="single" w:sz="4" w:space="0" w:color="auto"/>
            </w:tcBorders>
            <w:shd w:val="clear" w:color="000000" w:fill="BFBFBF"/>
            <w:hideMark/>
          </w:tcPr>
          <w:p w14:paraId="50B683B4" w14:textId="77777777" w:rsidR="00C0744A" w:rsidRDefault="00000000">
            <w:pPr>
              <w:pStyle w:val="Tabletext"/>
              <w:spacing w:after="0" w:line="240" w:lineRule="auto"/>
              <w:rPr>
                <w:lang w:val="en-AU" w:eastAsia="en-AU"/>
              </w:rPr>
            </w:pPr>
            <w:r>
              <w:rPr>
                <w:lang w:val="en-AU" w:eastAsia="en-AU"/>
              </w:rPr>
              <w:t>Message Structure</w:t>
            </w:r>
          </w:p>
        </w:tc>
        <w:tc>
          <w:tcPr>
            <w:tcW w:w="5209" w:type="dxa"/>
            <w:tcBorders>
              <w:top w:val="nil"/>
              <w:left w:val="nil"/>
              <w:bottom w:val="single" w:sz="4" w:space="0" w:color="auto"/>
              <w:right w:val="single" w:sz="4" w:space="0" w:color="auto"/>
            </w:tcBorders>
            <w:shd w:val="clear" w:color="auto" w:fill="auto"/>
            <w:hideMark/>
          </w:tcPr>
          <w:p w14:paraId="04E76224" w14:textId="77777777" w:rsidR="00C0744A" w:rsidRDefault="00000000">
            <w:pPr>
              <w:pStyle w:val="Tabletext"/>
              <w:spacing w:after="0" w:line="240" w:lineRule="auto"/>
              <w:rPr>
                <w:lang w:val="en-AU" w:eastAsia="en-AU"/>
              </w:rPr>
            </w:pPr>
            <w:r>
              <w:rPr>
                <w:lang w:val="en-AU" w:eastAsia="en-AU"/>
              </w:rPr>
              <w:t>Was transmission limited to a maximum of two message markers and two phrases to prevent recipient overload?</w:t>
            </w:r>
          </w:p>
        </w:tc>
        <w:tc>
          <w:tcPr>
            <w:tcW w:w="7513" w:type="dxa"/>
            <w:tcBorders>
              <w:top w:val="nil"/>
              <w:left w:val="nil"/>
              <w:bottom w:val="single" w:sz="4" w:space="0" w:color="auto"/>
              <w:right w:val="single" w:sz="4" w:space="0" w:color="auto"/>
            </w:tcBorders>
            <w:shd w:val="clear" w:color="auto" w:fill="auto"/>
            <w:hideMark/>
          </w:tcPr>
          <w:p w14:paraId="3BACB913" w14:textId="77777777" w:rsidR="00C0744A" w:rsidRDefault="00000000">
            <w:pPr>
              <w:pStyle w:val="Tabletext"/>
              <w:spacing w:after="0" w:line="240" w:lineRule="auto"/>
              <w:rPr>
                <w:lang w:val="en-AU" w:eastAsia="en-AU"/>
              </w:rPr>
            </w:pPr>
            <w:r>
              <w:rPr>
                <w:lang w:val="en-AU" w:eastAsia="en-AU"/>
              </w:rPr>
              <w:t>A maximum of two message markers and two phrases should be used in one transmission to avoid an overload on the recipient.</w:t>
            </w:r>
          </w:p>
        </w:tc>
        <w:tc>
          <w:tcPr>
            <w:tcW w:w="1424" w:type="dxa"/>
            <w:tcBorders>
              <w:top w:val="nil"/>
              <w:left w:val="nil"/>
              <w:bottom w:val="single" w:sz="4" w:space="0" w:color="auto"/>
              <w:right w:val="single" w:sz="4" w:space="0" w:color="auto"/>
            </w:tcBorders>
            <w:shd w:val="clear" w:color="auto" w:fill="auto"/>
            <w:hideMark/>
          </w:tcPr>
          <w:p w14:paraId="6C44D801" w14:textId="77777777" w:rsidR="00C0744A" w:rsidRDefault="00000000">
            <w:pPr>
              <w:pStyle w:val="Tabletext"/>
              <w:spacing w:after="0" w:line="240" w:lineRule="auto"/>
              <w:rPr>
                <w:lang w:val="en-AU" w:eastAsia="en-AU"/>
              </w:rPr>
            </w:pPr>
            <w:r>
              <w:rPr>
                <w:lang w:val="en-AU" w:eastAsia="en-AU"/>
              </w:rPr>
              <w:t>IALA G1132</w:t>
            </w:r>
          </w:p>
        </w:tc>
      </w:tr>
      <w:tr w:rsidR="00C0744A" w14:paraId="278841E7" w14:textId="77777777">
        <w:tc>
          <w:tcPr>
            <w:tcW w:w="1595" w:type="dxa"/>
            <w:vMerge w:val="restart"/>
            <w:tcBorders>
              <w:top w:val="nil"/>
              <w:left w:val="single" w:sz="4" w:space="0" w:color="auto"/>
              <w:bottom w:val="single" w:sz="4" w:space="0" w:color="auto"/>
              <w:right w:val="single" w:sz="4" w:space="0" w:color="auto"/>
            </w:tcBorders>
            <w:shd w:val="clear" w:color="000000" w:fill="BFBFBF"/>
            <w:hideMark/>
          </w:tcPr>
          <w:p w14:paraId="5E04EA03" w14:textId="77777777" w:rsidR="00C0744A" w:rsidRDefault="00000000">
            <w:pPr>
              <w:pStyle w:val="Tabletext"/>
              <w:spacing w:after="0" w:line="240" w:lineRule="auto"/>
              <w:rPr>
                <w:lang w:val="en-AU" w:eastAsia="en-AU"/>
              </w:rPr>
            </w:pPr>
            <w:r>
              <w:rPr>
                <w:lang w:val="en-AU" w:eastAsia="en-AU"/>
              </w:rPr>
              <w:t>Message Construction</w:t>
            </w:r>
          </w:p>
        </w:tc>
        <w:tc>
          <w:tcPr>
            <w:tcW w:w="5209" w:type="dxa"/>
            <w:vMerge w:val="restart"/>
            <w:tcBorders>
              <w:top w:val="nil"/>
              <w:left w:val="single" w:sz="4" w:space="0" w:color="auto"/>
              <w:bottom w:val="single" w:sz="4" w:space="0" w:color="000000"/>
              <w:right w:val="single" w:sz="4" w:space="0" w:color="auto"/>
            </w:tcBorders>
            <w:shd w:val="clear" w:color="auto" w:fill="auto"/>
            <w:hideMark/>
          </w:tcPr>
          <w:p w14:paraId="7D9267BA" w14:textId="77777777" w:rsidR="00C0744A" w:rsidRDefault="00000000">
            <w:pPr>
              <w:pStyle w:val="Tabletext"/>
              <w:spacing w:after="0" w:line="240" w:lineRule="auto"/>
              <w:rPr>
                <w:lang w:val="en-AU" w:eastAsia="en-AU"/>
              </w:rPr>
            </w:pPr>
            <w:r>
              <w:rPr>
                <w:lang w:val="en-AU" w:eastAsia="en-AU"/>
              </w:rPr>
              <w:t>Was the VTS service message delivered in a timely manner and relevant to the current navigational situation?</w:t>
            </w:r>
          </w:p>
        </w:tc>
        <w:tc>
          <w:tcPr>
            <w:tcW w:w="7513" w:type="dxa"/>
            <w:tcBorders>
              <w:top w:val="nil"/>
              <w:left w:val="nil"/>
              <w:bottom w:val="single" w:sz="4" w:space="0" w:color="auto"/>
              <w:right w:val="single" w:sz="4" w:space="0" w:color="auto"/>
            </w:tcBorders>
            <w:shd w:val="clear" w:color="auto" w:fill="auto"/>
            <w:hideMark/>
          </w:tcPr>
          <w:p w14:paraId="74A24753" w14:textId="77777777" w:rsidR="00C0744A" w:rsidRDefault="00000000">
            <w:pPr>
              <w:pStyle w:val="Tabletext"/>
              <w:spacing w:after="0" w:line="240" w:lineRule="auto"/>
              <w:rPr>
                <w:lang w:val="en-AU" w:eastAsia="en-AU"/>
              </w:rPr>
            </w:pPr>
            <w:r>
              <w:rPr>
                <w:lang w:val="en-AU" w:eastAsia="en-AU"/>
              </w:rPr>
              <w:t>Information must be relevant, as accurate as possible and timely.</w:t>
            </w:r>
          </w:p>
          <w:p w14:paraId="109725A1" w14:textId="77777777" w:rsidR="00C0744A" w:rsidRDefault="00000000">
            <w:pPr>
              <w:pStyle w:val="Tabletext"/>
              <w:spacing w:after="0" w:line="240" w:lineRule="auto"/>
              <w:rPr>
                <w:lang w:val="en-AU" w:eastAsia="en-AU"/>
              </w:rPr>
            </w:pPr>
            <w:r>
              <w:rPr>
                <w:lang w:val="en-AU" w:eastAsia="en-AU"/>
              </w:rPr>
              <w:t>Facilitate clear, concise, and unambiguous communications that are timely and effective</w:t>
            </w:r>
          </w:p>
        </w:tc>
        <w:tc>
          <w:tcPr>
            <w:tcW w:w="1424" w:type="dxa"/>
            <w:tcBorders>
              <w:top w:val="nil"/>
              <w:left w:val="nil"/>
              <w:bottom w:val="single" w:sz="4" w:space="0" w:color="auto"/>
              <w:right w:val="single" w:sz="4" w:space="0" w:color="auto"/>
            </w:tcBorders>
            <w:shd w:val="clear" w:color="auto" w:fill="auto"/>
            <w:hideMark/>
          </w:tcPr>
          <w:p w14:paraId="118B4950" w14:textId="77777777" w:rsidR="00C0744A" w:rsidRDefault="00000000">
            <w:pPr>
              <w:pStyle w:val="Tabletext"/>
              <w:spacing w:after="0" w:line="240" w:lineRule="auto"/>
              <w:rPr>
                <w:lang w:val="en-AU" w:eastAsia="en-AU"/>
              </w:rPr>
            </w:pPr>
            <w:r>
              <w:rPr>
                <w:lang w:val="en-AU" w:eastAsia="en-AU"/>
              </w:rPr>
              <w:t>IALA G1132</w:t>
            </w:r>
          </w:p>
        </w:tc>
      </w:tr>
      <w:tr w:rsidR="00C0744A" w14:paraId="50B23C35" w14:textId="77777777">
        <w:tc>
          <w:tcPr>
            <w:tcW w:w="1595" w:type="dxa"/>
            <w:vMerge/>
            <w:tcBorders>
              <w:top w:val="nil"/>
              <w:left w:val="single" w:sz="4" w:space="0" w:color="auto"/>
              <w:bottom w:val="single" w:sz="4" w:space="0" w:color="auto"/>
              <w:right w:val="single" w:sz="4" w:space="0" w:color="auto"/>
            </w:tcBorders>
            <w:hideMark/>
          </w:tcPr>
          <w:p w14:paraId="31550B78" w14:textId="77777777" w:rsidR="00C0744A" w:rsidRDefault="00C0744A">
            <w:pPr>
              <w:pStyle w:val="Tabletext"/>
              <w:spacing w:after="0" w:line="240" w:lineRule="auto"/>
              <w:rPr>
                <w:lang w:val="en-AU" w:eastAsia="en-AU"/>
              </w:rPr>
            </w:pPr>
          </w:p>
        </w:tc>
        <w:tc>
          <w:tcPr>
            <w:tcW w:w="5209" w:type="dxa"/>
            <w:vMerge/>
            <w:tcBorders>
              <w:top w:val="nil"/>
              <w:left w:val="single" w:sz="4" w:space="0" w:color="auto"/>
              <w:bottom w:val="single" w:sz="4" w:space="0" w:color="000000"/>
              <w:right w:val="single" w:sz="4" w:space="0" w:color="auto"/>
            </w:tcBorders>
            <w:hideMark/>
          </w:tcPr>
          <w:p w14:paraId="26A5B830" w14:textId="77777777" w:rsidR="00C0744A" w:rsidRDefault="00C0744A">
            <w:pPr>
              <w:pStyle w:val="Tabletext"/>
              <w:spacing w:after="0" w:line="240" w:lineRule="auto"/>
              <w:rPr>
                <w:lang w:val="en-AU" w:eastAsia="en-AU"/>
              </w:rPr>
            </w:pPr>
          </w:p>
        </w:tc>
        <w:tc>
          <w:tcPr>
            <w:tcW w:w="7513" w:type="dxa"/>
            <w:tcBorders>
              <w:top w:val="nil"/>
              <w:left w:val="nil"/>
              <w:bottom w:val="single" w:sz="4" w:space="0" w:color="auto"/>
              <w:right w:val="single" w:sz="4" w:space="0" w:color="auto"/>
            </w:tcBorders>
            <w:shd w:val="clear" w:color="auto" w:fill="auto"/>
            <w:hideMark/>
          </w:tcPr>
          <w:p w14:paraId="3E97C8C1" w14:textId="77777777" w:rsidR="00C0744A" w:rsidRDefault="00000000">
            <w:pPr>
              <w:pStyle w:val="Tabletext"/>
              <w:spacing w:after="0" w:line="240" w:lineRule="auto"/>
              <w:rPr>
                <w:lang w:val="en-AU" w:eastAsia="en-AU"/>
              </w:rPr>
            </w:pPr>
            <w:r>
              <w:rPr>
                <w:lang w:val="en-AU" w:eastAsia="en-AU"/>
              </w:rPr>
              <w:t>IMO Resolution A.1158(32) Guidelines for vessel traffic services [1] states:</w:t>
            </w:r>
          </w:p>
          <w:p w14:paraId="5FFD5A3F" w14:textId="77777777" w:rsidR="00C0744A" w:rsidRDefault="00000000">
            <w:pPr>
              <w:pStyle w:val="Tabletext"/>
              <w:spacing w:after="0" w:line="240" w:lineRule="auto"/>
              <w:rPr>
                <w:lang w:val="en-AU" w:eastAsia="en-AU"/>
              </w:rPr>
            </w:pPr>
            <w:r>
              <w:rPr>
                <w:lang w:val="en-AU" w:eastAsia="en-AU"/>
              </w:rPr>
              <w:t>“VTS communications should be timely, clear, concise and unambiguous.”.</w:t>
            </w:r>
          </w:p>
        </w:tc>
        <w:tc>
          <w:tcPr>
            <w:tcW w:w="1424" w:type="dxa"/>
            <w:tcBorders>
              <w:top w:val="nil"/>
              <w:left w:val="nil"/>
              <w:bottom w:val="single" w:sz="4" w:space="0" w:color="auto"/>
              <w:right w:val="single" w:sz="4" w:space="0" w:color="auto"/>
            </w:tcBorders>
            <w:shd w:val="clear" w:color="auto" w:fill="auto"/>
            <w:hideMark/>
          </w:tcPr>
          <w:p w14:paraId="157BFD54" w14:textId="77777777" w:rsidR="00C0744A" w:rsidRDefault="00000000">
            <w:pPr>
              <w:pStyle w:val="Tabletext"/>
              <w:spacing w:after="0" w:line="240" w:lineRule="auto"/>
              <w:rPr>
                <w:lang w:val="en-AU" w:eastAsia="en-AU"/>
              </w:rPr>
            </w:pPr>
            <w:r>
              <w:rPr>
                <w:highlight w:val="yellow"/>
                <w:lang w:val="en-AU" w:eastAsia="en-AU"/>
              </w:rPr>
              <w:t>IMO SMCP</w:t>
            </w:r>
          </w:p>
        </w:tc>
      </w:tr>
      <w:tr w:rsidR="00C0744A" w14:paraId="06E5FE17" w14:textId="77777777">
        <w:tc>
          <w:tcPr>
            <w:tcW w:w="1595" w:type="dxa"/>
            <w:tcBorders>
              <w:top w:val="nil"/>
              <w:left w:val="single" w:sz="4" w:space="0" w:color="auto"/>
              <w:bottom w:val="single" w:sz="4" w:space="0" w:color="auto"/>
              <w:right w:val="single" w:sz="4" w:space="0" w:color="auto"/>
            </w:tcBorders>
            <w:shd w:val="clear" w:color="000000" w:fill="BFBFBF"/>
            <w:hideMark/>
          </w:tcPr>
          <w:p w14:paraId="60BC9C09" w14:textId="77777777" w:rsidR="00C0744A" w:rsidRDefault="00000000">
            <w:pPr>
              <w:pStyle w:val="Tabletext"/>
              <w:spacing w:after="0" w:line="240" w:lineRule="auto"/>
              <w:rPr>
                <w:lang w:val="en-AU" w:eastAsia="en-AU"/>
              </w:rPr>
            </w:pPr>
            <w:r>
              <w:rPr>
                <w:lang w:val="en-AU" w:eastAsia="en-AU"/>
              </w:rPr>
              <w:t>Message Construction</w:t>
            </w:r>
          </w:p>
        </w:tc>
        <w:tc>
          <w:tcPr>
            <w:tcW w:w="5209" w:type="dxa"/>
            <w:tcBorders>
              <w:top w:val="nil"/>
              <w:left w:val="nil"/>
              <w:bottom w:val="single" w:sz="4" w:space="0" w:color="auto"/>
              <w:right w:val="single" w:sz="4" w:space="0" w:color="auto"/>
            </w:tcBorders>
            <w:shd w:val="clear" w:color="auto" w:fill="auto"/>
            <w:hideMark/>
          </w:tcPr>
          <w:p w14:paraId="3EBAFCDB" w14:textId="77777777" w:rsidR="00C0744A" w:rsidRDefault="00000000">
            <w:pPr>
              <w:pStyle w:val="Tabletext"/>
              <w:spacing w:after="0" w:line="240" w:lineRule="auto"/>
              <w:rPr>
                <w:lang w:val="en-AU" w:eastAsia="en-AU"/>
              </w:rPr>
            </w:pPr>
            <w:r>
              <w:rPr>
                <w:lang w:val="en-AU" w:eastAsia="en-AU"/>
              </w:rPr>
              <w:t>Was the correct and accurate phraseology employed in VTS communication?</w:t>
            </w:r>
          </w:p>
        </w:tc>
        <w:tc>
          <w:tcPr>
            <w:tcW w:w="7513" w:type="dxa"/>
            <w:tcBorders>
              <w:top w:val="nil"/>
              <w:left w:val="nil"/>
              <w:bottom w:val="single" w:sz="4" w:space="0" w:color="auto"/>
              <w:right w:val="single" w:sz="4" w:space="0" w:color="auto"/>
            </w:tcBorders>
            <w:shd w:val="clear" w:color="auto" w:fill="auto"/>
            <w:hideMark/>
          </w:tcPr>
          <w:p w14:paraId="26833381" w14:textId="77777777" w:rsidR="00C0744A" w:rsidRDefault="00000000">
            <w:pPr>
              <w:pStyle w:val="Tabletext"/>
              <w:spacing w:after="0" w:line="240" w:lineRule="auto"/>
              <w:rPr>
                <w:lang w:val="en-AU" w:eastAsia="en-AU"/>
              </w:rPr>
            </w:pPr>
            <w:r>
              <w:rPr>
                <w:lang w:val="en-AU" w:eastAsia="en-AU"/>
              </w:rPr>
              <w:t>Attention should be given to the correct use of phraseology where applicable to establish efficient, clear, concise, and unambiguous communications.</w:t>
            </w:r>
          </w:p>
          <w:p w14:paraId="125B9C74" w14:textId="77777777" w:rsidR="00C0744A" w:rsidRDefault="00000000">
            <w:pPr>
              <w:pStyle w:val="Tabletext"/>
              <w:spacing w:after="0" w:line="240" w:lineRule="auto"/>
              <w:rPr>
                <w:lang w:val="en-AU" w:eastAsia="en-AU"/>
              </w:rPr>
            </w:pPr>
            <w:r>
              <w:rPr>
                <w:lang w:val="en-AU" w:eastAsia="en-AU"/>
              </w:rPr>
              <w:t>The receiver/s not hearing the message correctly. When the standard phrases were adopted, consideration was given to choosing words and phrases that sound distinctly different and therefore cannot be confused under any readability circumstances.</w:t>
            </w:r>
          </w:p>
          <w:p w14:paraId="5F8DD7A5" w14:textId="77777777" w:rsidR="00C0744A" w:rsidRDefault="00000000">
            <w:pPr>
              <w:pStyle w:val="Tabletext"/>
              <w:spacing w:after="0" w:line="240" w:lineRule="auto"/>
              <w:rPr>
                <w:lang w:val="en-AU" w:eastAsia="en-AU"/>
              </w:rPr>
            </w:pPr>
            <w:r>
              <w:rPr>
                <w:lang w:val="en-AU" w:eastAsia="en-AU"/>
              </w:rPr>
              <w:t>The receiver/s not understanding the message. This may be due to e.g., using phrasal verbs or other words that are not commonly known. The different levels of knowledge of the English language contributes to this as well.</w:t>
            </w:r>
          </w:p>
          <w:p w14:paraId="5F96B60C" w14:textId="77777777" w:rsidR="00C0744A" w:rsidRDefault="00000000">
            <w:pPr>
              <w:pStyle w:val="Tabletext"/>
              <w:spacing w:after="0" w:line="240" w:lineRule="auto"/>
              <w:rPr>
                <w:lang w:val="en-AU" w:eastAsia="en-AU"/>
              </w:rPr>
            </w:pPr>
            <w:r>
              <w:rPr>
                <w:lang w:val="en-AU" w:eastAsia="en-AU"/>
              </w:rPr>
              <w:t>Ambiguity, i.e., the transmitting person may mean one thing and the receiving person may understand something else.</w:t>
            </w:r>
          </w:p>
          <w:p w14:paraId="33D2D3C9" w14:textId="77777777" w:rsidR="00C0744A" w:rsidRDefault="00000000">
            <w:pPr>
              <w:pStyle w:val="Tabletext"/>
              <w:spacing w:after="0" w:line="240" w:lineRule="auto"/>
              <w:rPr>
                <w:lang w:val="en-AU" w:eastAsia="en-AU"/>
              </w:rPr>
            </w:pPr>
            <w:r>
              <w:rPr>
                <w:lang w:val="en-AU" w:eastAsia="en-AU"/>
              </w:rPr>
              <w:t xml:space="preserve">The message having to be repeated, resulting in delay in response and frequency congestion. </w:t>
            </w:r>
          </w:p>
          <w:p w14:paraId="3A138F4D" w14:textId="77777777" w:rsidR="00C0744A" w:rsidRDefault="00000000">
            <w:pPr>
              <w:pStyle w:val="Tabletext"/>
              <w:spacing w:after="0" w:line="240" w:lineRule="auto"/>
              <w:rPr>
                <w:lang w:val="en-AU" w:eastAsia="en-AU"/>
              </w:rPr>
            </w:pPr>
            <w:r>
              <w:rPr>
                <w:lang w:val="en-AU" w:eastAsia="en-AU"/>
              </w:rPr>
              <w:lastRenderedPageBreak/>
              <w:t>Parts of the message being incorrectly acted upon.</w:t>
            </w:r>
          </w:p>
          <w:p w14:paraId="1B6D492D" w14:textId="77777777" w:rsidR="00C0744A" w:rsidRDefault="00000000">
            <w:pPr>
              <w:pStyle w:val="Tabletext"/>
              <w:spacing w:after="0" w:line="240" w:lineRule="auto"/>
              <w:rPr>
                <w:lang w:val="en-AU" w:eastAsia="en-AU"/>
              </w:rPr>
            </w:pPr>
            <w:r>
              <w:rPr>
                <w:lang w:val="en-AU" w:eastAsia="en-AU"/>
              </w:rPr>
              <w:t>The purpose of standard phraseology is to convey information or instructions unambiguously to a specific recipient or recipients.</w:t>
            </w:r>
          </w:p>
        </w:tc>
        <w:tc>
          <w:tcPr>
            <w:tcW w:w="1424" w:type="dxa"/>
            <w:tcBorders>
              <w:top w:val="nil"/>
              <w:left w:val="nil"/>
              <w:bottom w:val="single" w:sz="4" w:space="0" w:color="auto"/>
              <w:right w:val="single" w:sz="4" w:space="0" w:color="auto"/>
            </w:tcBorders>
            <w:shd w:val="clear" w:color="auto" w:fill="auto"/>
            <w:hideMark/>
          </w:tcPr>
          <w:p w14:paraId="4A9D12C5" w14:textId="77777777" w:rsidR="00C0744A" w:rsidRDefault="00000000">
            <w:pPr>
              <w:pStyle w:val="Tabletext"/>
              <w:spacing w:after="0" w:line="240" w:lineRule="auto"/>
              <w:rPr>
                <w:lang w:val="en-AU" w:eastAsia="en-AU"/>
              </w:rPr>
            </w:pPr>
            <w:r>
              <w:rPr>
                <w:lang w:val="en-AU" w:eastAsia="en-AU"/>
              </w:rPr>
              <w:lastRenderedPageBreak/>
              <w:t>IALA G1132</w:t>
            </w:r>
          </w:p>
        </w:tc>
      </w:tr>
      <w:tr w:rsidR="00C0744A" w14:paraId="328D8C77" w14:textId="77777777">
        <w:tc>
          <w:tcPr>
            <w:tcW w:w="1595" w:type="dxa"/>
            <w:tcBorders>
              <w:top w:val="nil"/>
              <w:left w:val="single" w:sz="4" w:space="0" w:color="auto"/>
              <w:bottom w:val="single" w:sz="4" w:space="0" w:color="auto"/>
              <w:right w:val="single" w:sz="4" w:space="0" w:color="auto"/>
            </w:tcBorders>
            <w:shd w:val="clear" w:color="000000" w:fill="BFBFBF"/>
            <w:hideMark/>
          </w:tcPr>
          <w:p w14:paraId="405168C2" w14:textId="77777777" w:rsidR="00C0744A" w:rsidRDefault="00000000">
            <w:pPr>
              <w:pStyle w:val="Tabletext"/>
              <w:spacing w:after="0" w:line="240" w:lineRule="auto"/>
              <w:rPr>
                <w:lang w:val="en-AU" w:eastAsia="en-AU"/>
              </w:rPr>
            </w:pPr>
            <w:r>
              <w:rPr>
                <w:lang w:val="en-AU" w:eastAsia="en-AU"/>
              </w:rPr>
              <w:t>Message Construction</w:t>
            </w:r>
          </w:p>
        </w:tc>
        <w:tc>
          <w:tcPr>
            <w:tcW w:w="5209" w:type="dxa"/>
            <w:tcBorders>
              <w:top w:val="nil"/>
              <w:left w:val="nil"/>
              <w:bottom w:val="single" w:sz="4" w:space="0" w:color="auto"/>
              <w:right w:val="single" w:sz="4" w:space="0" w:color="auto"/>
            </w:tcBorders>
            <w:shd w:val="clear" w:color="auto" w:fill="auto"/>
            <w:hideMark/>
          </w:tcPr>
          <w:p w14:paraId="0E2CC15B" w14:textId="77777777" w:rsidR="00C0744A" w:rsidRDefault="00000000">
            <w:pPr>
              <w:pStyle w:val="Tabletext"/>
              <w:spacing w:after="0" w:line="240" w:lineRule="auto"/>
              <w:rPr>
                <w:lang w:val="en-AU" w:eastAsia="en-AU"/>
              </w:rPr>
            </w:pPr>
            <w:r>
              <w:rPr>
                <w:lang w:val="en-AU" w:eastAsia="en-AU"/>
              </w:rPr>
              <w:t>Was the IMO SMCP adhered to as closely as possible in relevant situations?</w:t>
            </w:r>
          </w:p>
        </w:tc>
        <w:tc>
          <w:tcPr>
            <w:tcW w:w="7513" w:type="dxa"/>
            <w:tcBorders>
              <w:top w:val="nil"/>
              <w:left w:val="nil"/>
              <w:bottom w:val="single" w:sz="4" w:space="0" w:color="auto"/>
              <w:right w:val="single" w:sz="4" w:space="0" w:color="auto"/>
            </w:tcBorders>
            <w:shd w:val="clear" w:color="auto" w:fill="auto"/>
            <w:hideMark/>
          </w:tcPr>
          <w:p w14:paraId="66028298" w14:textId="77777777" w:rsidR="00C0744A" w:rsidRDefault="00000000">
            <w:pPr>
              <w:pStyle w:val="Tabletext"/>
              <w:spacing w:after="0" w:line="240" w:lineRule="auto"/>
              <w:rPr>
                <w:lang w:val="en-AU" w:eastAsia="en-AU"/>
              </w:rPr>
            </w:pPr>
            <w:r>
              <w:rPr>
                <w:lang w:val="en-AU" w:eastAsia="en-AU"/>
              </w:rPr>
              <w:t>Use of the IMO SMCP should be made as often as possible in preference to other wording of similar meaning; as a minimum requirement, users should adhere as closely as possible to them in relevant situations</w:t>
            </w:r>
          </w:p>
        </w:tc>
        <w:tc>
          <w:tcPr>
            <w:tcW w:w="1424" w:type="dxa"/>
            <w:tcBorders>
              <w:top w:val="nil"/>
              <w:left w:val="nil"/>
              <w:bottom w:val="single" w:sz="4" w:space="0" w:color="auto"/>
              <w:right w:val="single" w:sz="4" w:space="0" w:color="auto"/>
            </w:tcBorders>
            <w:shd w:val="clear" w:color="auto" w:fill="auto"/>
            <w:hideMark/>
          </w:tcPr>
          <w:p w14:paraId="0958E673" w14:textId="77777777" w:rsidR="00C0744A" w:rsidRDefault="00000000">
            <w:pPr>
              <w:pStyle w:val="Tabletext"/>
              <w:spacing w:after="0" w:line="240" w:lineRule="auto"/>
              <w:rPr>
                <w:lang w:val="en-AU" w:eastAsia="en-AU"/>
              </w:rPr>
            </w:pPr>
            <w:r>
              <w:rPr>
                <w:lang w:val="en-AU" w:eastAsia="en-AU"/>
              </w:rPr>
              <w:t>IMO SMCP</w:t>
            </w:r>
          </w:p>
        </w:tc>
      </w:tr>
      <w:tr w:rsidR="00C0744A" w14:paraId="1E99B431" w14:textId="77777777">
        <w:tc>
          <w:tcPr>
            <w:tcW w:w="1595" w:type="dxa"/>
            <w:tcBorders>
              <w:top w:val="nil"/>
              <w:left w:val="single" w:sz="4" w:space="0" w:color="auto"/>
              <w:bottom w:val="single" w:sz="4" w:space="0" w:color="auto"/>
              <w:right w:val="single" w:sz="4" w:space="0" w:color="auto"/>
            </w:tcBorders>
            <w:shd w:val="clear" w:color="000000" w:fill="BFBFBF"/>
            <w:hideMark/>
          </w:tcPr>
          <w:p w14:paraId="7B527E07" w14:textId="77777777" w:rsidR="00C0744A" w:rsidRDefault="00000000">
            <w:pPr>
              <w:pStyle w:val="Tabletext"/>
              <w:spacing w:after="0" w:line="240" w:lineRule="auto"/>
              <w:rPr>
                <w:lang w:val="en-AU" w:eastAsia="en-AU"/>
              </w:rPr>
            </w:pPr>
            <w:r>
              <w:rPr>
                <w:lang w:val="en-AU" w:eastAsia="en-AU"/>
              </w:rPr>
              <w:t>Message Construction</w:t>
            </w:r>
          </w:p>
        </w:tc>
        <w:tc>
          <w:tcPr>
            <w:tcW w:w="5209" w:type="dxa"/>
            <w:tcBorders>
              <w:top w:val="nil"/>
              <w:left w:val="nil"/>
              <w:bottom w:val="single" w:sz="4" w:space="0" w:color="auto"/>
              <w:right w:val="single" w:sz="4" w:space="0" w:color="auto"/>
            </w:tcBorders>
            <w:shd w:val="clear" w:color="auto" w:fill="auto"/>
            <w:hideMark/>
          </w:tcPr>
          <w:p w14:paraId="26B9D9B7" w14:textId="77777777" w:rsidR="00C0744A" w:rsidRDefault="00000000">
            <w:pPr>
              <w:pStyle w:val="Tabletext"/>
              <w:spacing w:after="0" w:line="240" w:lineRule="auto"/>
              <w:rPr>
                <w:lang w:val="en-AU" w:eastAsia="en-AU"/>
              </w:rPr>
            </w:pPr>
            <w:r>
              <w:rPr>
                <w:lang w:val="en-AU" w:eastAsia="en-AU"/>
              </w:rPr>
              <w:t>Was essential information shared with ships to enhance their situational awareness to mitigate potential hazards?</w:t>
            </w:r>
          </w:p>
        </w:tc>
        <w:tc>
          <w:tcPr>
            <w:tcW w:w="7513" w:type="dxa"/>
            <w:tcBorders>
              <w:top w:val="nil"/>
              <w:left w:val="nil"/>
              <w:bottom w:val="single" w:sz="4" w:space="0" w:color="auto"/>
              <w:right w:val="single" w:sz="4" w:space="0" w:color="auto"/>
            </w:tcBorders>
            <w:shd w:val="clear" w:color="auto" w:fill="auto"/>
            <w:hideMark/>
          </w:tcPr>
          <w:p w14:paraId="42E20F08" w14:textId="77777777" w:rsidR="00C0744A" w:rsidRDefault="00000000">
            <w:pPr>
              <w:pStyle w:val="Tabletext"/>
              <w:spacing w:after="0" w:line="240" w:lineRule="auto"/>
              <w:rPr>
                <w:lang w:val="en-AU" w:eastAsia="en-AU"/>
              </w:rPr>
            </w:pPr>
            <w:r>
              <w:rPr>
                <w:lang w:val="en-AU" w:eastAsia="en-AU"/>
              </w:rPr>
              <w:t xml:space="preserve"> Share crucial information with ships to create a common perception of potential dangers, even if this information seems “obvious”. </w:t>
            </w:r>
          </w:p>
        </w:tc>
        <w:tc>
          <w:tcPr>
            <w:tcW w:w="1424" w:type="dxa"/>
            <w:tcBorders>
              <w:top w:val="nil"/>
              <w:left w:val="nil"/>
              <w:bottom w:val="single" w:sz="4" w:space="0" w:color="auto"/>
              <w:right w:val="single" w:sz="4" w:space="0" w:color="auto"/>
            </w:tcBorders>
            <w:shd w:val="clear" w:color="auto" w:fill="auto"/>
            <w:hideMark/>
          </w:tcPr>
          <w:p w14:paraId="75677FAB" w14:textId="77777777" w:rsidR="00C0744A" w:rsidRDefault="00000000">
            <w:pPr>
              <w:pStyle w:val="Tabletext"/>
              <w:spacing w:after="0" w:line="240" w:lineRule="auto"/>
              <w:rPr>
                <w:lang w:val="en-AU" w:eastAsia="en-AU"/>
              </w:rPr>
            </w:pPr>
            <w:r>
              <w:rPr>
                <w:lang w:val="en-AU" w:eastAsia="en-AU"/>
              </w:rPr>
              <w:t>IALA G1132</w:t>
            </w:r>
          </w:p>
        </w:tc>
      </w:tr>
      <w:tr w:rsidR="00C0744A" w14:paraId="5880C91C" w14:textId="77777777">
        <w:tc>
          <w:tcPr>
            <w:tcW w:w="1595" w:type="dxa"/>
            <w:vMerge w:val="restart"/>
            <w:tcBorders>
              <w:top w:val="nil"/>
              <w:left w:val="single" w:sz="4" w:space="0" w:color="auto"/>
              <w:bottom w:val="single" w:sz="4" w:space="0" w:color="auto"/>
              <w:right w:val="single" w:sz="4" w:space="0" w:color="auto"/>
            </w:tcBorders>
            <w:shd w:val="clear" w:color="000000" w:fill="BFBFBF"/>
            <w:hideMark/>
          </w:tcPr>
          <w:p w14:paraId="09A27307" w14:textId="77777777" w:rsidR="00C0744A" w:rsidRDefault="00000000">
            <w:pPr>
              <w:pStyle w:val="Tabletext"/>
              <w:spacing w:after="0" w:line="240" w:lineRule="auto"/>
              <w:rPr>
                <w:lang w:val="en-AU" w:eastAsia="en-AU"/>
              </w:rPr>
            </w:pPr>
            <w:r>
              <w:rPr>
                <w:lang w:val="en-AU" w:eastAsia="en-AU"/>
              </w:rPr>
              <w:t>Message Construction</w:t>
            </w:r>
          </w:p>
        </w:tc>
        <w:tc>
          <w:tcPr>
            <w:tcW w:w="5209" w:type="dxa"/>
            <w:vMerge w:val="restart"/>
            <w:tcBorders>
              <w:top w:val="nil"/>
              <w:left w:val="single" w:sz="4" w:space="0" w:color="auto"/>
              <w:bottom w:val="single" w:sz="4" w:space="0" w:color="000000"/>
              <w:right w:val="single" w:sz="4" w:space="0" w:color="auto"/>
            </w:tcBorders>
            <w:shd w:val="clear" w:color="auto" w:fill="auto"/>
            <w:hideMark/>
          </w:tcPr>
          <w:p w14:paraId="38238200" w14:textId="77777777" w:rsidR="00C0744A" w:rsidRDefault="00000000">
            <w:pPr>
              <w:pStyle w:val="Tabletext"/>
              <w:spacing w:after="0" w:line="240" w:lineRule="auto"/>
              <w:rPr>
                <w:lang w:val="en-AU" w:eastAsia="en-AU"/>
              </w:rPr>
            </w:pPr>
            <w:r>
              <w:rPr>
                <w:lang w:val="en-AU" w:eastAsia="en-AU"/>
              </w:rPr>
              <w:t>Were message markers utilized to clearly convey the purpose of the message when assessed as necessary?</w:t>
            </w:r>
          </w:p>
        </w:tc>
        <w:tc>
          <w:tcPr>
            <w:tcW w:w="7513" w:type="dxa"/>
            <w:tcBorders>
              <w:top w:val="nil"/>
              <w:left w:val="nil"/>
              <w:bottom w:val="single" w:sz="4" w:space="0" w:color="auto"/>
              <w:right w:val="single" w:sz="4" w:space="0" w:color="auto"/>
            </w:tcBorders>
            <w:shd w:val="clear" w:color="auto" w:fill="auto"/>
            <w:hideMark/>
          </w:tcPr>
          <w:p w14:paraId="453F0527" w14:textId="77777777" w:rsidR="00C0744A" w:rsidRDefault="00000000">
            <w:pPr>
              <w:pStyle w:val="Tabletext"/>
              <w:spacing w:after="0" w:line="240" w:lineRule="auto"/>
              <w:rPr>
                <w:lang w:val="en-AU" w:eastAsia="en-AU"/>
              </w:rPr>
            </w:pPr>
            <w:r>
              <w:rPr>
                <w:lang w:val="en-AU" w:eastAsia="en-AU"/>
              </w:rPr>
              <w:t>Use Message markers.</w:t>
            </w:r>
          </w:p>
        </w:tc>
        <w:tc>
          <w:tcPr>
            <w:tcW w:w="1424" w:type="dxa"/>
            <w:tcBorders>
              <w:top w:val="nil"/>
              <w:left w:val="nil"/>
              <w:bottom w:val="single" w:sz="4" w:space="0" w:color="auto"/>
              <w:right w:val="single" w:sz="4" w:space="0" w:color="auto"/>
            </w:tcBorders>
            <w:shd w:val="clear" w:color="auto" w:fill="auto"/>
            <w:hideMark/>
          </w:tcPr>
          <w:p w14:paraId="1DB58A21" w14:textId="77777777" w:rsidR="00C0744A" w:rsidRDefault="00000000">
            <w:pPr>
              <w:pStyle w:val="Tabletext"/>
              <w:spacing w:after="0" w:line="240" w:lineRule="auto"/>
              <w:rPr>
                <w:lang w:val="en-AU" w:eastAsia="en-AU"/>
              </w:rPr>
            </w:pPr>
            <w:r>
              <w:rPr>
                <w:lang w:val="en-AU" w:eastAsia="en-AU"/>
              </w:rPr>
              <w:t>IALA G1132</w:t>
            </w:r>
          </w:p>
        </w:tc>
      </w:tr>
      <w:tr w:rsidR="00C0744A" w14:paraId="32F7764D" w14:textId="77777777">
        <w:tc>
          <w:tcPr>
            <w:tcW w:w="1595" w:type="dxa"/>
            <w:vMerge/>
            <w:tcBorders>
              <w:top w:val="nil"/>
              <w:left w:val="single" w:sz="4" w:space="0" w:color="auto"/>
              <w:bottom w:val="single" w:sz="4" w:space="0" w:color="auto"/>
              <w:right w:val="single" w:sz="4" w:space="0" w:color="auto"/>
            </w:tcBorders>
            <w:hideMark/>
          </w:tcPr>
          <w:p w14:paraId="5FB02F0E" w14:textId="77777777" w:rsidR="00C0744A" w:rsidRDefault="00C0744A">
            <w:pPr>
              <w:pStyle w:val="Tabletext"/>
              <w:spacing w:after="0" w:line="240" w:lineRule="auto"/>
              <w:rPr>
                <w:lang w:val="en-AU" w:eastAsia="en-AU"/>
              </w:rPr>
            </w:pPr>
          </w:p>
        </w:tc>
        <w:tc>
          <w:tcPr>
            <w:tcW w:w="5209" w:type="dxa"/>
            <w:vMerge/>
            <w:tcBorders>
              <w:top w:val="nil"/>
              <w:left w:val="single" w:sz="4" w:space="0" w:color="auto"/>
              <w:bottom w:val="single" w:sz="4" w:space="0" w:color="000000"/>
              <w:right w:val="single" w:sz="4" w:space="0" w:color="auto"/>
            </w:tcBorders>
            <w:hideMark/>
          </w:tcPr>
          <w:p w14:paraId="050A1DE8" w14:textId="77777777" w:rsidR="00C0744A" w:rsidRDefault="00C0744A">
            <w:pPr>
              <w:pStyle w:val="Tabletext"/>
              <w:spacing w:after="0" w:line="240" w:lineRule="auto"/>
              <w:rPr>
                <w:lang w:val="en-AU" w:eastAsia="en-AU"/>
              </w:rPr>
            </w:pPr>
          </w:p>
        </w:tc>
        <w:tc>
          <w:tcPr>
            <w:tcW w:w="7513" w:type="dxa"/>
            <w:tcBorders>
              <w:top w:val="nil"/>
              <w:left w:val="nil"/>
              <w:bottom w:val="single" w:sz="4" w:space="0" w:color="auto"/>
              <w:right w:val="single" w:sz="4" w:space="0" w:color="auto"/>
            </w:tcBorders>
            <w:shd w:val="clear" w:color="auto" w:fill="auto"/>
            <w:hideMark/>
          </w:tcPr>
          <w:p w14:paraId="7029FD62" w14:textId="77777777" w:rsidR="00C0744A" w:rsidRDefault="00000000">
            <w:pPr>
              <w:pStyle w:val="Tabletext"/>
              <w:spacing w:after="0" w:line="240" w:lineRule="auto"/>
              <w:rPr>
                <w:u w:val="single"/>
                <w:lang w:val="en-AU" w:eastAsia="en-AU"/>
              </w:rPr>
            </w:pPr>
            <w:r>
              <w:rPr>
                <w:u w:val="single"/>
                <w:lang w:val="en-AU" w:eastAsia="en-AU"/>
              </w:rPr>
              <w:t>SMCP</w:t>
            </w:r>
          </w:p>
          <w:p w14:paraId="15EA89F9" w14:textId="77777777" w:rsidR="00C0744A" w:rsidRDefault="00000000">
            <w:pPr>
              <w:pStyle w:val="Tabletext"/>
              <w:spacing w:after="0" w:line="240" w:lineRule="auto"/>
              <w:rPr>
                <w:lang w:val="en-AU" w:eastAsia="en-AU"/>
              </w:rPr>
            </w:pPr>
            <w:r>
              <w:rPr>
                <w:lang w:val="en-AU" w:eastAsia="en-AU"/>
              </w:rPr>
              <w:t>In shore-to-ship and ship-to-shore communication or radio communication in general, the following eight Message Markers may be used (also see "Application of Message Markers" given in PART A1/6 "Vessel Traffic Service (VTS) Standard Phrases")</w:t>
            </w:r>
          </w:p>
          <w:p w14:paraId="61BBC230" w14:textId="77777777" w:rsidR="00C0744A" w:rsidRDefault="00C0744A">
            <w:pPr>
              <w:pStyle w:val="Tabletext"/>
              <w:spacing w:after="0" w:line="240" w:lineRule="auto"/>
              <w:rPr>
                <w:lang w:val="en-AU" w:eastAsia="en-AU"/>
              </w:rPr>
            </w:pPr>
          </w:p>
          <w:p w14:paraId="7B159622" w14:textId="77777777" w:rsidR="00C0744A" w:rsidRDefault="00000000">
            <w:pPr>
              <w:pStyle w:val="Tabletext"/>
              <w:spacing w:after="0" w:line="240" w:lineRule="auto"/>
              <w:rPr>
                <w:i/>
                <w:iCs/>
                <w:lang w:val="en-AU" w:eastAsia="en-AU"/>
              </w:rPr>
            </w:pPr>
            <w:r>
              <w:rPr>
                <w:i/>
                <w:iCs/>
                <w:lang w:val="en-AU" w:eastAsia="en-AU"/>
              </w:rPr>
              <w:t>Application of Message Markers</w:t>
            </w:r>
          </w:p>
          <w:p w14:paraId="062D895F" w14:textId="77777777" w:rsidR="00C0744A" w:rsidRDefault="00000000">
            <w:pPr>
              <w:pStyle w:val="Tabletext"/>
              <w:spacing w:after="0" w:line="240" w:lineRule="auto"/>
              <w:rPr>
                <w:lang w:val="en-AU" w:eastAsia="en-AU"/>
              </w:rPr>
            </w:pPr>
            <w:r>
              <w:rPr>
                <w:lang w:val="en-AU" w:eastAsia="en-AU"/>
              </w:rPr>
              <w:t>In order to especially facilitate shore-to-ship and ship-to-shore communication or when one of the IMO Standard Marine Communication Phrases will not fit the meaning desired, one of the following eight message markers may be used to increase the probability of the purpose of the message being properly understood.</w:t>
            </w:r>
          </w:p>
          <w:p w14:paraId="1BFBAE19" w14:textId="77777777" w:rsidR="00C0744A" w:rsidRDefault="00000000">
            <w:pPr>
              <w:pStyle w:val="Tabletext"/>
              <w:spacing w:after="0" w:line="240" w:lineRule="auto"/>
              <w:rPr>
                <w:lang w:val="en-AU" w:eastAsia="en-AU"/>
              </w:rPr>
            </w:pPr>
            <w:r>
              <w:rPr>
                <w:lang w:val="en-AU" w:eastAsia="en-AU"/>
              </w:rPr>
              <w:t>It is at the discretion of the shore personnel or the ship´s officer whether to use one of the message markers and if so which of them to apply depending on the user´s qualified assessment of the situation. If used, the message marker is to be spoken preceding the message or the corresponding part of the message. The IMO VTS Guidelines recommend that in any message directed to a vessel it should be clear whether the message contains information, advice, warning, or instruction and IMO Standard Marine Communication Phrases should be used where practicable.</w:t>
            </w:r>
          </w:p>
          <w:p w14:paraId="2152AB7B" w14:textId="77777777" w:rsidR="00C0744A" w:rsidRDefault="00000000">
            <w:pPr>
              <w:pStyle w:val="Tabletext"/>
              <w:spacing w:after="0" w:line="240" w:lineRule="auto"/>
              <w:rPr>
                <w:lang w:val="en-AU" w:eastAsia="en-AU"/>
              </w:rPr>
            </w:pPr>
            <w:r>
              <w:rPr>
                <w:lang w:val="en-AU" w:eastAsia="en-AU"/>
              </w:rPr>
              <w:t>For further standardized VTS communications, also see other sections of Part A1. For VTS Standard Reporting Procedures, see IMO resolution A.851(20) on General Principles for Ship Reporting Systems and Ship Reporting Requirements, including guidelines for reporting incidents involving dangerous goods, harmful substances and / or marine pollutants.</w:t>
            </w:r>
          </w:p>
          <w:p w14:paraId="7B896293" w14:textId="77777777" w:rsidR="00C0744A" w:rsidRDefault="00000000">
            <w:pPr>
              <w:pStyle w:val="Tabletext"/>
              <w:spacing w:after="0" w:line="240" w:lineRule="auto"/>
              <w:rPr>
                <w:lang w:val="en-AU" w:eastAsia="en-AU"/>
              </w:rPr>
            </w:pPr>
            <w:r>
              <w:rPr>
                <w:lang w:val="en-AU" w:eastAsia="en-AU"/>
              </w:rPr>
              <w:lastRenderedPageBreak/>
              <w:t>Note: All of the following phrases must come as the culmination (message content) of a radio message exchange between stations covered by the ITU Radio Regulations, and the relevant calling procedures have to be observed.</w:t>
            </w:r>
          </w:p>
        </w:tc>
        <w:tc>
          <w:tcPr>
            <w:tcW w:w="1424" w:type="dxa"/>
            <w:tcBorders>
              <w:top w:val="nil"/>
              <w:left w:val="nil"/>
              <w:bottom w:val="single" w:sz="4" w:space="0" w:color="auto"/>
              <w:right w:val="single" w:sz="4" w:space="0" w:color="auto"/>
            </w:tcBorders>
            <w:shd w:val="clear" w:color="auto" w:fill="auto"/>
            <w:hideMark/>
          </w:tcPr>
          <w:p w14:paraId="609799E3" w14:textId="77777777" w:rsidR="00C0744A" w:rsidRDefault="00000000">
            <w:pPr>
              <w:pStyle w:val="Tabletext"/>
              <w:spacing w:after="0" w:line="240" w:lineRule="auto"/>
              <w:rPr>
                <w:lang w:val="en-AU" w:eastAsia="en-AU"/>
              </w:rPr>
            </w:pPr>
            <w:r>
              <w:rPr>
                <w:lang w:val="en-AU" w:eastAsia="en-AU"/>
              </w:rPr>
              <w:lastRenderedPageBreak/>
              <w:t>IMO SMCP</w:t>
            </w:r>
          </w:p>
        </w:tc>
      </w:tr>
      <w:tr w:rsidR="00C0744A" w14:paraId="4444B9BA" w14:textId="77777777">
        <w:tc>
          <w:tcPr>
            <w:tcW w:w="1595" w:type="dxa"/>
            <w:vMerge/>
            <w:tcBorders>
              <w:top w:val="nil"/>
              <w:left w:val="single" w:sz="4" w:space="0" w:color="auto"/>
              <w:bottom w:val="single" w:sz="4" w:space="0" w:color="auto"/>
              <w:right w:val="single" w:sz="4" w:space="0" w:color="auto"/>
            </w:tcBorders>
            <w:hideMark/>
          </w:tcPr>
          <w:p w14:paraId="5A8243D5" w14:textId="77777777" w:rsidR="00C0744A" w:rsidRDefault="00C0744A">
            <w:pPr>
              <w:pStyle w:val="Tabletext"/>
              <w:spacing w:after="0" w:line="240" w:lineRule="auto"/>
              <w:rPr>
                <w:lang w:val="en-AU" w:eastAsia="en-AU"/>
              </w:rPr>
            </w:pPr>
          </w:p>
        </w:tc>
        <w:tc>
          <w:tcPr>
            <w:tcW w:w="5209" w:type="dxa"/>
            <w:vMerge/>
            <w:tcBorders>
              <w:top w:val="nil"/>
              <w:left w:val="single" w:sz="4" w:space="0" w:color="auto"/>
              <w:bottom w:val="single" w:sz="4" w:space="0" w:color="000000"/>
              <w:right w:val="single" w:sz="4" w:space="0" w:color="auto"/>
            </w:tcBorders>
            <w:hideMark/>
          </w:tcPr>
          <w:p w14:paraId="527136BE" w14:textId="77777777" w:rsidR="00C0744A" w:rsidRDefault="00C0744A">
            <w:pPr>
              <w:pStyle w:val="Tabletext"/>
              <w:spacing w:after="0" w:line="240" w:lineRule="auto"/>
              <w:rPr>
                <w:lang w:val="en-AU" w:eastAsia="en-AU"/>
              </w:rPr>
            </w:pPr>
          </w:p>
        </w:tc>
        <w:tc>
          <w:tcPr>
            <w:tcW w:w="7513" w:type="dxa"/>
            <w:tcBorders>
              <w:top w:val="nil"/>
              <w:left w:val="nil"/>
              <w:bottom w:val="single" w:sz="4" w:space="0" w:color="auto"/>
              <w:right w:val="single" w:sz="4" w:space="0" w:color="auto"/>
            </w:tcBorders>
            <w:shd w:val="clear" w:color="auto" w:fill="auto"/>
            <w:hideMark/>
          </w:tcPr>
          <w:p w14:paraId="5C4DF43C" w14:textId="77777777" w:rsidR="00C0744A" w:rsidRDefault="00000000">
            <w:pPr>
              <w:pStyle w:val="Tabletext"/>
              <w:spacing w:after="0" w:line="240" w:lineRule="auto"/>
              <w:rPr>
                <w:lang w:val="en-AU" w:eastAsia="en-AU"/>
              </w:rPr>
            </w:pPr>
            <w:r>
              <w:rPr>
                <w:lang w:val="en-AU" w:eastAsia="en-AU"/>
              </w:rPr>
              <w:t xml:space="preserve">To facilitate shore-to-ship and ship-to-shore communications, message markers should be used to increase the probability of the purpose of the message being properly understood. </w:t>
            </w:r>
          </w:p>
          <w:p w14:paraId="359F7A23" w14:textId="77777777" w:rsidR="00C0744A" w:rsidRDefault="00000000">
            <w:pPr>
              <w:pStyle w:val="Tabletext"/>
              <w:spacing w:after="0" w:line="240" w:lineRule="auto"/>
              <w:rPr>
                <w:lang w:val="en-AU" w:eastAsia="en-AU"/>
              </w:rPr>
            </w:pPr>
            <w:r>
              <w:rPr>
                <w:lang w:val="en-AU" w:eastAsia="en-AU"/>
              </w:rPr>
              <w:t xml:space="preserve">Message markers increase the effectiveness and urgency of VHF communications as required and may help emphasize the content of the message or to ensure that the message will be properly understood. Whilst the use of message markers is not obligatory, their general use is good practice and VTS personnel should apply these </w:t>
            </w:r>
            <w:r>
              <w:rPr>
                <w:lang w:val="en-AU" w:eastAsia="en-AU"/>
              </w:rPr>
              <w:br/>
              <w:t xml:space="preserve">depending on the assessment of the situation. Their use is strongly recommended when a degree of stress or urgency exists, when there are language difficulties and when responding to unsafe situations. </w:t>
            </w:r>
          </w:p>
          <w:p w14:paraId="421D7079" w14:textId="77777777" w:rsidR="00C0744A" w:rsidRDefault="00000000">
            <w:pPr>
              <w:pStyle w:val="Tabletext"/>
              <w:spacing w:after="0" w:line="240" w:lineRule="auto"/>
              <w:rPr>
                <w:lang w:val="en-AU" w:eastAsia="en-AU"/>
              </w:rPr>
            </w:pPr>
            <w:r>
              <w:rPr>
                <w:lang w:val="en-AU" w:eastAsia="en-AU"/>
              </w:rPr>
              <w:t>There are eight message markers as defined in IMO Resolution A.918(22) Standard Marine Communication Phrases (SMCP) [2]. Seven of them are frequently used by VTS and are explained in more detail below. The message marker should be spoken preceding the message or the corresponding part of the message.</w:t>
            </w:r>
          </w:p>
        </w:tc>
        <w:tc>
          <w:tcPr>
            <w:tcW w:w="1424" w:type="dxa"/>
            <w:tcBorders>
              <w:top w:val="nil"/>
              <w:left w:val="nil"/>
              <w:bottom w:val="single" w:sz="4" w:space="0" w:color="auto"/>
              <w:right w:val="single" w:sz="4" w:space="0" w:color="auto"/>
            </w:tcBorders>
            <w:shd w:val="clear" w:color="auto" w:fill="auto"/>
            <w:hideMark/>
          </w:tcPr>
          <w:p w14:paraId="7E70B10A" w14:textId="77777777" w:rsidR="00C0744A" w:rsidRDefault="00000000">
            <w:pPr>
              <w:pStyle w:val="Tabletext"/>
              <w:spacing w:after="0" w:line="240" w:lineRule="auto"/>
              <w:rPr>
                <w:lang w:val="en-AU" w:eastAsia="en-AU"/>
              </w:rPr>
            </w:pPr>
            <w:r>
              <w:rPr>
                <w:lang w:val="en-AU" w:eastAsia="en-AU"/>
              </w:rPr>
              <w:t>IALA G1132</w:t>
            </w:r>
          </w:p>
        </w:tc>
      </w:tr>
      <w:tr w:rsidR="00C0744A" w14:paraId="091219FC" w14:textId="77777777">
        <w:tc>
          <w:tcPr>
            <w:tcW w:w="1595" w:type="dxa"/>
            <w:vMerge w:val="restart"/>
            <w:tcBorders>
              <w:top w:val="nil"/>
              <w:left w:val="single" w:sz="4" w:space="0" w:color="auto"/>
              <w:bottom w:val="single" w:sz="4" w:space="0" w:color="auto"/>
              <w:right w:val="single" w:sz="4" w:space="0" w:color="auto"/>
            </w:tcBorders>
            <w:shd w:val="clear" w:color="000000" w:fill="BFBFBF"/>
            <w:hideMark/>
          </w:tcPr>
          <w:p w14:paraId="1B960065" w14:textId="77777777" w:rsidR="00C0744A" w:rsidRDefault="00000000">
            <w:pPr>
              <w:pStyle w:val="Tabletext"/>
              <w:spacing w:after="0" w:line="240" w:lineRule="auto"/>
              <w:rPr>
                <w:lang w:val="en-AU" w:eastAsia="en-AU"/>
              </w:rPr>
            </w:pPr>
            <w:r>
              <w:rPr>
                <w:lang w:val="en-AU" w:eastAsia="en-AU"/>
              </w:rPr>
              <w:t>Message Construction</w:t>
            </w:r>
          </w:p>
        </w:tc>
        <w:tc>
          <w:tcPr>
            <w:tcW w:w="5209" w:type="dxa"/>
            <w:vMerge w:val="restart"/>
            <w:tcBorders>
              <w:top w:val="nil"/>
              <w:left w:val="single" w:sz="4" w:space="0" w:color="auto"/>
              <w:bottom w:val="single" w:sz="4" w:space="0" w:color="000000"/>
              <w:right w:val="single" w:sz="4" w:space="0" w:color="auto"/>
            </w:tcBorders>
            <w:shd w:val="clear" w:color="auto" w:fill="auto"/>
            <w:hideMark/>
          </w:tcPr>
          <w:p w14:paraId="6499E4C7" w14:textId="77777777" w:rsidR="00C0744A" w:rsidRDefault="00000000">
            <w:pPr>
              <w:pStyle w:val="Tabletext"/>
              <w:spacing w:after="0" w:line="240" w:lineRule="auto"/>
              <w:rPr>
                <w:lang w:val="en-AU" w:eastAsia="en-AU"/>
              </w:rPr>
            </w:pPr>
            <w:r>
              <w:rPr>
                <w:lang w:val="en-AU" w:eastAsia="en-AU"/>
              </w:rPr>
              <w:t>Was each sentence constructed to use only one phrase for each topic or event?</w:t>
            </w:r>
          </w:p>
        </w:tc>
        <w:tc>
          <w:tcPr>
            <w:tcW w:w="7513" w:type="dxa"/>
            <w:tcBorders>
              <w:top w:val="nil"/>
              <w:left w:val="nil"/>
              <w:bottom w:val="single" w:sz="4" w:space="0" w:color="auto"/>
              <w:right w:val="single" w:sz="4" w:space="0" w:color="auto"/>
            </w:tcBorders>
            <w:shd w:val="clear" w:color="auto" w:fill="auto"/>
            <w:hideMark/>
          </w:tcPr>
          <w:p w14:paraId="7EEA8812" w14:textId="77777777" w:rsidR="00C0744A" w:rsidRDefault="00000000">
            <w:pPr>
              <w:pStyle w:val="Tabletext"/>
              <w:spacing w:after="0" w:line="240" w:lineRule="auto"/>
              <w:rPr>
                <w:lang w:val="en-AU" w:eastAsia="en-AU"/>
              </w:rPr>
            </w:pPr>
            <w:r>
              <w:rPr>
                <w:lang w:val="en-AU" w:eastAsia="en-AU"/>
              </w:rPr>
              <w:t xml:space="preserve">providing one phrase for one event, </w:t>
            </w:r>
          </w:p>
        </w:tc>
        <w:tc>
          <w:tcPr>
            <w:tcW w:w="1424" w:type="dxa"/>
            <w:tcBorders>
              <w:top w:val="nil"/>
              <w:left w:val="nil"/>
              <w:bottom w:val="single" w:sz="4" w:space="0" w:color="auto"/>
              <w:right w:val="single" w:sz="4" w:space="0" w:color="auto"/>
            </w:tcBorders>
            <w:shd w:val="clear" w:color="auto" w:fill="auto"/>
            <w:hideMark/>
          </w:tcPr>
          <w:p w14:paraId="06731C52" w14:textId="77777777" w:rsidR="00C0744A" w:rsidRDefault="00000000">
            <w:pPr>
              <w:pStyle w:val="Tabletext"/>
              <w:spacing w:after="0" w:line="240" w:lineRule="auto"/>
              <w:rPr>
                <w:lang w:val="en-AU" w:eastAsia="en-AU"/>
              </w:rPr>
            </w:pPr>
            <w:r>
              <w:rPr>
                <w:lang w:val="en-AU" w:eastAsia="en-AU"/>
              </w:rPr>
              <w:t>IMO SMCP</w:t>
            </w:r>
          </w:p>
        </w:tc>
      </w:tr>
      <w:tr w:rsidR="00C0744A" w14:paraId="3834C80B" w14:textId="77777777">
        <w:tc>
          <w:tcPr>
            <w:tcW w:w="1595" w:type="dxa"/>
            <w:vMerge/>
            <w:tcBorders>
              <w:top w:val="nil"/>
              <w:left w:val="single" w:sz="4" w:space="0" w:color="auto"/>
              <w:bottom w:val="single" w:sz="4" w:space="0" w:color="auto"/>
              <w:right w:val="single" w:sz="4" w:space="0" w:color="auto"/>
            </w:tcBorders>
            <w:hideMark/>
          </w:tcPr>
          <w:p w14:paraId="167B81C3" w14:textId="77777777" w:rsidR="00C0744A" w:rsidRDefault="00C0744A">
            <w:pPr>
              <w:pStyle w:val="Tabletext"/>
              <w:spacing w:after="0" w:line="240" w:lineRule="auto"/>
              <w:rPr>
                <w:lang w:val="en-AU" w:eastAsia="en-AU"/>
              </w:rPr>
            </w:pPr>
          </w:p>
        </w:tc>
        <w:tc>
          <w:tcPr>
            <w:tcW w:w="5209" w:type="dxa"/>
            <w:vMerge/>
            <w:tcBorders>
              <w:top w:val="nil"/>
              <w:left w:val="single" w:sz="4" w:space="0" w:color="auto"/>
              <w:bottom w:val="single" w:sz="4" w:space="0" w:color="000000"/>
              <w:right w:val="single" w:sz="4" w:space="0" w:color="auto"/>
            </w:tcBorders>
            <w:hideMark/>
          </w:tcPr>
          <w:p w14:paraId="1B2DC592" w14:textId="77777777" w:rsidR="00C0744A" w:rsidRDefault="00C0744A">
            <w:pPr>
              <w:pStyle w:val="Tabletext"/>
              <w:spacing w:after="0" w:line="240" w:lineRule="auto"/>
              <w:rPr>
                <w:lang w:val="en-AU" w:eastAsia="en-AU"/>
              </w:rPr>
            </w:pPr>
          </w:p>
        </w:tc>
        <w:tc>
          <w:tcPr>
            <w:tcW w:w="7513" w:type="dxa"/>
            <w:tcBorders>
              <w:top w:val="nil"/>
              <w:left w:val="nil"/>
              <w:bottom w:val="single" w:sz="4" w:space="0" w:color="auto"/>
              <w:right w:val="single" w:sz="4" w:space="0" w:color="auto"/>
            </w:tcBorders>
            <w:shd w:val="clear" w:color="auto" w:fill="auto"/>
            <w:hideMark/>
          </w:tcPr>
          <w:p w14:paraId="46014090" w14:textId="77777777" w:rsidR="00C0744A" w:rsidRDefault="00000000">
            <w:pPr>
              <w:pStyle w:val="Tabletext"/>
              <w:spacing w:after="0" w:line="240" w:lineRule="auto"/>
              <w:rPr>
                <w:lang w:val="en-AU" w:eastAsia="en-AU"/>
              </w:rPr>
            </w:pPr>
            <w:r>
              <w:rPr>
                <w:lang w:val="en-AU" w:eastAsia="en-AU"/>
              </w:rPr>
              <w:t>Each phrase should contain only one topic.</w:t>
            </w:r>
          </w:p>
        </w:tc>
        <w:tc>
          <w:tcPr>
            <w:tcW w:w="1424" w:type="dxa"/>
            <w:tcBorders>
              <w:top w:val="nil"/>
              <w:left w:val="nil"/>
              <w:bottom w:val="single" w:sz="4" w:space="0" w:color="auto"/>
              <w:right w:val="single" w:sz="4" w:space="0" w:color="auto"/>
            </w:tcBorders>
            <w:shd w:val="clear" w:color="auto" w:fill="auto"/>
            <w:hideMark/>
          </w:tcPr>
          <w:p w14:paraId="3916BBF0" w14:textId="77777777" w:rsidR="00C0744A" w:rsidRDefault="00000000">
            <w:pPr>
              <w:pStyle w:val="Tabletext"/>
              <w:spacing w:after="0" w:line="240" w:lineRule="auto"/>
              <w:rPr>
                <w:lang w:val="en-AU" w:eastAsia="en-AU"/>
              </w:rPr>
            </w:pPr>
            <w:r>
              <w:rPr>
                <w:lang w:val="en-AU" w:eastAsia="en-AU"/>
              </w:rPr>
              <w:t>IALA G1132</w:t>
            </w:r>
          </w:p>
        </w:tc>
      </w:tr>
      <w:tr w:rsidR="00C0744A" w14:paraId="31B6D67A" w14:textId="77777777">
        <w:tc>
          <w:tcPr>
            <w:tcW w:w="1595" w:type="dxa"/>
            <w:tcBorders>
              <w:top w:val="nil"/>
              <w:left w:val="single" w:sz="4" w:space="0" w:color="auto"/>
              <w:bottom w:val="single" w:sz="4" w:space="0" w:color="auto"/>
              <w:right w:val="single" w:sz="4" w:space="0" w:color="auto"/>
            </w:tcBorders>
            <w:shd w:val="clear" w:color="000000" w:fill="BFBFBF"/>
            <w:hideMark/>
          </w:tcPr>
          <w:p w14:paraId="5BEB3060" w14:textId="77777777" w:rsidR="00C0744A" w:rsidRDefault="00000000">
            <w:pPr>
              <w:pStyle w:val="Tabletext"/>
              <w:spacing w:after="0" w:line="240" w:lineRule="auto"/>
              <w:rPr>
                <w:lang w:val="en-AU" w:eastAsia="en-AU"/>
              </w:rPr>
            </w:pPr>
            <w:r>
              <w:rPr>
                <w:lang w:val="en-AU" w:eastAsia="en-AU"/>
              </w:rPr>
              <w:t>Message Construction</w:t>
            </w:r>
          </w:p>
        </w:tc>
        <w:tc>
          <w:tcPr>
            <w:tcW w:w="5209" w:type="dxa"/>
            <w:tcBorders>
              <w:top w:val="nil"/>
              <w:left w:val="nil"/>
              <w:bottom w:val="single" w:sz="4" w:space="0" w:color="auto"/>
              <w:right w:val="single" w:sz="4" w:space="0" w:color="auto"/>
            </w:tcBorders>
            <w:shd w:val="clear" w:color="auto" w:fill="auto"/>
            <w:hideMark/>
          </w:tcPr>
          <w:p w14:paraId="68ABBFAB" w14:textId="77777777" w:rsidR="00C0744A" w:rsidRDefault="00000000">
            <w:pPr>
              <w:pStyle w:val="Tabletext"/>
              <w:spacing w:after="0" w:line="240" w:lineRule="auto"/>
              <w:rPr>
                <w:lang w:val="en-AU" w:eastAsia="en-AU"/>
              </w:rPr>
            </w:pPr>
            <w:r>
              <w:rPr>
                <w:lang w:val="en-AU" w:eastAsia="en-AU"/>
              </w:rPr>
              <w:t>Was the type of ship specified prior to naming the vessel to enhance identification</w:t>
            </w:r>
          </w:p>
        </w:tc>
        <w:tc>
          <w:tcPr>
            <w:tcW w:w="7513" w:type="dxa"/>
            <w:tcBorders>
              <w:top w:val="nil"/>
              <w:left w:val="nil"/>
              <w:bottom w:val="single" w:sz="4" w:space="0" w:color="auto"/>
              <w:right w:val="single" w:sz="4" w:space="0" w:color="auto"/>
            </w:tcBorders>
            <w:shd w:val="clear" w:color="auto" w:fill="auto"/>
            <w:hideMark/>
          </w:tcPr>
          <w:p w14:paraId="1FE4F96F" w14:textId="77777777" w:rsidR="00C0744A" w:rsidRDefault="00000000">
            <w:pPr>
              <w:pStyle w:val="Tabletext"/>
              <w:spacing w:after="0" w:line="240" w:lineRule="auto"/>
              <w:rPr>
                <w:lang w:val="en-AU" w:eastAsia="en-AU"/>
              </w:rPr>
            </w:pPr>
            <w:r>
              <w:rPr>
                <w:lang w:val="en-AU" w:eastAsia="en-AU"/>
              </w:rPr>
              <w:t>Ships should be clearly identified (e.g., by name and call sign) and it may also be beneficial to identify by ship type, for example “container ship Maersk Rotterdam”. In many cases, the message element will be preceded by the identity of the ship about which information is being provided</w:t>
            </w:r>
          </w:p>
        </w:tc>
        <w:tc>
          <w:tcPr>
            <w:tcW w:w="1424" w:type="dxa"/>
            <w:tcBorders>
              <w:top w:val="nil"/>
              <w:left w:val="nil"/>
              <w:bottom w:val="single" w:sz="4" w:space="0" w:color="auto"/>
              <w:right w:val="single" w:sz="4" w:space="0" w:color="auto"/>
            </w:tcBorders>
            <w:shd w:val="clear" w:color="auto" w:fill="auto"/>
            <w:hideMark/>
          </w:tcPr>
          <w:p w14:paraId="2E41E9E6" w14:textId="77777777" w:rsidR="00C0744A" w:rsidRDefault="00000000">
            <w:pPr>
              <w:pStyle w:val="Tabletext"/>
              <w:spacing w:after="0" w:line="240" w:lineRule="auto"/>
              <w:rPr>
                <w:lang w:val="en-AU" w:eastAsia="en-AU"/>
              </w:rPr>
            </w:pPr>
            <w:r>
              <w:rPr>
                <w:lang w:val="en-AU" w:eastAsia="en-AU"/>
              </w:rPr>
              <w:t>IALA G1132</w:t>
            </w:r>
          </w:p>
        </w:tc>
      </w:tr>
      <w:tr w:rsidR="00C0744A" w14:paraId="6B878C11" w14:textId="77777777">
        <w:tc>
          <w:tcPr>
            <w:tcW w:w="1595" w:type="dxa"/>
            <w:vMerge w:val="restart"/>
            <w:tcBorders>
              <w:top w:val="nil"/>
              <w:left w:val="single" w:sz="4" w:space="0" w:color="auto"/>
              <w:bottom w:val="single" w:sz="4" w:space="0" w:color="auto"/>
              <w:right w:val="single" w:sz="4" w:space="0" w:color="auto"/>
            </w:tcBorders>
            <w:shd w:val="clear" w:color="000000" w:fill="BFBFBF"/>
            <w:hideMark/>
          </w:tcPr>
          <w:p w14:paraId="4E4EC975" w14:textId="77777777" w:rsidR="00C0744A" w:rsidRDefault="00000000">
            <w:pPr>
              <w:pStyle w:val="Tabletext"/>
              <w:spacing w:after="0" w:line="240" w:lineRule="auto"/>
              <w:rPr>
                <w:lang w:val="en-AU" w:eastAsia="en-AU"/>
              </w:rPr>
            </w:pPr>
            <w:r>
              <w:rPr>
                <w:lang w:val="en-AU" w:eastAsia="en-AU"/>
              </w:rPr>
              <w:t>Message Construction</w:t>
            </w:r>
          </w:p>
        </w:tc>
        <w:tc>
          <w:tcPr>
            <w:tcW w:w="5209" w:type="dxa"/>
            <w:vMerge w:val="restart"/>
            <w:tcBorders>
              <w:top w:val="nil"/>
              <w:left w:val="single" w:sz="4" w:space="0" w:color="auto"/>
              <w:bottom w:val="single" w:sz="4" w:space="0" w:color="000000"/>
              <w:right w:val="single" w:sz="4" w:space="0" w:color="auto"/>
            </w:tcBorders>
            <w:shd w:val="clear" w:color="auto" w:fill="auto"/>
            <w:hideMark/>
          </w:tcPr>
          <w:p w14:paraId="3F935DC1" w14:textId="77777777" w:rsidR="00C0744A" w:rsidRDefault="00000000">
            <w:pPr>
              <w:pStyle w:val="Tabletext"/>
              <w:spacing w:after="0" w:line="240" w:lineRule="auto"/>
              <w:rPr>
                <w:lang w:val="en-AU" w:eastAsia="en-AU"/>
              </w:rPr>
            </w:pPr>
            <w:r>
              <w:rPr>
                <w:lang w:val="en-AU" w:eastAsia="en-AU"/>
              </w:rPr>
              <w:t>Were the communicated positions, whether by coordinates or relative to a mark, clear and unambiguous for the ship?</w:t>
            </w:r>
          </w:p>
        </w:tc>
        <w:tc>
          <w:tcPr>
            <w:tcW w:w="7513" w:type="dxa"/>
            <w:tcBorders>
              <w:top w:val="nil"/>
              <w:left w:val="nil"/>
              <w:bottom w:val="single" w:sz="4" w:space="0" w:color="auto"/>
              <w:right w:val="single" w:sz="4" w:space="0" w:color="auto"/>
            </w:tcBorders>
            <w:shd w:val="clear" w:color="auto" w:fill="auto"/>
            <w:hideMark/>
          </w:tcPr>
          <w:p w14:paraId="13807D33" w14:textId="77777777" w:rsidR="00C0744A" w:rsidRDefault="00000000">
            <w:pPr>
              <w:pStyle w:val="Tabletext"/>
              <w:spacing w:after="0" w:line="240" w:lineRule="auto"/>
              <w:rPr>
                <w:lang w:val="en-AU" w:eastAsia="en-AU"/>
              </w:rPr>
            </w:pPr>
            <w:r>
              <w:rPr>
                <w:lang w:val="en-AU" w:eastAsia="en-AU"/>
              </w:rPr>
              <w:t>5.1.5. POSITIONS</w:t>
            </w:r>
          </w:p>
          <w:p w14:paraId="434FB6F6" w14:textId="77777777" w:rsidR="00C0744A" w:rsidRDefault="00000000">
            <w:pPr>
              <w:pStyle w:val="Tabletext"/>
              <w:spacing w:after="0" w:line="240" w:lineRule="auto"/>
              <w:rPr>
                <w:lang w:val="en-AU" w:eastAsia="en-AU"/>
              </w:rPr>
            </w:pPr>
            <w:r>
              <w:rPr>
                <w:lang w:val="en-AU" w:eastAsia="en-AU"/>
              </w:rPr>
              <w:t xml:space="preserve">Positions may be passed either in latitude and longitude or relative to a mark. In considering which method is most appropriate, the sender should recognize that the recipient will first have to plot a position passed in latitude and longitude in order to assimilate the information. </w:t>
            </w:r>
          </w:p>
          <w:p w14:paraId="642AE65D" w14:textId="77777777" w:rsidR="00C0744A" w:rsidRDefault="00000000">
            <w:pPr>
              <w:pStyle w:val="Tabletext"/>
              <w:spacing w:after="0" w:line="240" w:lineRule="auto"/>
              <w:rPr>
                <w:lang w:val="en-AU" w:eastAsia="en-AU"/>
              </w:rPr>
            </w:pPr>
            <w:r>
              <w:rPr>
                <w:lang w:val="en-AU" w:eastAsia="en-AU"/>
              </w:rPr>
              <w:t xml:space="preserve">When latitude and longitude are used, these shall be expressed in degrees and minutes (and decimals of a minute if necessary), north or south of the Equator, and East or West of zero degrees longitude. </w:t>
            </w:r>
          </w:p>
          <w:p w14:paraId="5CD4664F" w14:textId="77777777" w:rsidR="00C0744A" w:rsidRDefault="00000000">
            <w:pPr>
              <w:pStyle w:val="Tabletext"/>
              <w:spacing w:after="0" w:line="240" w:lineRule="auto"/>
              <w:rPr>
                <w:lang w:val="en-AU" w:eastAsia="en-AU"/>
              </w:rPr>
            </w:pPr>
            <w:r>
              <w:rPr>
                <w:lang w:val="en-AU" w:eastAsia="en-AU"/>
              </w:rPr>
              <w:t>When the position is related to a mark, the mark should be a defined charted object.</w:t>
            </w:r>
          </w:p>
        </w:tc>
        <w:tc>
          <w:tcPr>
            <w:tcW w:w="1424" w:type="dxa"/>
            <w:tcBorders>
              <w:top w:val="nil"/>
              <w:left w:val="nil"/>
              <w:bottom w:val="single" w:sz="4" w:space="0" w:color="auto"/>
              <w:right w:val="single" w:sz="4" w:space="0" w:color="auto"/>
            </w:tcBorders>
            <w:shd w:val="clear" w:color="auto" w:fill="auto"/>
            <w:hideMark/>
          </w:tcPr>
          <w:p w14:paraId="5B65CD73" w14:textId="77777777" w:rsidR="00C0744A" w:rsidRDefault="00000000">
            <w:pPr>
              <w:pStyle w:val="Tabletext"/>
              <w:spacing w:after="0" w:line="240" w:lineRule="auto"/>
              <w:rPr>
                <w:lang w:val="en-AU" w:eastAsia="en-AU"/>
              </w:rPr>
            </w:pPr>
            <w:r>
              <w:rPr>
                <w:lang w:val="en-AU" w:eastAsia="en-AU"/>
              </w:rPr>
              <w:t>IALA G1132</w:t>
            </w:r>
          </w:p>
        </w:tc>
      </w:tr>
      <w:tr w:rsidR="00C0744A" w14:paraId="25FCAAFC" w14:textId="77777777">
        <w:tc>
          <w:tcPr>
            <w:tcW w:w="1595" w:type="dxa"/>
            <w:vMerge/>
            <w:tcBorders>
              <w:top w:val="nil"/>
              <w:left w:val="single" w:sz="4" w:space="0" w:color="auto"/>
              <w:bottom w:val="single" w:sz="4" w:space="0" w:color="auto"/>
              <w:right w:val="single" w:sz="4" w:space="0" w:color="auto"/>
            </w:tcBorders>
            <w:hideMark/>
          </w:tcPr>
          <w:p w14:paraId="4A155978" w14:textId="77777777" w:rsidR="00C0744A" w:rsidRDefault="00C0744A">
            <w:pPr>
              <w:pStyle w:val="Tabletext"/>
              <w:spacing w:after="0" w:line="240" w:lineRule="auto"/>
              <w:rPr>
                <w:lang w:val="en-AU" w:eastAsia="en-AU"/>
              </w:rPr>
            </w:pPr>
          </w:p>
        </w:tc>
        <w:tc>
          <w:tcPr>
            <w:tcW w:w="5209" w:type="dxa"/>
            <w:vMerge/>
            <w:tcBorders>
              <w:top w:val="nil"/>
              <w:left w:val="single" w:sz="4" w:space="0" w:color="auto"/>
              <w:bottom w:val="single" w:sz="4" w:space="0" w:color="000000"/>
              <w:right w:val="single" w:sz="4" w:space="0" w:color="auto"/>
            </w:tcBorders>
            <w:hideMark/>
          </w:tcPr>
          <w:p w14:paraId="30161CA6" w14:textId="77777777" w:rsidR="00C0744A" w:rsidRDefault="00C0744A">
            <w:pPr>
              <w:pStyle w:val="Tabletext"/>
              <w:spacing w:after="0" w:line="240" w:lineRule="auto"/>
              <w:rPr>
                <w:lang w:val="en-AU" w:eastAsia="en-AU"/>
              </w:rPr>
            </w:pPr>
          </w:p>
        </w:tc>
        <w:tc>
          <w:tcPr>
            <w:tcW w:w="7513" w:type="dxa"/>
            <w:tcBorders>
              <w:top w:val="nil"/>
              <w:left w:val="nil"/>
              <w:bottom w:val="single" w:sz="4" w:space="0" w:color="auto"/>
              <w:right w:val="single" w:sz="4" w:space="0" w:color="auto"/>
            </w:tcBorders>
            <w:shd w:val="clear" w:color="auto" w:fill="auto"/>
            <w:hideMark/>
          </w:tcPr>
          <w:p w14:paraId="5B55CDCA" w14:textId="77777777" w:rsidR="00C0744A" w:rsidRDefault="00000000">
            <w:pPr>
              <w:pStyle w:val="Tabletext"/>
              <w:spacing w:after="0" w:line="240" w:lineRule="auto"/>
              <w:rPr>
                <w:lang w:val="en-AU" w:eastAsia="en-AU"/>
              </w:rPr>
            </w:pPr>
            <w:r>
              <w:rPr>
                <w:lang w:val="en-AU" w:eastAsia="en-AU"/>
              </w:rPr>
              <w:t>P</w:t>
            </w:r>
            <w:r>
              <w:rPr>
                <w:sz w:val="22"/>
                <w:szCs w:val="24"/>
                <w:lang w:val="en-AU" w:eastAsia="en-AU"/>
              </w:rPr>
              <w:t>ositions</w:t>
            </w:r>
          </w:p>
          <w:p w14:paraId="05C4B526" w14:textId="77777777" w:rsidR="00C0744A" w:rsidRDefault="00000000">
            <w:pPr>
              <w:pStyle w:val="Tabletext"/>
              <w:spacing w:after="0" w:line="240" w:lineRule="auto"/>
              <w:rPr>
                <w:lang w:val="en-AU" w:eastAsia="en-AU"/>
              </w:rPr>
            </w:pPr>
            <w:r>
              <w:rPr>
                <w:lang w:val="en-AU" w:eastAsia="en-AU"/>
              </w:rPr>
              <w:lastRenderedPageBreak/>
              <w:t>11.1 When latitude and longitude are used, these shall be expressed in degrees and minutes (and decimals of a minute if necessary), North or South of the Equator and East or West of Greenwich.</w:t>
            </w:r>
          </w:p>
          <w:p w14:paraId="66662275" w14:textId="77777777" w:rsidR="00C0744A" w:rsidRDefault="00000000">
            <w:pPr>
              <w:pStyle w:val="Tabletext"/>
              <w:spacing w:after="0" w:line="240" w:lineRule="auto"/>
              <w:rPr>
                <w:lang w:val="en-AU" w:eastAsia="en-AU"/>
              </w:rPr>
            </w:pPr>
            <w:r>
              <w:rPr>
                <w:lang w:val="en-AU" w:eastAsia="en-AU"/>
              </w:rPr>
              <w:t>11.2 When the position is related to a mark, the mark shall be a well-defined charted object. The bearing shall be in the 360 degrees notation from true north and shall be that of the position FROM the mark.</w:t>
            </w:r>
          </w:p>
        </w:tc>
        <w:tc>
          <w:tcPr>
            <w:tcW w:w="1424" w:type="dxa"/>
            <w:tcBorders>
              <w:top w:val="nil"/>
              <w:left w:val="nil"/>
              <w:bottom w:val="single" w:sz="4" w:space="0" w:color="auto"/>
              <w:right w:val="single" w:sz="4" w:space="0" w:color="auto"/>
            </w:tcBorders>
            <w:shd w:val="clear" w:color="auto" w:fill="auto"/>
            <w:hideMark/>
          </w:tcPr>
          <w:p w14:paraId="7744D06C" w14:textId="77777777" w:rsidR="00C0744A" w:rsidRDefault="00000000">
            <w:pPr>
              <w:pStyle w:val="Tabletext"/>
              <w:spacing w:after="0" w:line="240" w:lineRule="auto"/>
              <w:rPr>
                <w:lang w:val="en-AU" w:eastAsia="en-AU"/>
              </w:rPr>
            </w:pPr>
            <w:r>
              <w:rPr>
                <w:lang w:val="en-AU" w:eastAsia="en-AU"/>
              </w:rPr>
              <w:lastRenderedPageBreak/>
              <w:t>IMO SMCP</w:t>
            </w:r>
          </w:p>
        </w:tc>
      </w:tr>
      <w:tr w:rsidR="00C0744A" w14:paraId="41E855E7" w14:textId="77777777">
        <w:tc>
          <w:tcPr>
            <w:tcW w:w="1595" w:type="dxa"/>
            <w:vMerge w:val="restart"/>
            <w:tcBorders>
              <w:top w:val="nil"/>
              <w:left w:val="single" w:sz="4" w:space="0" w:color="auto"/>
              <w:bottom w:val="single" w:sz="4" w:space="0" w:color="auto"/>
              <w:right w:val="single" w:sz="4" w:space="0" w:color="auto"/>
            </w:tcBorders>
            <w:shd w:val="clear" w:color="000000" w:fill="BFBFBF"/>
            <w:hideMark/>
          </w:tcPr>
          <w:p w14:paraId="693840D0" w14:textId="77777777" w:rsidR="00C0744A" w:rsidRDefault="00000000">
            <w:pPr>
              <w:pStyle w:val="Tabletext"/>
              <w:spacing w:after="0" w:line="240" w:lineRule="auto"/>
              <w:rPr>
                <w:lang w:val="en-AU" w:eastAsia="en-AU"/>
              </w:rPr>
            </w:pPr>
            <w:r>
              <w:rPr>
                <w:lang w:val="en-AU" w:eastAsia="en-AU"/>
              </w:rPr>
              <w:t>Message Construction</w:t>
            </w:r>
          </w:p>
        </w:tc>
        <w:tc>
          <w:tcPr>
            <w:tcW w:w="5209" w:type="dxa"/>
            <w:vMerge w:val="restart"/>
            <w:tcBorders>
              <w:top w:val="nil"/>
              <w:left w:val="single" w:sz="4" w:space="0" w:color="auto"/>
              <w:bottom w:val="single" w:sz="4" w:space="0" w:color="000000"/>
              <w:right w:val="single" w:sz="4" w:space="0" w:color="auto"/>
            </w:tcBorders>
            <w:shd w:val="clear" w:color="auto" w:fill="auto"/>
            <w:hideMark/>
          </w:tcPr>
          <w:p w14:paraId="2E1B5F67" w14:textId="77777777" w:rsidR="00C0744A" w:rsidRDefault="00000000">
            <w:pPr>
              <w:pStyle w:val="Tabletext"/>
              <w:spacing w:after="0" w:line="240" w:lineRule="auto"/>
              <w:rPr>
                <w:lang w:val="en-AU" w:eastAsia="en-AU"/>
              </w:rPr>
            </w:pPr>
            <w:r>
              <w:rPr>
                <w:lang w:val="en-AU" w:eastAsia="en-AU"/>
              </w:rPr>
              <w:t>Were bearings clearly communicated using either the 360-degree notation from True North or indicated as from the mark or from the ship?</w:t>
            </w:r>
          </w:p>
        </w:tc>
        <w:tc>
          <w:tcPr>
            <w:tcW w:w="7513" w:type="dxa"/>
            <w:tcBorders>
              <w:top w:val="nil"/>
              <w:left w:val="nil"/>
              <w:bottom w:val="single" w:sz="4" w:space="0" w:color="auto"/>
              <w:right w:val="single" w:sz="4" w:space="0" w:color="auto"/>
            </w:tcBorders>
            <w:shd w:val="clear" w:color="auto" w:fill="auto"/>
            <w:hideMark/>
          </w:tcPr>
          <w:p w14:paraId="6B27C536" w14:textId="77777777" w:rsidR="00C0744A" w:rsidRDefault="00000000">
            <w:pPr>
              <w:pStyle w:val="Tabletext"/>
              <w:spacing w:after="0" w:line="240" w:lineRule="auto"/>
              <w:rPr>
                <w:lang w:val="en-AU" w:eastAsia="en-AU"/>
              </w:rPr>
            </w:pPr>
            <w:r>
              <w:rPr>
                <w:lang w:val="en-AU" w:eastAsia="en-AU"/>
              </w:rPr>
              <w:t>BEARINGS</w:t>
            </w:r>
          </w:p>
          <w:p w14:paraId="6FC59DCD" w14:textId="77777777" w:rsidR="00C0744A" w:rsidRDefault="00000000">
            <w:pPr>
              <w:pStyle w:val="Tabletext"/>
              <w:spacing w:after="0" w:line="240" w:lineRule="auto"/>
              <w:rPr>
                <w:lang w:val="en-AU" w:eastAsia="en-AU"/>
              </w:rPr>
            </w:pPr>
            <w:r>
              <w:rPr>
                <w:lang w:val="en-AU" w:eastAsia="en-AU"/>
              </w:rPr>
              <w:t>The bearing of the mark or ship concerned is the bearing using 360 degree notation from True North unless otherwise stated. Bearings may be either from the mark or from the ship.</w:t>
            </w:r>
          </w:p>
        </w:tc>
        <w:tc>
          <w:tcPr>
            <w:tcW w:w="1424" w:type="dxa"/>
            <w:tcBorders>
              <w:top w:val="nil"/>
              <w:left w:val="nil"/>
              <w:bottom w:val="single" w:sz="4" w:space="0" w:color="auto"/>
              <w:right w:val="single" w:sz="4" w:space="0" w:color="auto"/>
            </w:tcBorders>
            <w:shd w:val="clear" w:color="auto" w:fill="auto"/>
            <w:hideMark/>
          </w:tcPr>
          <w:p w14:paraId="0B43C4FA" w14:textId="77777777" w:rsidR="00C0744A" w:rsidRDefault="00000000">
            <w:pPr>
              <w:pStyle w:val="Tabletext"/>
              <w:spacing w:after="0" w:line="240" w:lineRule="auto"/>
              <w:rPr>
                <w:lang w:val="en-AU" w:eastAsia="en-AU"/>
              </w:rPr>
            </w:pPr>
            <w:r>
              <w:rPr>
                <w:lang w:val="en-AU" w:eastAsia="en-AU"/>
              </w:rPr>
              <w:t>IALA G1132</w:t>
            </w:r>
          </w:p>
        </w:tc>
      </w:tr>
      <w:tr w:rsidR="00C0744A" w14:paraId="1C89F7DF" w14:textId="77777777">
        <w:tc>
          <w:tcPr>
            <w:tcW w:w="1595" w:type="dxa"/>
            <w:vMerge/>
            <w:tcBorders>
              <w:top w:val="nil"/>
              <w:left w:val="single" w:sz="4" w:space="0" w:color="auto"/>
              <w:bottom w:val="single" w:sz="4" w:space="0" w:color="auto"/>
              <w:right w:val="single" w:sz="4" w:space="0" w:color="auto"/>
            </w:tcBorders>
            <w:hideMark/>
          </w:tcPr>
          <w:p w14:paraId="093469C5" w14:textId="77777777" w:rsidR="00C0744A" w:rsidRDefault="00C0744A">
            <w:pPr>
              <w:pStyle w:val="Tabletext"/>
              <w:spacing w:after="0" w:line="240" w:lineRule="auto"/>
              <w:rPr>
                <w:lang w:val="en-AU" w:eastAsia="en-AU"/>
              </w:rPr>
            </w:pPr>
          </w:p>
        </w:tc>
        <w:tc>
          <w:tcPr>
            <w:tcW w:w="5209" w:type="dxa"/>
            <w:vMerge/>
            <w:tcBorders>
              <w:top w:val="nil"/>
              <w:left w:val="single" w:sz="4" w:space="0" w:color="auto"/>
              <w:bottom w:val="single" w:sz="4" w:space="0" w:color="000000"/>
              <w:right w:val="single" w:sz="4" w:space="0" w:color="auto"/>
            </w:tcBorders>
            <w:hideMark/>
          </w:tcPr>
          <w:p w14:paraId="3ACA5ECB" w14:textId="77777777" w:rsidR="00C0744A" w:rsidRDefault="00C0744A">
            <w:pPr>
              <w:pStyle w:val="Tabletext"/>
              <w:spacing w:after="0" w:line="240" w:lineRule="auto"/>
              <w:rPr>
                <w:lang w:val="en-AU" w:eastAsia="en-AU"/>
              </w:rPr>
            </w:pPr>
          </w:p>
        </w:tc>
        <w:tc>
          <w:tcPr>
            <w:tcW w:w="7513" w:type="dxa"/>
            <w:tcBorders>
              <w:top w:val="nil"/>
              <w:left w:val="nil"/>
              <w:bottom w:val="single" w:sz="4" w:space="0" w:color="auto"/>
              <w:right w:val="single" w:sz="4" w:space="0" w:color="auto"/>
            </w:tcBorders>
            <w:shd w:val="clear" w:color="auto" w:fill="auto"/>
            <w:hideMark/>
          </w:tcPr>
          <w:p w14:paraId="00A35C61" w14:textId="77777777" w:rsidR="00C0744A" w:rsidRDefault="00000000">
            <w:pPr>
              <w:pStyle w:val="Tabletext"/>
              <w:spacing w:after="0" w:line="240" w:lineRule="auto"/>
              <w:rPr>
                <w:lang w:val="en-AU" w:eastAsia="en-AU"/>
              </w:rPr>
            </w:pPr>
            <w:r>
              <w:rPr>
                <w:lang w:val="en-AU" w:eastAsia="en-AU"/>
              </w:rPr>
              <w:t>12 Bearings</w:t>
            </w:r>
          </w:p>
          <w:p w14:paraId="161BA56C" w14:textId="77777777" w:rsidR="00C0744A" w:rsidRDefault="00000000">
            <w:pPr>
              <w:pStyle w:val="Tabletext"/>
              <w:spacing w:after="0" w:line="240" w:lineRule="auto"/>
              <w:rPr>
                <w:lang w:val="en-AU" w:eastAsia="en-AU"/>
              </w:rPr>
            </w:pPr>
            <w:r>
              <w:rPr>
                <w:lang w:val="en-AU" w:eastAsia="en-AU"/>
              </w:rPr>
              <w:t>The bearing of the mark or vessel concerned is the bearing in the 360 degree notation from north (true north unless otherwise stated), except in the case of relative bearings. Bearings may be either FROM the mark or FROM the vessel.</w:t>
            </w:r>
          </w:p>
        </w:tc>
        <w:tc>
          <w:tcPr>
            <w:tcW w:w="1424" w:type="dxa"/>
            <w:tcBorders>
              <w:top w:val="nil"/>
              <w:left w:val="nil"/>
              <w:bottom w:val="single" w:sz="4" w:space="0" w:color="auto"/>
              <w:right w:val="single" w:sz="4" w:space="0" w:color="auto"/>
            </w:tcBorders>
            <w:shd w:val="clear" w:color="auto" w:fill="auto"/>
            <w:hideMark/>
          </w:tcPr>
          <w:p w14:paraId="3DA5CBD8" w14:textId="77777777" w:rsidR="00C0744A" w:rsidRDefault="00000000">
            <w:pPr>
              <w:pStyle w:val="Tabletext"/>
              <w:spacing w:after="0" w:line="240" w:lineRule="auto"/>
              <w:rPr>
                <w:lang w:val="en-AU" w:eastAsia="en-AU"/>
              </w:rPr>
            </w:pPr>
            <w:r>
              <w:rPr>
                <w:lang w:val="en-AU" w:eastAsia="en-AU"/>
              </w:rPr>
              <w:t>IMO SMCP</w:t>
            </w:r>
          </w:p>
        </w:tc>
      </w:tr>
      <w:tr w:rsidR="00C0744A" w14:paraId="40E271C6" w14:textId="77777777">
        <w:tc>
          <w:tcPr>
            <w:tcW w:w="1595" w:type="dxa"/>
            <w:vMerge w:val="restart"/>
            <w:tcBorders>
              <w:top w:val="nil"/>
              <w:left w:val="single" w:sz="4" w:space="0" w:color="auto"/>
              <w:bottom w:val="single" w:sz="4" w:space="0" w:color="auto"/>
              <w:right w:val="single" w:sz="4" w:space="0" w:color="auto"/>
            </w:tcBorders>
            <w:shd w:val="clear" w:color="000000" w:fill="BFBFBF"/>
            <w:hideMark/>
          </w:tcPr>
          <w:p w14:paraId="73F6F270" w14:textId="77777777" w:rsidR="00C0744A" w:rsidRDefault="00000000">
            <w:pPr>
              <w:pStyle w:val="Tabletext"/>
              <w:spacing w:after="0" w:line="240" w:lineRule="auto"/>
              <w:rPr>
                <w:lang w:val="en-AU" w:eastAsia="en-AU"/>
              </w:rPr>
            </w:pPr>
            <w:r>
              <w:rPr>
                <w:lang w:val="en-AU" w:eastAsia="en-AU"/>
              </w:rPr>
              <w:t>Message Construction</w:t>
            </w:r>
          </w:p>
        </w:tc>
        <w:tc>
          <w:tcPr>
            <w:tcW w:w="5209" w:type="dxa"/>
            <w:vMerge w:val="restart"/>
            <w:tcBorders>
              <w:top w:val="nil"/>
              <w:left w:val="single" w:sz="4" w:space="0" w:color="auto"/>
              <w:bottom w:val="single" w:sz="4" w:space="0" w:color="000000"/>
              <w:right w:val="single" w:sz="4" w:space="0" w:color="auto"/>
            </w:tcBorders>
            <w:shd w:val="clear" w:color="auto" w:fill="auto"/>
            <w:hideMark/>
          </w:tcPr>
          <w:p w14:paraId="63BF9704" w14:textId="77777777" w:rsidR="00C0744A" w:rsidRDefault="00000000">
            <w:pPr>
              <w:pStyle w:val="Tabletext"/>
              <w:spacing w:after="0" w:line="240" w:lineRule="auto"/>
              <w:rPr>
                <w:lang w:val="en-AU" w:eastAsia="en-AU"/>
              </w:rPr>
            </w:pPr>
            <w:r>
              <w:rPr>
                <w:lang w:val="en-AU" w:eastAsia="en-AU"/>
              </w:rPr>
              <w:t>Was the ship's course clearly communicated using the 360-degree notation from True North?</w:t>
            </w:r>
          </w:p>
        </w:tc>
        <w:tc>
          <w:tcPr>
            <w:tcW w:w="7513" w:type="dxa"/>
            <w:tcBorders>
              <w:top w:val="nil"/>
              <w:left w:val="nil"/>
              <w:bottom w:val="single" w:sz="4" w:space="0" w:color="auto"/>
              <w:right w:val="single" w:sz="4" w:space="0" w:color="auto"/>
            </w:tcBorders>
            <w:shd w:val="clear" w:color="auto" w:fill="auto"/>
            <w:hideMark/>
          </w:tcPr>
          <w:p w14:paraId="481156AF" w14:textId="77777777" w:rsidR="00C0744A" w:rsidRDefault="00000000">
            <w:pPr>
              <w:pStyle w:val="Tabletext"/>
              <w:spacing w:after="0" w:line="240" w:lineRule="auto"/>
              <w:rPr>
                <w:lang w:val="en-AU" w:eastAsia="en-AU"/>
              </w:rPr>
            </w:pPr>
            <w:r>
              <w:rPr>
                <w:lang w:val="en-AU" w:eastAsia="en-AU"/>
              </w:rPr>
              <w:t>COURSE</w:t>
            </w:r>
          </w:p>
          <w:p w14:paraId="5C37566F" w14:textId="77777777" w:rsidR="00C0744A" w:rsidRDefault="00000000">
            <w:pPr>
              <w:pStyle w:val="Tabletext"/>
              <w:spacing w:after="0" w:line="240" w:lineRule="auto"/>
              <w:rPr>
                <w:lang w:val="en-AU" w:eastAsia="en-AU"/>
              </w:rPr>
            </w:pPr>
            <w:r>
              <w:rPr>
                <w:lang w:val="en-AU" w:eastAsia="en-AU"/>
              </w:rPr>
              <w:t>As a general term, “Course” refers to the intended direction of movement of a ship through the water. Unless it is intended to use this term in a general sense, one of the specific descriptors below should normally be used by VTS and expressed in 360-degree notation from True North unless otherwise stated. A mariner will not normally use a decimal course</w:t>
            </w:r>
          </w:p>
        </w:tc>
        <w:tc>
          <w:tcPr>
            <w:tcW w:w="1424" w:type="dxa"/>
            <w:tcBorders>
              <w:top w:val="nil"/>
              <w:left w:val="nil"/>
              <w:bottom w:val="single" w:sz="4" w:space="0" w:color="auto"/>
              <w:right w:val="single" w:sz="4" w:space="0" w:color="auto"/>
            </w:tcBorders>
            <w:shd w:val="clear" w:color="auto" w:fill="auto"/>
            <w:hideMark/>
          </w:tcPr>
          <w:p w14:paraId="51FBB884" w14:textId="77777777" w:rsidR="00C0744A" w:rsidRDefault="00000000">
            <w:pPr>
              <w:pStyle w:val="Tabletext"/>
              <w:spacing w:after="0" w:line="240" w:lineRule="auto"/>
              <w:rPr>
                <w:lang w:val="en-AU" w:eastAsia="en-AU"/>
              </w:rPr>
            </w:pPr>
            <w:r>
              <w:rPr>
                <w:lang w:val="en-AU" w:eastAsia="en-AU"/>
              </w:rPr>
              <w:t>IALA G1132</w:t>
            </w:r>
          </w:p>
        </w:tc>
      </w:tr>
      <w:tr w:rsidR="00C0744A" w14:paraId="1DB08C8C" w14:textId="77777777">
        <w:tc>
          <w:tcPr>
            <w:tcW w:w="1595" w:type="dxa"/>
            <w:vMerge/>
            <w:tcBorders>
              <w:top w:val="nil"/>
              <w:left w:val="single" w:sz="4" w:space="0" w:color="auto"/>
              <w:bottom w:val="single" w:sz="4" w:space="0" w:color="auto"/>
              <w:right w:val="single" w:sz="4" w:space="0" w:color="auto"/>
            </w:tcBorders>
            <w:hideMark/>
          </w:tcPr>
          <w:p w14:paraId="4A33A041" w14:textId="77777777" w:rsidR="00C0744A" w:rsidRDefault="00C0744A">
            <w:pPr>
              <w:pStyle w:val="Tabletext"/>
              <w:spacing w:after="0" w:line="240" w:lineRule="auto"/>
              <w:rPr>
                <w:lang w:val="en-AU" w:eastAsia="en-AU"/>
              </w:rPr>
            </w:pPr>
          </w:p>
        </w:tc>
        <w:tc>
          <w:tcPr>
            <w:tcW w:w="5209" w:type="dxa"/>
            <w:vMerge/>
            <w:tcBorders>
              <w:top w:val="nil"/>
              <w:left w:val="single" w:sz="4" w:space="0" w:color="auto"/>
              <w:bottom w:val="single" w:sz="4" w:space="0" w:color="000000"/>
              <w:right w:val="single" w:sz="4" w:space="0" w:color="auto"/>
            </w:tcBorders>
            <w:hideMark/>
          </w:tcPr>
          <w:p w14:paraId="3997C9F6" w14:textId="77777777" w:rsidR="00C0744A" w:rsidRDefault="00C0744A">
            <w:pPr>
              <w:pStyle w:val="Tabletext"/>
              <w:spacing w:after="0" w:line="240" w:lineRule="auto"/>
              <w:rPr>
                <w:lang w:val="en-AU" w:eastAsia="en-AU"/>
              </w:rPr>
            </w:pPr>
          </w:p>
        </w:tc>
        <w:tc>
          <w:tcPr>
            <w:tcW w:w="7513" w:type="dxa"/>
            <w:tcBorders>
              <w:top w:val="nil"/>
              <w:left w:val="nil"/>
              <w:bottom w:val="single" w:sz="4" w:space="0" w:color="auto"/>
              <w:right w:val="single" w:sz="4" w:space="0" w:color="auto"/>
            </w:tcBorders>
            <w:shd w:val="clear" w:color="auto" w:fill="auto"/>
            <w:hideMark/>
          </w:tcPr>
          <w:p w14:paraId="0F2BAEDF" w14:textId="77777777" w:rsidR="00C0744A" w:rsidRDefault="00000000">
            <w:pPr>
              <w:pStyle w:val="Tabletext"/>
              <w:spacing w:after="0" w:line="240" w:lineRule="auto"/>
              <w:rPr>
                <w:lang w:val="en-AU" w:eastAsia="en-AU"/>
              </w:rPr>
            </w:pPr>
            <w:r>
              <w:rPr>
                <w:lang w:val="en-AU" w:eastAsia="en-AU"/>
              </w:rPr>
              <w:t>13 Courses</w:t>
            </w:r>
          </w:p>
          <w:p w14:paraId="19E065F3" w14:textId="77777777" w:rsidR="00C0744A" w:rsidRDefault="00000000">
            <w:pPr>
              <w:pStyle w:val="Tabletext"/>
              <w:spacing w:after="0" w:line="240" w:lineRule="auto"/>
              <w:rPr>
                <w:lang w:val="en-AU" w:eastAsia="en-AU"/>
              </w:rPr>
            </w:pPr>
            <w:r>
              <w:rPr>
                <w:lang w:val="en-AU" w:eastAsia="en-AU"/>
              </w:rPr>
              <w:t>Always to be expressed in 360 degree notation from north (true north unless otherwise stated). Whether this is to TO or FROM a mark can be stated.</w:t>
            </w:r>
          </w:p>
        </w:tc>
        <w:tc>
          <w:tcPr>
            <w:tcW w:w="1424" w:type="dxa"/>
            <w:tcBorders>
              <w:top w:val="nil"/>
              <w:left w:val="nil"/>
              <w:bottom w:val="single" w:sz="4" w:space="0" w:color="auto"/>
              <w:right w:val="single" w:sz="4" w:space="0" w:color="auto"/>
            </w:tcBorders>
            <w:shd w:val="clear" w:color="auto" w:fill="auto"/>
            <w:hideMark/>
          </w:tcPr>
          <w:p w14:paraId="50B3D2F3" w14:textId="77777777" w:rsidR="00C0744A" w:rsidRDefault="00000000">
            <w:pPr>
              <w:pStyle w:val="Tabletext"/>
              <w:spacing w:after="0" w:line="240" w:lineRule="auto"/>
              <w:rPr>
                <w:lang w:val="en-AU" w:eastAsia="en-AU"/>
              </w:rPr>
            </w:pPr>
            <w:r>
              <w:rPr>
                <w:lang w:val="en-AU" w:eastAsia="en-AU"/>
              </w:rPr>
              <w:t>IMO SMCP</w:t>
            </w:r>
          </w:p>
        </w:tc>
      </w:tr>
      <w:tr w:rsidR="00C0744A" w14:paraId="2A6B8602" w14:textId="77777777">
        <w:tc>
          <w:tcPr>
            <w:tcW w:w="1595" w:type="dxa"/>
            <w:vMerge w:val="restart"/>
            <w:tcBorders>
              <w:top w:val="nil"/>
              <w:left w:val="single" w:sz="4" w:space="0" w:color="auto"/>
              <w:bottom w:val="single" w:sz="4" w:space="0" w:color="auto"/>
              <w:right w:val="single" w:sz="4" w:space="0" w:color="auto"/>
            </w:tcBorders>
            <w:shd w:val="clear" w:color="000000" w:fill="BFBFBF"/>
            <w:hideMark/>
          </w:tcPr>
          <w:p w14:paraId="190C894A" w14:textId="77777777" w:rsidR="00C0744A" w:rsidRDefault="00000000">
            <w:pPr>
              <w:pStyle w:val="Tabletext"/>
              <w:spacing w:after="0" w:line="240" w:lineRule="auto"/>
              <w:rPr>
                <w:lang w:val="en-AU" w:eastAsia="en-AU"/>
              </w:rPr>
            </w:pPr>
            <w:r>
              <w:rPr>
                <w:lang w:val="en-AU" w:eastAsia="en-AU"/>
              </w:rPr>
              <w:t>Message Construction</w:t>
            </w:r>
          </w:p>
        </w:tc>
        <w:tc>
          <w:tcPr>
            <w:tcW w:w="5209" w:type="dxa"/>
            <w:vMerge w:val="restart"/>
            <w:tcBorders>
              <w:top w:val="nil"/>
              <w:left w:val="single" w:sz="4" w:space="0" w:color="auto"/>
              <w:bottom w:val="single" w:sz="4" w:space="0" w:color="000000"/>
              <w:right w:val="single" w:sz="4" w:space="0" w:color="auto"/>
            </w:tcBorders>
            <w:shd w:val="clear" w:color="auto" w:fill="auto"/>
            <w:hideMark/>
          </w:tcPr>
          <w:p w14:paraId="10FB98BA" w14:textId="77777777" w:rsidR="00C0744A" w:rsidRDefault="00000000">
            <w:pPr>
              <w:pStyle w:val="Tabletext"/>
              <w:spacing w:after="0" w:line="240" w:lineRule="auto"/>
              <w:rPr>
                <w:lang w:val="en-AU" w:eastAsia="en-AU"/>
              </w:rPr>
            </w:pPr>
            <w:r>
              <w:rPr>
                <w:lang w:val="en-AU" w:eastAsia="en-AU"/>
              </w:rPr>
              <w:t>Was the distance specified as either in nautical miles or cables?</w:t>
            </w:r>
          </w:p>
        </w:tc>
        <w:tc>
          <w:tcPr>
            <w:tcW w:w="7513" w:type="dxa"/>
            <w:tcBorders>
              <w:top w:val="nil"/>
              <w:left w:val="nil"/>
              <w:bottom w:val="single" w:sz="4" w:space="0" w:color="auto"/>
              <w:right w:val="single" w:sz="4" w:space="0" w:color="auto"/>
            </w:tcBorders>
            <w:shd w:val="clear" w:color="auto" w:fill="auto"/>
            <w:hideMark/>
          </w:tcPr>
          <w:p w14:paraId="1F1EDDEE" w14:textId="77777777" w:rsidR="00C0744A" w:rsidRDefault="00000000">
            <w:pPr>
              <w:pStyle w:val="Tabletext"/>
              <w:spacing w:after="0" w:line="240" w:lineRule="auto"/>
              <w:rPr>
                <w:lang w:val="en-AU" w:eastAsia="en-AU"/>
              </w:rPr>
            </w:pPr>
            <w:r>
              <w:rPr>
                <w:lang w:val="en-AU" w:eastAsia="en-AU"/>
              </w:rPr>
              <w:t>DISTANCES</w:t>
            </w:r>
          </w:p>
          <w:p w14:paraId="7E34BC70" w14:textId="77777777" w:rsidR="00C0744A" w:rsidRDefault="00000000">
            <w:pPr>
              <w:pStyle w:val="Tabletext"/>
              <w:spacing w:after="0" w:line="240" w:lineRule="auto"/>
              <w:rPr>
                <w:lang w:val="en-AU" w:eastAsia="en-AU"/>
              </w:rPr>
            </w:pPr>
            <w:r>
              <w:rPr>
                <w:lang w:val="en-AU" w:eastAsia="en-AU"/>
              </w:rPr>
              <w:t>To be expressed in nautical miles or cables (tenths of a nautical mile), the unit is always to be stated</w:t>
            </w:r>
          </w:p>
        </w:tc>
        <w:tc>
          <w:tcPr>
            <w:tcW w:w="1424" w:type="dxa"/>
            <w:tcBorders>
              <w:top w:val="nil"/>
              <w:left w:val="nil"/>
              <w:bottom w:val="single" w:sz="4" w:space="0" w:color="auto"/>
              <w:right w:val="single" w:sz="4" w:space="0" w:color="auto"/>
            </w:tcBorders>
            <w:shd w:val="clear" w:color="auto" w:fill="auto"/>
            <w:hideMark/>
          </w:tcPr>
          <w:p w14:paraId="482E11BE" w14:textId="77777777" w:rsidR="00C0744A" w:rsidRDefault="00000000">
            <w:pPr>
              <w:pStyle w:val="Tabletext"/>
              <w:spacing w:after="0" w:line="240" w:lineRule="auto"/>
              <w:rPr>
                <w:lang w:val="en-AU" w:eastAsia="en-AU"/>
              </w:rPr>
            </w:pPr>
            <w:r>
              <w:rPr>
                <w:lang w:val="en-AU" w:eastAsia="en-AU"/>
              </w:rPr>
              <w:t>IALA G1132</w:t>
            </w:r>
          </w:p>
        </w:tc>
      </w:tr>
      <w:tr w:rsidR="00C0744A" w14:paraId="21FEB170" w14:textId="77777777">
        <w:tc>
          <w:tcPr>
            <w:tcW w:w="1595" w:type="dxa"/>
            <w:vMerge/>
            <w:tcBorders>
              <w:top w:val="nil"/>
              <w:left w:val="single" w:sz="4" w:space="0" w:color="auto"/>
              <w:bottom w:val="single" w:sz="4" w:space="0" w:color="auto"/>
              <w:right w:val="single" w:sz="4" w:space="0" w:color="auto"/>
            </w:tcBorders>
            <w:hideMark/>
          </w:tcPr>
          <w:p w14:paraId="7A00C859" w14:textId="77777777" w:rsidR="00C0744A" w:rsidRDefault="00C0744A">
            <w:pPr>
              <w:pStyle w:val="Tabletext"/>
              <w:spacing w:after="0" w:line="240" w:lineRule="auto"/>
              <w:rPr>
                <w:lang w:val="en-AU" w:eastAsia="en-AU"/>
              </w:rPr>
            </w:pPr>
          </w:p>
        </w:tc>
        <w:tc>
          <w:tcPr>
            <w:tcW w:w="5209" w:type="dxa"/>
            <w:vMerge/>
            <w:tcBorders>
              <w:top w:val="nil"/>
              <w:left w:val="single" w:sz="4" w:space="0" w:color="auto"/>
              <w:bottom w:val="single" w:sz="4" w:space="0" w:color="000000"/>
              <w:right w:val="single" w:sz="4" w:space="0" w:color="auto"/>
            </w:tcBorders>
            <w:hideMark/>
          </w:tcPr>
          <w:p w14:paraId="0B13056E" w14:textId="77777777" w:rsidR="00C0744A" w:rsidRDefault="00C0744A">
            <w:pPr>
              <w:pStyle w:val="Tabletext"/>
              <w:spacing w:after="0" w:line="240" w:lineRule="auto"/>
              <w:rPr>
                <w:lang w:val="en-AU" w:eastAsia="en-AU"/>
              </w:rPr>
            </w:pPr>
          </w:p>
        </w:tc>
        <w:tc>
          <w:tcPr>
            <w:tcW w:w="7513" w:type="dxa"/>
            <w:tcBorders>
              <w:top w:val="nil"/>
              <w:left w:val="nil"/>
              <w:bottom w:val="single" w:sz="4" w:space="0" w:color="auto"/>
              <w:right w:val="single" w:sz="4" w:space="0" w:color="auto"/>
            </w:tcBorders>
            <w:shd w:val="clear" w:color="auto" w:fill="auto"/>
            <w:hideMark/>
          </w:tcPr>
          <w:p w14:paraId="73C4139E" w14:textId="77777777" w:rsidR="00C0744A" w:rsidRDefault="00000000">
            <w:pPr>
              <w:pStyle w:val="Tabletext"/>
              <w:spacing w:after="0" w:line="240" w:lineRule="auto"/>
              <w:rPr>
                <w:lang w:val="en-AU" w:eastAsia="en-AU"/>
              </w:rPr>
            </w:pPr>
            <w:r>
              <w:rPr>
                <w:lang w:val="en-AU" w:eastAsia="en-AU"/>
              </w:rPr>
              <w:t>Distances</w:t>
            </w:r>
          </w:p>
          <w:p w14:paraId="44317941" w14:textId="77777777" w:rsidR="00C0744A" w:rsidRDefault="00000000">
            <w:pPr>
              <w:pStyle w:val="Tabletext"/>
              <w:spacing w:after="0" w:line="240" w:lineRule="auto"/>
              <w:rPr>
                <w:lang w:val="en-AU" w:eastAsia="en-AU"/>
              </w:rPr>
            </w:pPr>
            <w:r>
              <w:rPr>
                <w:lang w:val="en-AU" w:eastAsia="en-AU"/>
              </w:rPr>
              <w:t>To be expressed in nautical miles or cables (tenths of a mile), the unit always to be stated.</w:t>
            </w:r>
          </w:p>
        </w:tc>
        <w:tc>
          <w:tcPr>
            <w:tcW w:w="1424" w:type="dxa"/>
            <w:tcBorders>
              <w:top w:val="nil"/>
              <w:left w:val="nil"/>
              <w:bottom w:val="single" w:sz="4" w:space="0" w:color="auto"/>
              <w:right w:val="single" w:sz="4" w:space="0" w:color="auto"/>
            </w:tcBorders>
            <w:shd w:val="clear" w:color="auto" w:fill="auto"/>
            <w:hideMark/>
          </w:tcPr>
          <w:p w14:paraId="390578F9" w14:textId="77777777" w:rsidR="00C0744A" w:rsidRDefault="00000000">
            <w:pPr>
              <w:pStyle w:val="Tabletext"/>
              <w:spacing w:after="0" w:line="240" w:lineRule="auto"/>
              <w:rPr>
                <w:lang w:val="en-AU" w:eastAsia="en-AU"/>
              </w:rPr>
            </w:pPr>
            <w:r>
              <w:rPr>
                <w:lang w:val="en-AU" w:eastAsia="en-AU"/>
              </w:rPr>
              <w:t>IMO SMCP</w:t>
            </w:r>
          </w:p>
        </w:tc>
      </w:tr>
      <w:tr w:rsidR="00C0744A" w14:paraId="27AF13F4" w14:textId="77777777">
        <w:trPr>
          <w:cantSplit/>
        </w:trPr>
        <w:tc>
          <w:tcPr>
            <w:tcW w:w="1595" w:type="dxa"/>
            <w:vMerge w:val="restart"/>
            <w:tcBorders>
              <w:top w:val="nil"/>
              <w:left w:val="single" w:sz="4" w:space="0" w:color="auto"/>
              <w:bottom w:val="single" w:sz="4" w:space="0" w:color="auto"/>
              <w:right w:val="single" w:sz="4" w:space="0" w:color="auto"/>
            </w:tcBorders>
            <w:shd w:val="clear" w:color="000000" w:fill="BFBFBF"/>
            <w:hideMark/>
          </w:tcPr>
          <w:p w14:paraId="42E9EC61" w14:textId="77777777" w:rsidR="00C0744A" w:rsidRDefault="00000000">
            <w:pPr>
              <w:pStyle w:val="Tabletext"/>
              <w:spacing w:after="0" w:line="240" w:lineRule="auto"/>
              <w:rPr>
                <w:lang w:val="en-AU" w:eastAsia="en-AU"/>
              </w:rPr>
            </w:pPr>
            <w:r>
              <w:rPr>
                <w:lang w:val="en-AU" w:eastAsia="en-AU"/>
              </w:rPr>
              <w:lastRenderedPageBreak/>
              <w:t>Message Construction</w:t>
            </w:r>
          </w:p>
        </w:tc>
        <w:tc>
          <w:tcPr>
            <w:tcW w:w="5209" w:type="dxa"/>
            <w:vMerge w:val="restart"/>
            <w:tcBorders>
              <w:top w:val="nil"/>
              <w:left w:val="single" w:sz="4" w:space="0" w:color="auto"/>
              <w:bottom w:val="single" w:sz="4" w:space="0" w:color="000000"/>
              <w:right w:val="single" w:sz="4" w:space="0" w:color="auto"/>
            </w:tcBorders>
            <w:shd w:val="clear" w:color="auto" w:fill="auto"/>
            <w:hideMark/>
          </w:tcPr>
          <w:p w14:paraId="231E2526" w14:textId="77777777" w:rsidR="00C0744A" w:rsidRDefault="00000000">
            <w:pPr>
              <w:pStyle w:val="Tabletext"/>
              <w:spacing w:after="0" w:line="240" w:lineRule="auto"/>
              <w:rPr>
                <w:lang w:val="en-AU" w:eastAsia="en-AU"/>
              </w:rPr>
            </w:pPr>
            <w:r>
              <w:rPr>
                <w:lang w:val="en-AU" w:eastAsia="en-AU"/>
              </w:rPr>
              <w:t>Was the speed consistently expressed  'speed through the water' in knots, otherwise  'ground speed'  explicitly stated?</w:t>
            </w:r>
          </w:p>
        </w:tc>
        <w:tc>
          <w:tcPr>
            <w:tcW w:w="7513" w:type="dxa"/>
            <w:tcBorders>
              <w:top w:val="nil"/>
              <w:left w:val="nil"/>
              <w:bottom w:val="single" w:sz="4" w:space="0" w:color="auto"/>
              <w:right w:val="single" w:sz="4" w:space="0" w:color="auto"/>
            </w:tcBorders>
            <w:shd w:val="clear" w:color="auto" w:fill="auto"/>
            <w:hideMark/>
          </w:tcPr>
          <w:p w14:paraId="5683E976" w14:textId="77777777" w:rsidR="00C0744A" w:rsidRDefault="00000000">
            <w:pPr>
              <w:pStyle w:val="Tabletext"/>
              <w:spacing w:after="0" w:line="240" w:lineRule="auto"/>
              <w:rPr>
                <w:lang w:val="en-AU" w:eastAsia="en-AU"/>
              </w:rPr>
            </w:pPr>
            <w:r>
              <w:rPr>
                <w:lang w:val="en-AU" w:eastAsia="en-AU"/>
              </w:rPr>
              <w:t>5.1.9. SPEED</w:t>
            </w:r>
          </w:p>
          <w:p w14:paraId="1DA038B9" w14:textId="77777777" w:rsidR="00C0744A" w:rsidRDefault="00000000">
            <w:pPr>
              <w:pStyle w:val="Tabletext"/>
              <w:spacing w:after="0" w:line="240" w:lineRule="auto"/>
              <w:rPr>
                <w:lang w:val="en-AU" w:eastAsia="en-AU"/>
              </w:rPr>
            </w:pPr>
            <w:r>
              <w:rPr>
                <w:lang w:val="en-AU" w:eastAsia="en-AU"/>
              </w:rPr>
              <w:t xml:space="preserve">To be expressed in knots (nautical mile per hour). </w:t>
            </w:r>
          </w:p>
          <w:p w14:paraId="26ACD76B" w14:textId="77777777" w:rsidR="00C0744A" w:rsidRDefault="00000000">
            <w:pPr>
              <w:pStyle w:val="Tabletext"/>
              <w:spacing w:after="0" w:line="240" w:lineRule="auto"/>
              <w:rPr>
                <w:lang w:val="en-AU" w:eastAsia="en-AU"/>
              </w:rPr>
            </w:pPr>
            <w:r>
              <w:rPr>
                <w:lang w:val="en-AU" w:eastAsia="en-AU"/>
              </w:rPr>
              <w:t>‘Speed’ refers to speed through the water. If speed over the ground is intended, then this should be stated as ‘Speed over the Ground’ (SOG).</w:t>
            </w:r>
          </w:p>
          <w:p w14:paraId="4FD0DEEA" w14:textId="77777777" w:rsidR="00C0744A" w:rsidRDefault="00000000">
            <w:pPr>
              <w:pStyle w:val="Tabletext"/>
              <w:spacing w:after="0" w:line="240" w:lineRule="auto"/>
              <w:rPr>
                <w:lang w:val="en-AU" w:eastAsia="en-AU"/>
              </w:rPr>
            </w:pPr>
            <w:r>
              <w:rPr>
                <w:lang w:val="en-AU" w:eastAsia="en-AU"/>
              </w:rPr>
              <w:t>IALA</w:t>
            </w:r>
          </w:p>
          <w:p w14:paraId="1B0495F2" w14:textId="77777777" w:rsidR="00C0744A" w:rsidRDefault="00000000">
            <w:pPr>
              <w:pStyle w:val="Tabletext"/>
              <w:spacing w:after="0" w:line="240" w:lineRule="auto"/>
              <w:rPr>
                <w:lang w:val="en-AU" w:eastAsia="en-AU"/>
              </w:rPr>
            </w:pPr>
            <w:r>
              <w:rPr>
                <w:lang w:val="en-AU" w:eastAsia="en-AU"/>
              </w:rPr>
              <w:t>15 Speed</w:t>
            </w:r>
          </w:p>
          <w:p w14:paraId="19F91DB6" w14:textId="77777777" w:rsidR="00C0744A" w:rsidRDefault="00000000">
            <w:pPr>
              <w:pStyle w:val="Tabletext"/>
              <w:spacing w:after="0" w:line="240" w:lineRule="auto"/>
              <w:rPr>
                <w:lang w:val="en-AU" w:eastAsia="en-AU"/>
              </w:rPr>
            </w:pPr>
            <w:r>
              <w:rPr>
                <w:lang w:val="en-AU" w:eastAsia="en-AU"/>
              </w:rPr>
              <w:t>To be expressed in knots:</w:t>
            </w:r>
          </w:p>
          <w:p w14:paraId="04F59CD2" w14:textId="77777777" w:rsidR="00C0744A" w:rsidRDefault="00000000">
            <w:pPr>
              <w:pStyle w:val="Tabletext"/>
              <w:spacing w:after="0" w:line="240" w:lineRule="auto"/>
              <w:rPr>
                <w:lang w:val="en-AU" w:eastAsia="en-AU"/>
              </w:rPr>
            </w:pPr>
            <w:r>
              <w:rPr>
                <w:lang w:val="en-AU" w:eastAsia="en-AU"/>
              </w:rPr>
              <w:t>15.1 without further notation, meaning speed through the water; or,</w:t>
            </w:r>
          </w:p>
        </w:tc>
        <w:tc>
          <w:tcPr>
            <w:tcW w:w="1424" w:type="dxa"/>
            <w:tcBorders>
              <w:top w:val="nil"/>
              <w:left w:val="nil"/>
              <w:bottom w:val="single" w:sz="4" w:space="0" w:color="auto"/>
              <w:right w:val="single" w:sz="4" w:space="0" w:color="auto"/>
            </w:tcBorders>
            <w:shd w:val="clear" w:color="auto" w:fill="auto"/>
            <w:hideMark/>
          </w:tcPr>
          <w:p w14:paraId="5D8DE5A0" w14:textId="77777777" w:rsidR="00C0744A" w:rsidRDefault="00000000">
            <w:pPr>
              <w:pStyle w:val="Tabletext"/>
              <w:spacing w:after="0" w:line="240" w:lineRule="auto"/>
              <w:rPr>
                <w:lang w:val="en-AU" w:eastAsia="en-AU"/>
              </w:rPr>
            </w:pPr>
            <w:r>
              <w:rPr>
                <w:lang w:val="en-AU" w:eastAsia="en-AU"/>
              </w:rPr>
              <w:t>IALA G1132</w:t>
            </w:r>
          </w:p>
        </w:tc>
      </w:tr>
      <w:tr w:rsidR="00C0744A" w14:paraId="4C41AF42" w14:textId="77777777">
        <w:tc>
          <w:tcPr>
            <w:tcW w:w="1595" w:type="dxa"/>
            <w:vMerge/>
            <w:tcBorders>
              <w:top w:val="nil"/>
              <w:left w:val="single" w:sz="4" w:space="0" w:color="auto"/>
              <w:bottom w:val="single" w:sz="4" w:space="0" w:color="auto"/>
              <w:right w:val="single" w:sz="4" w:space="0" w:color="auto"/>
            </w:tcBorders>
            <w:hideMark/>
          </w:tcPr>
          <w:p w14:paraId="029D2F8B" w14:textId="77777777" w:rsidR="00C0744A" w:rsidRDefault="00C0744A">
            <w:pPr>
              <w:pStyle w:val="Tabletext"/>
              <w:spacing w:after="0" w:line="240" w:lineRule="auto"/>
              <w:rPr>
                <w:lang w:val="en-AU" w:eastAsia="en-AU"/>
              </w:rPr>
            </w:pPr>
          </w:p>
        </w:tc>
        <w:tc>
          <w:tcPr>
            <w:tcW w:w="5209" w:type="dxa"/>
            <w:vMerge/>
            <w:tcBorders>
              <w:top w:val="nil"/>
              <w:left w:val="single" w:sz="4" w:space="0" w:color="auto"/>
              <w:bottom w:val="single" w:sz="4" w:space="0" w:color="000000"/>
              <w:right w:val="single" w:sz="4" w:space="0" w:color="auto"/>
            </w:tcBorders>
            <w:hideMark/>
          </w:tcPr>
          <w:p w14:paraId="633587F0" w14:textId="77777777" w:rsidR="00C0744A" w:rsidRDefault="00C0744A">
            <w:pPr>
              <w:pStyle w:val="Tabletext"/>
              <w:spacing w:after="0" w:line="240" w:lineRule="auto"/>
              <w:rPr>
                <w:lang w:val="en-AU" w:eastAsia="en-AU"/>
              </w:rPr>
            </w:pPr>
          </w:p>
        </w:tc>
        <w:tc>
          <w:tcPr>
            <w:tcW w:w="7513" w:type="dxa"/>
            <w:tcBorders>
              <w:top w:val="nil"/>
              <w:left w:val="nil"/>
              <w:bottom w:val="single" w:sz="4" w:space="0" w:color="auto"/>
              <w:right w:val="single" w:sz="4" w:space="0" w:color="auto"/>
            </w:tcBorders>
            <w:shd w:val="clear" w:color="auto" w:fill="auto"/>
            <w:hideMark/>
          </w:tcPr>
          <w:p w14:paraId="17ACF4FC" w14:textId="77777777" w:rsidR="00C0744A" w:rsidRDefault="00000000">
            <w:pPr>
              <w:pStyle w:val="Tabletext"/>
              <w:spacing w:after="0" w:line="240" w:lineRule="auto"/>
              <w:rPr>
                <w:lang w:val="en-AU" w:eastAsia="en-AU"/>
              </w:rPr>
            </w:pPr>
            <w:r>
              <w:rPr>
                <w:lang w:val="en-AU" w:eastAsia="en-AU"/>
              </w:rPr>
              <w:t>15.2.1.1 "ground speed", meaning speed over the ground.</w:t>
            </w:r>
          </w:p>
        </w:tc>
        <w:tc>
          <w:tcPr>
            <w:tcW w:w="1424" w:type="dxa"/>
            <w:tcBorders>
              <w:top w:val="nil"/>
              <w:left w:val="nil"/>
              <w:bottom w:val="single" w:sz="4" w:space="0" w:color="auto"/>
              <w:right w:val="single" w:sz="4" w:space="0" w:color="auto"/>
            </w:tcBorders>
            <w:shd w:val="clear" w:color="auto" w:fill="auto"/>
            <w:hideMark/>
          </w:tcPr>
          <w:p w14:paraId="613F1627" w14:textId="77777777" w:rsidR="00C0744A" w:rsidRDefault="00000000">
            <w:pPr>
              <w:pStyle w:val="Tabletext"/>
              <w:spacing w:after="0" w:line="240" w:lineRule="auto"/>
              <w:rPr>
                <w:lang w:val="en-AU" w:eastAsia="en-AU"/>
              </w:rPr>
            </w:pPr>
            <w:r>
              <w:rPr>
                <w:lang w:val="en-AU" w:eastAsia="en-AU"/>
              </w:rPr>
              <w:t>IMO SMCP</w:t>
            </w:r>
          </w:p>
        </w:tc>
      </w:tr>
      <w:tr w:rsidR="00C0744A" w14:paraId="377956E6" w14:textId="77777777">
        <w:tc>
          <w:tcPr>
            <w:tcW w:w="1595" w:type="dxa"/>
            <w:vMerge w:val="restart"/>
            <w:tcBorders>
              <w:top w:val="nil"/>
              <w:left w:val="single" w:sz="4" w:space="0" w:color="auto"/>
              <w:bottom w:val="single" w:sz="4" w:space="0" w:color="auto"/>
              <w:right w:val="single" w:sz="4" w:space="0" w:color="auto"/>
            </w:tcBorders>
            <w:shd w:val="clear" w:color="000000" w:fill="BFBFBF"/>
            <w:hideMark/>
          </w:tcPr>
          <w:p w14:paraId="0EED4FB2" w14:textId="77777777" w:rsidR="00C0744A" w:rsidRDefault="00000000">
            <w:pPr>
              <w:pStyle w:val="Tabletext"/>
              <w:spacing w:after="0" w:line="240" w:lineRule="auto"/>
              <w:rPr>
                <w:lang w:val="en-AU" w:eastAsia="en-AU"/>
              </w:rPr>
            </w:pPr>
            <w:r>
              <w:rPr>
                <w:lang w:val="en-AU" w:eastAsia="en-AU"/>
              </w:rPr>
              <w:t>Message Construction</w:t>
            </w:r>
          </w:p>
        </w:tc>
        <w:tc>
          <w:tcPr>
            <w:tcW w:w="5209" w:type="dxa"/>
            <w:vMerge w:val="restart"/>
            <w:tcBorders>
              <w:top w:val="nil"/>
              <w:left w:val="single" w:sz="4" w:space="0" w:color="auto"/>
              <w:bottom w:val="single" w:sz="4" w:space="0" w:color="000000"/>
              <w:right w:val="single" w:sz="4" w:space="0" w:color="auto"/>
            </w:tcBorders>
            <w:shd w:val="clear" w:color="auto" w:fill="auto"/>
            <w:hideMark/>
          </w:tcPr>
          <w:p w14:paraId="4117158A" w14:textId="77777777" w:rsidR="00C0744A" w:rsidRDefault="00000000">
            <w:pPr>
              <w:pStyle w:val="Tabletext"/>
              <w:spacing w:after="0" w:line="240" w:lineRule="auto"/>
              <w:rPr>
                <w:lang w:val="en-AU" w:eastAsia="en-AU"/>
              </w:rPr>
            </w:pPr>
            <w:r>
              <w:rPr>
                <w:lang w:val="en-AU" w:eastAsia="en-AU"/>
              </w:rPr>
              <w:t>Was time expressed either in the 24-hour UTC format, or local time format in the designated ports/harbours?</w:t>
            </w:r>
          </w:p>
        </w:tc>
        <w:tc>
          <w:tcPr>
            <w:tcW w:w="7513" w:type="dxa"/>
            <w:tcBorders>
              <w:top w:val="nil"/>
              <w:left w:val="nil"/>
              <w:bottom w:val="single" w:sz="4" w:space="0" w:color="auto"/>
              <w:right w:val="single" w:sz="4" w:space="0" w:color="auto"/>
            </w:tcBorders>
            <w:shd w:val="clear" w:color="auto" w:fill="auto"/>
            <w:hideMark/>
          </w:tcPr>
          <w:p w14:paraId="2DA2199D" w14:textId="77777777" w:rsidR="00C0744A" w:rsidRDefault="00000000">
            <w:pPr>
              <w:pStyle w:val="Tabletext"/>
              <w:spacing w:after="0" w:line="240" w:lineRule="auto"/>
              <w:rPr>
                <w:lang w:val="en-AU" w:eastAsia="en-AU"/>
              </w:rPr>
            </w:pPr>
            <w:r>
              <w:rPr>
                <w:lang w:val="en-AU" w:eastAsia="en-AU"/>
              </w:rPr>
              <w:t>5.1.10. TIME</w:t>
            </w:r>
          </w:p>
          <w:p w14:paraId="3EBD64A4" w14:textId="77777777" w:rsidR="00C0744A" w:rsidRDefault="00000000">
            <w:pPr>
              <w:pStyle w:val="Tabletext"/>
              <w:spacing w:after="0" w:line="240" w:lineRule="auto"/>
              <w:rPr>
                <w:lang w:val="en-AU" w:eastAsia="en-AU"/>
              </w:rPr>
            </w:pPr>
            <w:r>
              <w:rPr>
                <w:lang w:val="en-AU" w:eastAsia="en-AU"/>
              </w:rPr>
              <w:t>Time should be given in local time in a 24 hour format. Mariners do not usually add the suffix “hours”.</w:t>
            </w:r>
          </w:p>
        </w:tc>
        <w:tc>
          <w:tcPr>
            <w:tcW w:w="1424" w:type="dxa"/>
            <w:tcBorders>
              <w:top w:val="nil"/>
              <w:left w:val="nil"/>
              <w:bottom w:val="single" w:sz="4" w:space="0" w:color="auto"/>
              <w:right w:val="single" w:sz="4" w:space="0" w:color="auto"/>
            </w:tcBorders>
            <w:shd w:val="clear" w:color="auto" w:fill="auto"/>
            <w:hideMark/>
          </w:tcPr>
          <w:p w14:paraId="02CAC1CC" w14:textId="77777777" w:rsidR="00C0744A" w:rsidRDefault="00000000">
            <w:pPr>
              <w:pStyle w:val="Tabletext"/>
              <w:spacing w:after="0" w:line="240" w:lineRule="auto"/>
              <w:rPr>
                <w:lang w:val="en-AU" w:eastAsia="en-AU"/>
              </w:rPr>
            </w:pPr>
            <w:r>
              <w:rPr>
                <w:lang w:val="en-AU" w:eastAsia="en-AU"/>
              </w:rPr>
              <w:t>IALA G1132</w:t>
            </w:r>
          </w:p>
        </w:tc>
      </w:tr>
      <w:tr w:rsidR="00C0744A" w14:paraId="68F2B714" w14:textId="77777777">
        <w:tc>
          <w:tcPr>
            <w:tcW w:w="1595" w:type="dxa"/>
            <w:vMerge/>
            <w:tcBorders>
              <w:top w:val="nil"/>
              <w:left w:val="single" w:sz="4" w:space="0" w:color="auto"/>
              <w:bottom w:val="single" w:sz="4" w:space="0" w:color="auto"/>
              <w:right w:val="single" w:sz="4" w:space="0" w:color="auto"/>
            </w:tcBorders>
            <w:hideMark/>
          </w:tcPr>
          <w:p w14:paraId="45077A57" w14:textId="77777777" w:rsidR="00C0744A" w:rsidRDefault="00C0744A">
            <w:pPr>
              <w:pStyle w:val="Tabletext"/>
              <w:spacing w:after="0" w:line="240" w:lineRule="auto"/>
              <w:rPr>
                <w:lang w:val="en-AU" w:eastAsia="en-AU"/>
              </w:rPr>
            </w:pPr>
          </w:p>
        </w:tc>
        <w:tc>
          <w:tcPr>
            <w:tcW w:w="5209" w:type="dxa"/>
            <w:vMerge/>
            <w:tcBorders>
              <w:top w:val="nil"/>
              <w:left w:val="single" w:sz="4" w:space="0" w:color="auto"/>
              <w:bottom w:val="single" w:sz="4" w:space="0" w:color="000000"/>
              <w:right w:val="single" w:sz="4" w:space="0" w:color="auto"/>
            </w:tcBorders>
            <w:hideMark/>
          </w:tcPr>
          <w:p w14:paraId="4AED42B5" w14:textId="77777777" w:rsidR="00C0744A" w:rsidRDefault="00C0744A">
            <w:pPr>
              <w:pStyle w:val="Tabletext"/>
              <w:spacing w:after="0" w:line="240" w:lineRule="auto"/>
              <w:rPr>
                <w:lang w:val="en-AU" w:eastAsia="en-AU"/>
              </w:rPr>
            </w:pPr>
          </w:p>
        </w:tc>
        <w:tc>
          <w:tcPr>
            <w:tcW w:w="7513" w:type="dxa"/>
            <w:tcBorders>
              <w:top w:val="nil"/>
              <w:left w:val="nil"/>
              <w:bottom w:val="single" w:sz="4" w:space="0" w:color="auto"/>
              <w:right w:val="single" w:sz="4" w:space="0" w:color="auto"/>
            </w:tcBorders>
            <w:shd w:val="clear" w:color="auto" w:fill="auto"/>
            <w:hideMark/>
          </w:tcPr>
          <w:p w14:paraId="0B24F133" w14:textId="77777777" w:rsidR="00C0744A" w:rsidRDefault="00000000">
            <w:pPr>
              <w:pStyle w:val="Tabletext"/>
              <w:spacing w:after="0" w:line="240" w:lineRule="auto"/>
              <w:rPr>
                <w:lang w:val="en-AU" w:eastAsia="en-AU"/>
              </w:rPr>
            </w:pPr>
            <w:r>
              <w:rPr>
                <w:lang w:val="en-AU" w:eastAsia="en-AU"/>
              </w:rPr>
              <w:t>16 Times</w:t>
            </w:r>
          </w:p>
          <w:p w14:paraId="2345E408" w14:textId="77777777" w:rsidR="00C0744A" w:rsidRDefault="00000000">
            <w:pPr>
              <w:pStyle w:val="Tabletext"/>
              <w:spacing w:after="0" w:line="240" w:lineRule="auto"/>
              <w:rPr>
                <w:lang w:val="en-AU" w:eastAsia="en-AU"/>
              </w:rPr>
            </w:pPr>
            <w:r>
              <w:rPr>
                <w:lang w:val="en-AU" w:eastAsia="en-AU"/>
              </w:rPr>
              <w:t>Times should be expressed in the 24 hour UTC notation; if local time will be used in ports or harbours it should clearly be stated.</w:t>
            </w:r>
          </w:p>
        </w:tc>
        <w:tc>
          <w:tcPr>
            <w:tcW w:w="1424" w:type="dxa"/>
            <w:tcBorders>
              <w:top w:val="nil"/>
              <w:left w:val="nil"/>
              <w:bottom w:val="single" w:sz="4" w:space="0" w:color="auto"/>
              <w:right w:val="single" w:sz="4" w:space="0" w:color="auto"/>
            </w:tcBorders>
            <w:shd w:val="clear" w:color="auto" w:fill="auto"/>
            <w:hideMark/>
          </w:tcPr>
          <w:p w14:paraId="4B49CAB7" w14:textId="77777777" w:rsidR="00C0744A" w:rsidRDefault="00000000">
            <w:pPr>
              <w:pStyle w:val="Tabletext"/>
              <w:spacing w:after="0" w:line="240" w:lineRule="auto"/>
              <w:rPr>
                <w:lang w:val="en-AU" w:eastAsia="en-AU"/>
              </w:rPr>
            </w:pPr>
            <w:r>
              <w:rPr>
                <w:lang w:val="en-AU" w:eastAsia="en-AU"/>
              </w:rPr>
              <w:t>IMO SMCP</w:t>
            </w:r>
          </w:p>
        </w:tc>
      </w:tr>
      <w:tr w:rsidR="00C0744A" w14:paraId="6925AC2F" w14:textId="77777777">
        <w:tc>
          <w:tcPr>
            <w:tcW w:w="1595" w:type="dxa"/>
            <w:vMerge w:val="restart"/>
            <w:tcBorders>
              <w:top w:val="nil"/>
              <w:left w:val="single" w:sz="4" w:space="0" w:color="auto"/>
              <w:bottom w:val="single" w:sz="4" w:space="0" w:color="auto"/>
              <w:right w:val="single" w:sz="4" w:space="0" w:color="auto"/>
            </w:tcBorders>
            <w:shd w:val="clear" w:color="000000" w:fill="BFBFBF"/>
            <w:hideMark/>
          </w:tcPr>
          <w:p w14:paraId="426669FC" w14:textId="77777777" w:rsidR="00C0744A" w:rsidRDefault="00000000">
            <w:pPr>
              <w:pStyle w:val="Tabletext"/>
              <w:spacing w:after="0" w:line="240" w:lineRule="auto"/>
              <w:rPr>
                <w:lang w:val="en-AU" w:eastAsia="en-AU"/>
              </w:rPr>
            </w:pPr>
            <w:r>
              <w:rPr>
                <w:lang w:val="en-AU" w:eastAsia="en-AU"/>
              </w:rPr>
              <w:t>Message Construction</w:t>
            </w:r>
          </w:p>
        </w:tc>
        <w:tc>
          <w:tcPr>
            <w:tcW w:w="5209" w:type="dxa"/>
            <w:vMerge w:val="restart"/>
            <w:tcBorders>
              <w:top w:val="nil"/>
              <w:left w:val="single" w:sz="4" w:space="0" w:color="auto"/>
              <w:bottom w:val="single" w:sz="4" w:space="0" w:color="000000"/>
              <w:right w:val="single" w:sz="4" w:space="0" w:color="auto"/>
            </w:tcBorders>
            <w:shd w:val="clear" w:color="auto" w:fill="auto"/>
            <w:hideMark/>
          </w:tcPr>
          <w:p w14:paraId="6DFCBBB7" w14:textId="77777777" w:rsidR="00C0744A" w:rsidRDefault="00000000">
            <w:pPr>
              <w:pStyle w:val="Tabletext"/>
              <w:spacing w:after="0" w:line="240" w:lineRule="auto"/>
              <w:rPr>
                <w:lang w:val="en-AU" w:eastAsia="en-AU"/>
              </w:rPr>
            </w:pPr>
            <w:r>
              <w:rPr>
                <w:lang w:val="en-AU" w:eastAsia="en-AU"/>
              </w:rPr>
              <w:t>Were the geographical names consistent with those on navigational charts and publications?</w:t>
            </w:r>
          </w:p>
        </w:tc>
        <w:tc>
          <w:tcPr>
            <w:tcW w:w="7513" w:type="dxa"/>
            <w:tcBorders>
              <w:top w:val="nil"/>
              <w:left w:val="nil"/>
              <w:bottom w:val="single" w:sz="4" w:space="0" w:color="auto"/>
              <w:right w:val="single" w:sz="4" w:space="0" w:color="auto"/>
            </w:tcBorders>
            <w:shd w:val="clear" w:color="auto" w:fill="auto"/>
            <w:hideMark/>
          </w:tcPr>
          <w:p w14:paraId="13BA4D26" w14:textId="77777777" w:rsidR="00C0744A" w:rsidRDefault="00000000">
            <w:pPr>
              <w:pStyle w:val="Tabletext"/>
              <w:spacing w:after="0" w:line="240" w:lineRule="auto"/>
              <w:rPr>
                <w:lang w:val="en-AU" w:eastAsia="en-AU"/>
              </w:rPr>
            </w:pPr>
            <w:r>
              <w:rPr>
                <w:lang w:val="en-AU" w:eastAsia="en-AU"/>
              </w:rPr>
              <w:t>5.1.11. GEOGRAPHICAL NAMES</w:t>
            </w:r>
          </w:p>
          <w:p w14:paraId="6D2E7368" w14:textId="77777777" w:rsidR="00C0744A" w:rsidRDefault="00000000">
            <w:pPr>
              <w:pStyle w:val="Tabletext"/>
              <w:spacing w:after="0" w:line="240" w:lineRule="auto"/>
              <w:rPr>
                <w:lang w:val="en-AU" w:eastAsia="en-AU"/>
              </w:rPr>
            </w:pPr>
            <w:r>
              <w:rPr>
                <w:lang w:val="en-AU" w:eastAsia="en-AU"/>
              </w:rPr>
              <w:t xml:space="preserve">Place names should be those that are on navigational charts and publications. </w:t>
            </w:r>
          </w:p>
          <w:p w14:paraId="2A0E5D5C" w14:textId="77777777" w:rsidR="00C0744A" w:rsidRDefault="00000000">
            <w:pPr>
              <w:pStyle w:val="Tabletext"/>
              <w:spacing w:after="0" w:line="240" w:lineRule="auto"/>
              <w:rPr>
                <w:lang w:val="en-AU" w:eastAsia="en-AU"/>
              </w:rPr>
            </w:pPr>
            <w:r>
              <w:rPr>
                <w:lang w:val="en-AU" w:eastAsia="en-AU"/>
              </w:rPr>
              <w:t>Where this is not available then latitude and longitude should be used.</w:t>
            </w:r>
          </w:p>
        </w:tc>
        <w:tc>
          <w:tcPr>
            <w:tcW w:w="1424" w:type="dxa"/>
            <w:tcBorders>
              <w:top w:val="nil"/>
              <w:left w:val="nil"/>
              <w:bottom w:val="single" w:sz="4" w:space="0" w:color="auto"/>
              <w:right w:val="single" w:sz="4" w:space="0" w:color="auto"/>
            </w:tcBorders>
            <w:shd w:val="clear" w:color="auto" w:fill="auto"/>
            <w:hideMark/>
          </w:tcPr>
          <w:p w14:paraId="04206093" w14:textId="77777777" w:rsidR="00C0744A" w:rsidRDefault="00000000">
            <w:pPr>
              <w:pStyle w:val="Tabletext"/>
              <w:spacing w:after="0" w:line="240" w:lineRule="auto"/>
              <w:rPr>
                <w:lang w:val="en-AU" w:eastAsia="en-AU"/>
              </w:rPr>
            </w:pPr>
            <w:r>
              <w:rPr>
                <w:lang w:val="en-AU" w:eastAsia="en-AU"/>
              </w:rPr>
              <w:t>IALA G1132</w:t>
            </w:r>
          </w:p>
        </w:tc>
      </w:tr>
      <w:tr w:rsidR="00C0744A" w14:paraId="26060DC1" w14:textId="77777777">
        <w:tc>
          <w:tcPr>
            <w:tcW w:w="1595" w:type="dxa"/>
            <w:vMerge/>
            <w:tcBorders>
              <w:top w:val="nil"/>
              <w:left w:val="single" w:sz="4" w:space="0" w:color="auto"/>
              <w:bottom w:val="single" w:sz="4" w:space="0" w:color="auto"/>
              <w:right w:val="single" w:sz="4" w:space="0" w:color="auto"/>
            </w:tcBorders>
            <w:hideMark/>
          </w:tcPr>
          <w:p w14:paraId="654B7D89" w14:textId="77777777" w:rsidR="00C0744A" w:rsidRDefault="00C0744A">
            <w:pPr>
              <w:pStyle w:val="Tabletext"/>
              <w:spacing w:after="0" w:line="240" w:lineRule="auto"/>
              <w:rPr>
                <w:lang w:val="en-AU" w:eastAsia="en-AU"/>
              </w:rPr>
            </w:pPr>
          </w:p>
        </w:tc>
        <w:tc>
          <w:tcPr>
            <w:tcW w:w="5209" w:type="dxa"/>
            <w:vMerge/>
            <w:tcBorders>
              <w:top w:val="nil"/>
              <w:left w:val="single" w:sz="4" w:space="0" w:color="auto"/>
              <w:bottom w:val="single" w:sz="4" w:space="0" w:color="000000"/>
              <w:right w:val="single" w:sz="4" w:space="0" w:color="auto"/>
            </w:tcBorders>
            <w:hideMark/>
          </w:tcPr>
          <w:p w14:paraId="1C1BD148" w14:textId="77777777" w:rsidR="00C0744A" w:rsidRDefault="00C0744A">
            <w:pPr>
              <w:pStyle w:val="Tabletext"/>
              <w:spacing w:after="0" w:line="240" w:lineRule="auto"/>
              <w:rPr>
                <w:lang w:val="en-AU" w:eastAsia="en-AU"/>
              </w:rPr>
            </w:pPr>
          </w:p>
        </w:tc>
        <w:tc>
          <w:tcPr>
            <w:tcW w:w="7513" w:type="dxa"/>
            <w:tcBorders>
              <w:top w:val="nil"/>
              <w:left w:val="nil"/>
              <w:bottom w:val="single" w:sz="4" w:space="0" w:color="auto"/>
              <w:right w:val="single" w:sz="4" w:space="0" w:color="auto"/>
            </w:tcBorders>
            <w:shd w:val="clear" w:color="auto" w:fill="auto"/>
            <w:hideMark/>
          </w:tcPr>
          <w:p w14:paraId="723868D5" w14:textId="77777777" w:rsidR="00C0744A" w:rsidRDefault="00000000">
            <w:pPr>
              <w:pStyle w:val="Tabletext"/>
              <w:spacing w:after="0" w:line="240" w:lineRule="auto"/>
              <w:rPr>
                <w:lang w:val="en-AU" w:eastAsia="en-AU"/>
              </w:rPr>
            </w:pPr>
            <w:r>
              <w:rPr>
                <w:lang w:val="en-AU" w:eastAsia="en-AU"/>
              </w:rPr>
              <w:t>17 Geographical names</w:t>
            </w:r>
          </w:p>
          <w:p w14:paraId="791A9DA0" w14:textId="77777777" w:rsidR="00C0744A" w:rsidRDefault="00000000">
            <w:pPr>
              <w:pStyle w:val="Tabletext"/>
              <w:spacing w:after="0" w:line="240" w:lineRule="auto"/>
              <w:rPr>
                <w:lang w:val="en-AU" w:eastAsia="en-AU"/>
              </w:rPr>
            </w:pPr>
            <w:r>
              <w:rPr>
                <w:lang w:val="en-AU" w:eastAsia="en-AU"/>
              </w:rPr>
              <w:t>Place names used should be those on the chart or in Sailing Directions in use.</w:t>
            </w:r>
          </w:p>
          <w:p w14:paraId="0D1DF2D9" w14:textId="77777777" w:rsidR="00C0744A" w:rsidRDefault="00000000">
            <w:pPr>
              <w:pStyle w:val="Tabletext"/>
              <w:spacing w:after="0" w:line="240" w:lineRule="auto"/>
              <w:rPr>
                <w:lang w:val="en-AU" w:eastAsia="en-AU"/>
              </w:rPr>
            </w:pPr>
            <w:r>
              <w:rPr>
                <w:lang w:val="en-AU" w:eastAsia="en-AU"/>
              </w:rPr>
              <w:t>Should these not be understood, latitude and longitude should be given.</w:t>
            </w:r>
          </w:p>
        </w:tc>
        <w:tc>
          <w:tcPr>
            <w:tcW w:w="1424" w:type="dxa"/>
            <w:tcBorders>
              <w:top w:val="nil"/>
              <w:left w:val="nil"/>
              <w:bottom w:val="single" w:sz="4" w:space="0" w:color="auto"/>
              <w:right w:val="single" w:sz="4" w:space="0" w:color="auto"/>
            </w:tcBorders>
            <w:shd w:val="clear" w:color="auto" w:fill="auto"/>
            <w:hideMark/>
          </w:tcPr>
          <w:p w14:paraId="50FA1BB7" w14:textId="77777777" w:rsidR="00C0744A" w:rsidRDefault="00000000">
            <w:pPr>
              <w:pStyle w:val="Tabletext"/>
              <w:spacing w:after="0" w:line="240" w:lineRule="auto"/>
              <w:rPr>
                <w:lang w:val="en-AU" w:eastAsia="en-AU"/>
              </w:rPr>
            </w:pPr>
            <w:r>
              <w:rPr>
                <w:lang w:val="en-AU" w:eastAsia="en-AU"/>
              </w:rPr>
              <w:t>IMO SMCP</w:t>
            </w:r>
          </w:p>
        </w:tc>
      </w:tr>
      <w:tr w:rsidR="00C0744A" w14:paraId="6D4F706F" w14:textId="77777777">
        <w:tc>
          <w:tcPr>
            <w:tcW w:w="1595" w:type="dxa"/>
            <w:tcBorders>
              <w:top w:val="nil"/>
              <w:left w:val="single" w:sz="4" w:space="0" w:color="auto"/>
              <w:bottom w:val="single" w:sz="4" w:space="0" w:color="auto"/>
              <w:right w:val="single" w:sz="4" w:space="0" w:color="auto"/>
            </w:tcBorders>
            <w:shd w:val="clear" w:color="000000" w:fill="BFBFBF"/>
            <w:hideMark/>
          </w:tcPr>
          <w:p w14:paraId="514A6986" w14:textId="77777777" w:rsidR="00C0744A" w:rsidRDefault="00000000">
            <w:pPr>
              <w:pStyle w:val="Tabletext"/>
              <w:spacing w:after="0" w:line="240" w:lineRule="auto"/>
              <w:rPr>
                <w:lang w:val="en-AU" w:eastAsia="en-AU"/>
              </w:rPr>
            </w:pPr>
            <w:r>
              <w:rPr>
                <w:lang w:val="en-AU" w:eastAsia="en-AU"/>
              </w:rPr>
              <w:t>Message Construction</w:t>
            </w:r>
          </w:p>
        </w:tc>
        <w:tc>
          <w:tcPr>
            <w:tcW w:w="5209" w:type="dxa"/>
            <w:tcBorders>
              <w:top w:val="nil"/>
              <w:left w:val="nil"/>
              <w:bottom w:val="single" w:sz="4" w:space="0" w:color="auto"/>
              <w:right w:val="single" w:sz="4" w:space="0" w:color="auto"/>
            </w:tcBorders>
            <w:shd w:val="clear" w:color="auto" w:fill="auto"/>
            <w:hideMark/>
          </w:tcPr>
          <w:p w14:paraId="2EBF0D4D" w14:textId="77777777" w:rsidR="00C0744A" w:rsidRDefault="00000000">
            <w:pPr>
              <w:pStyle w:val="Tabletext"/>
              <w:spacing w:after="0" w:line="240" w:lineRule="auto"/>
              <w:rPr>
                <w:lang w:val="en-AU" w:eastAsia="en-AU"/>
              </w:rPr>
            </w:pPr>
            <w:r>
              <w:rPr>
                <w:lang w:val="en-AU" w:eastAsia="en-AU"/>
              </w:rPr>
              <w:t>Was the abbreviations used sufficiently recognized to all recipients avoiding the need for follow-up confirmations?</w:t>
            </w:r>
          </w:p>
        </w:tc>
        <w:tc>
          <w:tcPr>
            <w:tcW w:w="7513" w:type="dxa"/>
            <w:tcBorders>
              <w:top w:val="nil"/>
              <w:left w:val="nil"/>
              <w:bottom w:val="single" w:sz="4" w:space="0" w:color="auto"/>
              <w:right w:val="single" w:sz="4" w:space="0" w:color="auto"/>
            </w:tcBorders>
            <w:shd w:val="clear" w:color="auto" w:fill="auto"/>
            <w:hideMark/>
          </w:tcPr>
          <w:p w14:paraId="726E11B8" w14:textId="77777777" w:rsidR="00C0744A" w:rsidRDefault="00000000">
            <w:pPr>
              <w:pStyle w:val="Tabletext"/>
              <w:spacing w:after="0" w:line="240" w:lineRule="auto"/>
              <w:rPr>
                <w:lang w:val="en-AU" w:eastAsia="en-AU"/>
              </w:rPr>
            </w:pPr>
            <w:r>
              <w:rPr>
                <w:lang w:val="en-AU" w:eastAsia="en-AU"/>
              </w:rPr>
              <w:t>5.1.12. ABBREVIATIONS</w:t>
            </w:r>
          </w:p>
          <w:p w14:paraId="03AABC61" w14:textId="77777777" w:rsidR="00C0744A" w:rsidRDefault="00000000">
            <w:pPr>
              <w:pStyle w:val="Tabletext"/>
              <w:spacing w:after="0" w:line="240" w:lineRule="auto"/>
              <w:rPr>
                <w:lang w:val="en-AU" w:eastAsia="en-AU"/>
              </w:rPr>
            </w:pPr>
            <w:r>
              <w:rPr>
                <w:lang w:val="en-AU" w:eastAsia="en-AU"/>
              </w:rPr>
              <w:t>Abbreviations will often save time in speech. Many abbreviations are so commonly used in normal speech they are more familiar than the original, unabbreviated form (i.e., radar). Abbreviations in radio transmissions may be used provided that:</w:t>
            </w:r>
          </w:p>
          <w:p w14:paraId="48098485" w14:textId="77777777" w:rsidR="00C0744A" w:rsidRDefault="00000000">
            <w:pPr>
              <w:pStyle w:val="Tabletext"/>
              <w:spacing w:after="0" w:line="240" w:lineRule="auto"/>
              <w:rPr>
                <w:lang w:val="en-AU" w:eastAsia="en-AU"/>
              </w:rPr>
            </w:pPr>
            <w:r>
              <w:rPr>
                <w:lang w:val="en-AU" w:eastAsia="en-AU"/>
              </w:rPr>
              <w:t xml:space="preserve">• they are quicker and easier to use than the full word (e.g., ETA/ETD in place of Estimated Time of Arrival/Estimated Time of Departure); </w:t>
            </w:r>
          </w:p>
          <w:p w14:paraId="302DAD65" w14:textId="77777777" w:rsidR="00C0744A" w:rsidRDefault="00000000">
            <w:pPr>
              <w:pStyle w:val="Tabletext"/>
              <w:spacing w:after="0" w:line="240" w:lineRule="auto"/>
              <w:rPr>
                <w:lang w:val="en-AU" w:eastAsia="en-AU"/>
              </w:rPr>
            </w:pPr>
            <w:r>
              <w:rPr>
                <w:lang w:val="en-AU" w:eastAsia="en-AU"/>
              </w:rPr>
              <w:t>• they are sufficiently well known to avoid any confusion and subsequent confirmatory transmissions; and</w:t>
            </w:r>
          </w:p>
          <w:p w14:paraId="6361D5AE" w14:textId="77777777" w:rsidR="00C0744A" w:rsidRDefault="00000000">
            <w:pPr>
              <w:pStyle w:val="Tabletext"/>
              <w:spacing w:after="0" w:line="240" w:lineRule="auto"/>
              <w:rPr>
                <w:lang w:val="en-AU" w:eastAsia="en-AU"/>
              </w:rPr>
            </w:pPr>
            <w:r>
              <w:rPr>
                <w:lang w:val="en-AU" w:eastAsia="en-AU"/>
              </w:rPr>
              <w:t>• if there is any confusion, the full term is readily substituted.</w:t>
            </w:r>
          </w:p>
        </w:tc>
        <w:tc>
          <w:tcPr>
            <w:tcW w:w="1424" w:type="dxa"/>
            <w:tcBorders>
              <w:top w:val="nil"/>
              <w:left w:val="nil"/>
              <w:bottom w:val="single" w:sz="4" w:space="0" w:color="auto"/>
              <w:right w:val="single" w:sz="4" w:space="0" w:color="auto"/>
            </w:tcBorders>
            <w:shd w:val="clear" w:color="auto" w:fill="auto"/>
            <w:hideMark/>
          </w:tcPr>
          <w:p w14:paraId="3B4F53D2" w14:textId="77777777" w:rsidR="00C0744A" w:rsidRDefault="00000000">
            <w:pPr>
              <w:pStyle w:val="Tabletext"/>
              <w:spacing w:after="0" w:line="240" w:lineRule="auto"/>
              <w:rPr>
                <w:lang w:val="en-AU" w:eastAsia="en-AU"/>
              </w:rPr>
            </w:pPr>
            <w:r>
              <w:rPr>
                <w:lang w:val="en-AU" w:eastAsia="en-AU"/>
              </w:rPr>
              <w:t>IALA G1132</w:t>
            </w:r>
          </w:p>
        </w:tc>
      </w:tr>
      <w:tr w:rsidR="00C0744A" w14:paraId="221F816C" w14:textId="77777777">
        <w:tc>
          <w:tcPr>
            <w:tcW w:w="1595" w:type="dxa"/>
            <w:tcBorders>
              <w:top w:val="nil"/>
              <w:left w:val="single" w:sz="4" w:space="0" w:color="auto"/>
              <w:bottom w:val="single" w:sz="4" w:space="0" w:color="auto"/>
              <w:right w:val="single" w:sz="4" w:space="0" w:color="auto"/>
            </w:tcBorders>
            <w:shd w:val="clear" w:color="000000" w:fill="BFBFBF"/>
            <w:hideMark/>
          </w:tcPr>
          <w:p w14:paraId="1B9947AA" w14:textId="77777777" w:rsidR="00C0744A" w:rsidRDefault="00000000">
            <w:pPr>
              <w:pStyle w:val="Tabletext"/>
              <w:spacing w:after="0" w:line="240" w:lineRule="auto"/>
              <w:rPr>
                <w:lang w:val="en-AU" w:eastAsia="en-AU"/>
              </w:rPr>
            </w:pPr>
            <w:r>
              <w:rPr>
                <w:lang w:val="en-AU" w:eastAsia="en-AU"/>
              </w:rPr>
              <w:lastRenderedPageBreak/>
              <w:t>Message Construction</w:t>
            </w:r>
          </w:p>
        </w:tc>
        <w:tc>
          <w:tcPr>
            <w:tcW w:w="5209" w:type="dxa"/>
            <w:tcBorders>
              <w:top w:val="nil"/>
              <w:left w:val="nil"/>
              <w:bottom w:val="single" w:sz="4" w:space="0" w:color="auto"/>
              <w:right w:val="single" w:sz="4" w:space="0" w:color="auto"/>
            </w:tcBorders>
            <w:shd w:val="clear" w:color="auto" w:fill="auto"/>
            <w:hideMark/>
          </w:tcPr>
          <w:p w14:paraId="625F099D" w14:textId="77777777" w:rsidR="00C0744A" w:rsidRDefault="00000000">
            <w:pPr>
              <w:pStyle w:val="Tabletext"/>
              <w:spacing w:after="0" w:line="240" w:lineRule="auto"/>
              <w:rPr>
                <w:lang w:val="en-AU" w:eastAsia="en-AU"/>
              </w:rPr>
            </w:pPr>
            <w:r>
              <w:rPr>
                <w:lang w:val="en-AU" w:eastAsia="en-AU"/>
              </w:rPr>
              <w:t>Were the modal verbs 'may', 'might', 'should', 'could' avoided and 'can' only used in an unambiguous form in communications?</w:t>
            </w:r>
          </w:p>
        </w:tc>
        <w:tc>
          <w:tcPr>
            <w:tcW w:w="7513" w:type="dxa"/>
            <w:tcBorders>
              <w:top w:val="nil"/>
              <w:left w:val="nil"/>
              <w:bottom w:val="single" w:sz="4" w:space="0" w:color="auto"/>
              <w:right w:val="single" w:sz="4" w:space="0" w:color="auto"/>
            </w:tcBorders>
            <w:shd w:val="clear" w:color="auto" w:fill="auto"/>
            <w:hideMark/>
          </w:tcPr>
          <w:p w14:paraId="7300C976" w14:textId="77777777" w:rsidR="00C0744A" w:rsidRDefault="00000000">
            <w:pPr>
              <w:pStyle w:val="Tabletext"/>
              <w:spacing w:after="0" w:line="240" w:lineRule="auto"/>
              <w:rPr>
                <w:lang w:val="en-AU" w:eastAsia="en-AU"/>
              </w:rPr>
            </w:pPr>
            <w:r>
              <w:rPr>
                <w:lang w:val="en-AU" w:eastAsia="en-AU"/>
              </w:rPr>
              <w:t>Ambiguous words</w:t>
            </w:r>
          </w:p>
          <w:p w14:paraId="003DB69F" w14:textId="77777777" w:rsidR="00C0744A" w:rsidRDefault="00000000">
            <w:pPr>
              <w:pStyle w:val="Tabletext"/>
              <w:spacing w:after="0" w:line="240" w:lineRule="auto"/>
              <w:rPr>
                <w:lang w:val="en-AU" w:eastAsia="en-AU"/>
              </w:rPr>
            </w:pPr>
            <w:r>
              <w:rPr>
                <w:lang w:val="en-AU" w:eastAsia="en-AU"/>
              </w:rPr>
              <w:t>Some words in English have meanings depending on the context in which they appear. Misunderstandings frequently occur, especially in VTS communications, and have produced accidents. Such words are:</w:t>
            </w:r>
          </w:p>
          <w:p w14:paraId="5A93A3E3" w14:textId="77777777" w:rsidR="00C0744A" w:rsidRDefault="00000000">
            <w:pPr>
              <w:pStyle w:val="Tabletext"/>
              <w:spacing w:after="0" w:line="240" w:lineRule="auto"/>
              <w:rPr>
                <w:lang w:val="en-AU" w:eastAsia="en-AU"/>
              </w:rPr>
            </w:pPr>
            <w:r>
              <w:rPr>
                <w:lang w:val="en-AU" w:eastAsia="en-AU"/>
              </w:rPr>
              <w:t>18.1 The conditionals "may", "might", "should" and "could"</w:t>
            </w:r>
          </w:p>
          <w:p w14:paraId="6D032929" w14:textId="77777777" w:rsidR="00C0744A" w:rsidRDefault="00000000">
            <w:pPr>
              <w:pStyle w:val="Tabletext"/>
              <w:spacing w:after="0" w:line="240" w:lineRule="auto"/>
              <w:rPr>
                <w:lang w:val="en-AU" w:eastAsia="en-AU"/>
              </w:rPr>
            </w:pPr>
            <w:r>
              <w:rPr>
                <w:lang w:val="en-AU" w:eastAsia="en-AU"/>
              </w:rPr>
              <w:t>May</w:t>
            </w:r>
          </w:p>
          <w:p w14:paraId="2D4EEF20" w14:textId="77777777" w:rsidR="00C0744A" w:rsidRDefault="00000000">
            <w:pPr>
              <w:pStyle w:val="Tabletext"/>
              <w:spacing w:after="0" w:line="240" w:lineRule="auto"/>
              <w:rPr>
                <w:lang w:val="en-AU" w:eastAsia="en-AU"/>
              </w:rPr>
            </w:pPr>
            <w:r>
              <w:rPr>
                <w:lang w:val="en-AU" w:eastAsia="en-AU"/>
              </w:rPr>
              <w:t>..........Do not say: "May I enter the fairway?"</w:t>
            </w:r>
          </w:p>
          <w:p w14:paraId="48386163" w14:textId="77777777" w:rsidR="00C0744A" w:rsidRDefault="00000000">
            <w:pPr>
              <w:pStyle w:val="Tabletext"/>
              <w:spacing w:after="0" w:line="240" w:lineRule="auto"/>
              <w:rPr>
                <w:lang w:val="en-AU" w:eastAsia="en-AU"/>
              </w:rPr>
            </w:pPr>
            <w:r>
              <w:rPr>
                <w:lang w:val="en-AU" w:eastAsia="en-AU"/>
              </w:rPr>
              <w:t>..........Say: "QUESTION. Do I have permission to enter the fairway?"</w:t>
            </w:r>
          </w:p>
          <w:p w14:paraId="35FCE6BC" w14:textId="77777777" w:rsidR="00C0744A" w:rsidRDefault="00000000">
            <w:pPr>
              <w:pStyle w:val="Tabletext"/>
              <w:spacing w:after="0" w:line="240" w:lineRule="auto"/>
              <w:rPr>
                <w:lang w:val="en-AU" w:eastAsia="en-AU"/>
              </w:rPr>
            </w:pPr>
            <w:r>
              <w:rPr>
                <w:lang w:val="en-AU" w:eastAsia="en-AU"/>
              </w:rPr>
              <w:t>..........Do not say: "You may enter the fairway."</w:t>
            </w:r>
          </w:p>
          <w:p w14:paraId="422C96FC" w14:textId="77777777" w:rsidR="00C0744A" w:rsidRDefault="00000000">
            <w:pPr>
              <w:pStyle w:val="Tabletext"/>
              <w:spacing w:after="0" w:line="240" w:lineRule="auto"/>
              <w:rPr>
                <w:lang w:val="en-AU" w:eastAsia="en-AU"/>
              </w:rPr>
            </w:pPr>
            <w:r>
              <w:rPr>
                <w:lang w:val="en-AU" w:eastAsia="en-AU"/>
              </w:rPr>
              <w:t>..........Say: "ANSWER. You have permission to enter the fairway."</w:t>
            </w:r>
          </w:p>
          <w:p w14:paraId="43A90F79" w14:textId="77777777" w:rsidR="00C0744A" w:rsidRDefault="00000000">
            <w:pPr>
              <w:pStyle w:val="Tabletext"/>
              <w:spacing w:after="0" w:line="240" w:lineRule="auto"/>
              <w:rPr>
                <w:lang w:val="en-AU" w:eastAsia="en-AU"/>
              </w:rPr>
            </w:pPr>
            <w:r>
              <w:rPr>
                <w:lang w:val="en-AU" w:eastAsia="en-AU"/>
              </w:rPr>
              <w:t>Might</w:t>
            </w:r>
          </w:p>
          <w:p w14:paraId="47C36B33" w14:textId="77777777" w:rsidR="00C0744A" w:rsidRDefault="00000000">
            <w:pPr>
              <w:pStyle w:val="Tabletext"/>
              <w:spacing w:after="0" w:line="240" w:lineRule="auto"/>
              <w:rPr>
                <w:lang w:val="en-AU" w:eastAsia="en-AU"/>
              </w:rPr>
            </w:pPr>
            <w:r>
              <w:rPr>
                <w:lang w:val="en-AU" w:eastAsia="en-AU"/>
              </w:rPr>
              <w:t>..........Do not say: "I might enter the fairway."</w:t>
            </w:r>
          </w:p>
          <w:p w14:paraId="2EF45FFD" w14:textId="77777777" w:rsidR="00C0744A" w:rsidRDefault="00000000">
            <w:pPr>
              <w:pStyle w:val="Tabletext"/>
              <w:spacing w:after="0" w:line="240" w:lineRule="auto"/>
              <w:rPr>
                <w:lang w:val="en-AU" w:eastAsia="en-AU"/>
              </w:rPr>
            </w:pPr>
            <w:r>
              <w:rPr>
                <w:lang w:val="en-AU" w:eastAsia="en-AU"/>
              </w:rPr>
              <w:t>..........Say: "INTENTION. I will enter the fairway."</w:t>
            </w:r>
          </w:p>
          <w:p w14:paraId="70134C4B" w14:textId="77777777" w:rsidR="00C0744A" w:rsidRDefault="00000000">
            <w:pPr>
              <w:pStyle w:val="Tabletext"/>
              <w:spacing w:after="0" w:line="240" w:lineRule="auto"/>
              <w:rPr>
                <w:lang w:val="en-AU" w:eastAsia="en-AU"/>
              </w:rPr>
            </w:pPr>
            <w:r>
              <w:rPr>
                <w:lang w:val="en-AU" w:eastAsia="en-AU"/>
              </w:rPr>
              <w:t>Should</w:t>
            </w:r>
          </w:p>
          <w:p w14:paraId="2F62BBDA" w14:textId="77777777" w:rsidR="00C0744A" w:rsidRDefault="00000000">
            <w:pPr>
              <w:pStyle w:val="Tabletext"/>
              <w:spacing w:after="0" w:line="240" w:lineRule="auto"/>
              <w:rPr>
                <w:lang w:val="en-AU" w:eastAsia="en-AU"/>
              </w:rPr>
            </w:pPr>
            <w:r>
              <w:rPr>
                <w:lang w:val="en-AU" w:eastAsia="en-AU"/>
              </w:rPr>
              <w:t>..........Do not say: "You should anchor in anchorage B 3."</w:t>
            </w:r>
          </w:p>
          <w:p w14:paraId="79CD7588" w14:textId="77777777" w:rsidR="00C0744A" w:rsidRDefault="00000000">
            <w:pPr>
              <w:pStyle w:val="Tabletext"/>
              <w:spacing w:after="0" w:line="240" w:lineRule="auto"/>
              <w:rPr>
                <w:lang w:val="en-AU" w:eastAsia="en-AU"/>
              </w:rPr>
            </w:pPr>
            <w:r>
              <w:rPr>
                <w:lang w:val="en-AU" w:eastAsia="en-AU"/>
              </w:rPr>
              <w:t>..........Say: "ADVICE. Anchor in anchorage B 3."</w:t>
            </w:r>
          </w:p>
          <w:p w14:paraId="5A22CC5B" w14:textId="77777777" w:rsidR="00C0744A" w:rsidRDefault="00000000">
            <w:pPr>
              <w:pStyle w:val="Tabletext"/>
              <w:spacing w:after="0" w:line="240" w:lineRule="auto"/>
              <w:rPr>
                <w:lang w:val="en-AU" w:eastAsia="en-AU"/>
              </w:rPr>
            </w:pPr>
            <w:r>
              <w:rPr>
                <w:lang w:val="en-AU" w:eastAsia="en-AU"/>
              </w:rPr>
              <w:t>Could</w:t>
            </w:r>
          </w:p>
          <w:p w14:paraId="040692E8" w14:textId="77777777" w:rsidR="00C0744A" w:rsidRDefault="00000000">
            <w:pPr>
              <w:pStyle w:val="Tabletext"/>
              <w:spacing w:after="0" w:line="240" w:lineRule="auto"/>
              <w:rPr>
                <w:lang w:val="en-AU" w:eastAsia="en-AU"/>
              </w:rPr>
            </w:pPr>
            <w:r>
              <w:rPr>
                <w:lang w:val="en-AU" w:eastAsia="en-AU"/>
              </w:rPr>
              <w:t>..........Do not say: "You could be running into danger."</w:t>
            </w:r>
          </w:p>
          <w:p w14:paraId="0B3E8B93" w14:textId="77777777" w:rsidR="00C0744A" w:rsidRDefault="00000000">
            <w:pPr>
              <w:pStyle w:val="Tabletext"/>
              <w:spacing w:after="0" w:line="240" w:lineRule="auto"/>
              <w:rPr>
                <w:lang w:val="en-AU" w:eastAsia="en-AU"/>
              </w:rPr>
            </w:pPr>
            <w:r>
              <w:rPr>
                <w:lang w:val="en-AU" w:eastAsia="en-AU"/>
              </w:rPr>
              <w:t>..........Say: "WARNING. You are running into danger."</w:t>
            </w:r>
          </w:p>
          <w:p w14:paraId="797D5034" w14:textId="77777777" w:rsidR="00C0744A" w:rsidRDefault="00000000">
            <w:pPr>
              <w:pStyle w:val="Tabletext"/>
              <w:spacing w:after="0" w:line="240" w:lineRule="auto"/>
              <w:rPr>
                <w:lang w:val="en-AU" w:eastAsia="en-AU"/>
              </w:rPr>
            </w:pPr>
            <w:r>
              <w:rPr>
                <w:lang w:val="en-AU" w:eastAsia="en-AU"/>
              </w:rPr>
              <w:t>18.2 The word "can"</w:t>
            </w:r>
          </w:p>
          <w:p w14:paraId="577AD7DF" w14:textId="77777777" w:rsidR="00C0744A" w:rsidRDefault="00000000">
            <w:pPr>
              <w:pStyle w:val="Tabletext"/>
              <w:spacing w:after="0" w:line="240" w:lineRule="auto"/>
              <w:rPr>
                <w:lang w:val="en-AU" w:eastAsia="en-AU"/>
              </w:rPr>
            </w:pPr>
            <w:r>
              <w:rPr>
                <w:lang w:val="en-AU" w:eastAsia="en-AU"/>
              </w:rPr>
              <w:t>The word "can" describes either the possibility or the capability of doing something. In the IMO SMCP the situations where phrases using the word "can" appear make it clear whether a possibility is referred to. In an ambiguous context, however, say, for example: "QUESTION. Do I have permission to use the shallow draft fairway at this time?" Do not say: "Can I use the shallow draft fairway at this time?" if you are asking for a permission. (The same applies to the word "may").</w:t>
            </w:r>
          </w:p>
        </w:tc>
        <w:tc>
          <w:tcPr>
            <w:tcW w:w="1424" w:type="dxa"/>
            <w:tcBorders>
              <w:top w:val="nil"/>
              <w:left w:val="nil"/>
              <w:bottom w:val="single" w:sz="4" w:space="0" w:color="auto"/>
              <w:right w:val="single" w:sz="4" w:space="0" w:color="auto"/>
            </w:tcBorders>
            <w:shd w:val="clear" w:color="auto" w:fill="auto"/>
            <w:hideMark/>
          </w:tcPr>
          <w:p w14:paraId="1EB85EF4" w14:textId="77777777" w:rsidR="00C0744A" w:rsidRDefault="00000000">
            <w:pPr>
              <w:pStyle w:val="Tabletext"/>
              <w:spacing w:after="0" w:line="240" w:lineRule="auto"/>
              <w:rPr>
                <w:lang w:val="en-AU" w:eastAsia="en-AU"/>
              </w:rPr>
            </w:pPr>
            <w:r>
              <w:rPr>
                <w:lang w:val="en-AU" w:eastAsia="en-AU"/>
              </w:rPr>
              <w:t>IMO SMCP</w:t>
            </w:r>
          </w:p>
        </w:tc>
      </w:tr>
      <w:tr w:rsidR="00C0744A" w14:paraId="38FE82D5" w14:textId="77777777">
        <w:tc>
          <w:tcPr>
            <w:tcW w:w="1595" w:type="dxa"/>
            <w:tcBorders>
              <w:top w:val="nil"/>
              <w:left w:val="single" w:sz="4" w:space="0" w:color="auto"/>
              <w:bottom w:val="single" w:sz="4" w:space="0" w:color="auto"/>
              <w:right w:val="single" w:sz="4" w:space="0" w:color="auto"/>
            </w:tcBorders>
            <w:shd w:val="clear" w:color="000000" w:fill="BFBFBF"/>
            <w:hideMark/>
          </w:tcPr>
          <w:p w14:paraId="2DB4CA5A" w14:textId="77777777" w:rsidR="00C0744A" w:rsidRDefault="00000000">
            <w:pPr>
              <w:pStyle w:val="Tabletext"/>
              <w:spacing w:after="0" w:line="240" w:lineRule="auto"/>
              <w:rPr>
                <w:lang w:val="en-AU" w:eastAsia="en-AU"/>
              </w:rPr>
            </w:pPr>
            <w:r>
              <w:rPr>
                <w:lang w:val="en-AU" w:eastAsia="en-AU"/>
              </w:rPr>
              <w:t>Interpretation</w:t>
            </w:r>
          </w:p>
        </w:tc>
        <w:tc>
          <w:tcPr>
            <w:tcW w:w="5209" w:type="dxa"/>
            <w:tcBorders>
              <w:top w:val="nil"/>
              <w:left w:val="nil"/>
              <w:bottom w:val="single" w:sz="4" w:space="0" w:color="auto"/>
              <w:right w:val="single" w:sz="4" w:space="0" w:color="auto"/>
            </w:tcBorders>
            <w:shd w:val="clear" w:color="auto" w:fill="auto"/>
            <w:hideMark/>
          </w:tcPr>
          <w:p w14:paraId="0BC3A86E" w14:textId="77777777" w:rsidR="00C0744A" w:rsidRDefault="00000000">
            <w:pPr>
              <w:pStyle w:val="Tabletext"/>
              <w:spacing w:after="0" w:line="240" w:lineRule="auto"/>
              <w:rPr>
                <w:lang w:val="en-AU" w:eastAsia="en-AU"/>
              </w:rPr>
            </w:pPr>
            <w:r>
              <w:rPr>
                <w:lang w:val="en-AU" w:eastAsia="en-AU"/>
              </w:rPr>
              <w:t>Does the receiver's understanding of the message match the sender's intended meaning?</w:t>
            </w:r>
          </w:p>
        </w:tc>
        <w:tc>
          <w:tcPr>
            <w:tcW w:w="7513" w:type="dxa"/>
            <w:tcBorders>
              <w:top w:val="nil"/>
              <w:left w:val="nil"/>
              <w:bottom w:val="single" w:sz="4" w:space="0" w:color="auto"/>
              <w:right w:val="single" w:sz="4" w:space="0" w:color="auto"/>
            </w:tcBorders>
            <w:shd w:val="clear" w:color="auto" w:fill="auto"/>
            <w:hideMark/>
          </w:tcPr>
          <w:p w14:paraId="6C212D3E" w14:textId="77777777" w:rsidR="00C0744A" w:rsidRDefault="00000000">
            <w:pPr>
              <w:pStyle w:val="Tabletext"/>
              <w:spacing w:after="0" w:line="240" w:lineRule="auto"/>
              <w:rPr>
                <w:lang w:val="en-AU" w:eastAsia="en-AU"/>
              </w:rPr>
            </w:pPr>
            <w:r>
              <w:rPr>
                <w:lang w:val="en-AU" w:eastAsia="en-AU"/>
              </w:rPr>
              <w:t>intended meaning of the sender and the perceived meaning of the receiver is the same</w:t>
            </w:r>
          </w:p>
        </w:tc>
        <w:tc>
          <w:tcPr>
            <w:tcW w:w="1424" w:type="dxa"/>
            <w:tcBorders>
              <w:top w:val="nil"/>
              <w:left w:val="nil"/>
              <w:bottom w:val="single" w:sz="4" w:space="0" w:color="auto"/>
              <w:right w:val="single" w:sz="4" w:space="0" w:color="auto"/>
            </w:tcBorders>
            <w:shd w:val="clear" w:color="auto" w:fill="auto"/>
            <w:hideMark/>
          </w:tcPr>
          <w:p w14:paraId="4FD1A6F2" w14:textId="77777777" w:rsidR="00C0744A" w:rsidRDefault="00000000">
            <w:pPr>
              <w:pStyle w:val="Tabletext"/>
              <w:spacing w:after="0" w:line="240" w:lineRule="auto"/>
              <w:rPr>
                <w:lang w:val="en-AU" w:eastAsia="en-AU"/>
              </w:rPr>
            </w:pPr>
            <w:r>
              <w:rPr>
                <w:lang w:val="en-AU" w:eastAsia="en-AU"/>
              </w:rPr>
              <w:t>IALA G1132</w:t>
            </w:r>
          </w:p>
        </w:tc>
      </w:tr>
      <w:tr w:rsidR="00C0744A" w14:paraId="09DD9E1A" w14:textId="77777777">
        <w:tc>
          <w:tcPr>
            <w:tcW w:w="1595" w:type="dxa"/>
            <w:vMerge w:val="restart"/>
            <w:tcBorders>
              <w:top w:val="nil"/>
              <w:left w:val="single" w:sz="4" w:space="0" w:color="auto"/>
              <w:bottom w:val="single" w:sz="4" w:space="0" w:color="000000"/>
              <w:right w:val="single" w:sz="4" w:space="0" w:color="auto"/>
            </w:tcBorders>
            <w:shd w:val="clear" w:color="000000" w:fill="BFBFBF"/>
            <w:hideMark/>
          </w:tcPr>
          <w:p w14:paraId="16EDF4F5" w14:textId="77777777" w:rsidR="00C0744A" w:rsidRDefault="00000000">
            <w:pPr>
              <w:pStyle w:val="Tabletext"/>
              <w:spacing w:after="0" w:line="240" w:lineRule="auto"/>
              <w:rPr>
                <w:lang w:val="en-AU" w:eastAsia="en-AU"/>
              </w:rPr>
            </w:pPr>
            <w:r>
              <w:rPr>
                <w:lang w:val="en-AU" w:eastAsia="en-AU"/>
              </w:rPr>
              <w:t>Interpretation</w:t>
            </w:r>
          </w:p>
        </w:tc>
        <w:tc>
          <w:tcPr>
            <w:tcW w:w="5209" w:type="dxa"/>
            <w:vMerge w:val="restart"/>
            <w:tcBorders>
              <w:top w:val="nil"/>
              <w:left w:val="single" w:sz="4" w:space="0" w:color="auto"/>
              <w:bottom w:val="single" w:sz="4" w:space="0" w:color="000000"/>
              <w:right w:val="single" w:sz="4" w:space="0" w:color="auto"/>
            </w:tcBorders>
            <w:shd w:val="clear" w:color="auto" w:fill="auto"/>
            <w:hideMark/>
          </w:tcPr>
          <w:p w14:paraId="41DB0ABC" w14:textId="77777777" w:rsidR="00C0744A" w:rsidRDefault="00000000">
            <w:pPr>
              <w:pStyle w:val="Tabletext"/>
              <w:spacing w:after="0" w:line="240" w:lineRule="auto"/>
              <w:rPr>
                <w:lang w:val="en-AU" w:eastAsia="en-AU"/>
              </w:rPr>
            </w:pPr>
            <w:r>
              <w:rPr>
                <w:lang w:val="en-AU" w:eastAsia="en-AU"/>
              </w:rPr>
              <w:t>Did the receiver effectively employ the read-back technique to confirm and clarify the content of the message?</w:t>
            </w:r>
          </w:p>
        </w:tc>
        <w:tc>
          <w:tcPr>
            <w:tcW w:w="7513" w:type="dxa"/>
            <w:tcBorders>
              <w:top w:val="nil"/>
              <w:left w:val="nil"/>
              <w:bottom w:val="single" w:sz="4" w:space="0" w:color="auto"/>
              <w:right w:val="single" w:sz="4" w:space="0" w:color="auto"/>
            </w:tcBorders>
            <w:shd w:val="clear" w:color="auto" w:fill="auto"/>
            <w:hideMark/>
          </w:tcPr>
          <w:p w14:paraId="0B379CD3" w14:textId="77777777" w:rsidR="00C0744A" w:rsidRDefault="00000000">
            <w:pPr>
              <w:pStyle w:val="Tabletext"/>
              <w:spacing w:after="0" w:line="240" w:lineRule="auto"/>
              <w:rPr>
                <w:lang w:val="en-AU" w:eastAsia="en-AU"/>
              </w:rPr>
            </w:pPr>
            <w:r>
              <w:rPr>
                <w:lang w:val="en-AU" w:eastAsia="en-AU"/>
              </w:rPr>
              <w:t>Standard message structure and phraseology reduce the risk that a message will be misunderstood and aids the read-back process so that any error is quickly detected.</w:t>
            </w:r>
          </w:p>
          <w:p w14:paraId="6F880BEA" w14:textId="77777777" w:rsidR="00C0744A" w:rsidRDefault="00000000">
            <w:pPr>
              <w:pStyle w:val="Tabletext"/>
              <w:spacing w:after="0" w:line="240" w:lineRule="auto"/>
              <w:rPr>
                <w:lang w:val="en-AU" w:eastAsia="en-AU"/>
              </w:rPr>
            </w:pPr>
            <w:r>
              <w:rPr>
                <w:lang w:val="en-AU" w:eastAsia="en-AU"/>
              </w:rPr>
              <w:t>04 Responses</w:t>
            </w:r>
          </w:p>
          <w:p w14:paraId="513DF1DD" w14:textId="77777777" w:rsidR="00C0744A" w:rsidRDefault="00000000">
            <w:pPr>
              <w:pStyle w:val="Tabletext"/>
              <w:spacing w:after="0" w:line="240" w:lineRule="auto"/>
              <w:rPr>
                <w:lang w:val="en-AU" w:eastAsia="en-AU"/>
              </w:rPr>
            </w:pPr>
            <w:r>
              <w:rPr>
                <w:lang w:val="en-AU" w:eastAsia="en-AU"/>
              </w:rPr>
              <w:lastRenderedPageBreak/>
              <w:t>4.1 When the answer to a question is in the affirmative, say:</w:t>
            </w:r>
          </w:p>
          <w:p w14:paraId="50748DD1" w14:textId="77777777" w:rsidR="00C0744A" w:rsidRDefault="00000000">
            <w:pPr>
              <w:pStyle w:val="Tabletext"/>
              <w:spacing w:after="0" w:line="240" w:lineRule="auto"/>
              <w:rPr>
                <w:lang w:val="en-AU" w:eastAsia="en-AU"/>
              </w:rPr>
            </w:pPr>
            <w:r>
              <w:rPr>
                <w:lang w:val="en-AU" w:eastAsia="en-AU"/>
              </w:rPr>
              <w:t>"Yes .... " followed by the appropriate phrase in full.</w:t>
            </w:r>
          </w:p>
          <w:p w14:paraId="22715F4C" w14:textId="77777777" w:rsidR="00C0744A" w:rsidRDefault="00000000">
            <w:pPr>
              <w:pStyle w:val="Tabletext"/>
              <w:spacing w:after="0" w:line="240" w:lineRule="auto"/>
              <w:rPr>
                <w:lang w:val="en-AU" w:eastAsia="en-AU"/>
              </w:rPr>
            </w:pPr>
            <w:r>
              <w:rPr>
                <w:lang w:val="en-AU" w:eastAsia="en-AU"/>
              </w:rPr>
              <w:t>4.2 When the answer to a question is in the negative, say:</w:t>
            </w:r>
          </w:p>
          <w:p w14:paraId="7261AE50" w14:textId="77777777" w:rsidR="00C0744A" w:rsidRDefault="00000000">
            <w:pPr>
              <w:pStyle w:val="Tabletext"/>
              <w:spacing w:after="0" w:line="240" w:lineRule="auto"/>
              <w:rPr>
                <w:lang w:val="en-AU" w:eastAsia="en-AU"/>
              </w:rPr>
            </w:pPr>
            <w:r>
              <w:rPr>
                <w:lang w:val="en-AU" w:eastAsia="en-AU"/>
              </w:rPr>
              <w:t>"No ..." followed by the appropriate phrase in full.</w:t>
            </w:r>
          </w:p>
          <w:p w14:paraId="28692CBF" w14:textId="77777777" w:rsidR="00C0744A" w:rsidRDefault="00000000">
            <w:pPr>
              <w:pStyle w:val="Tabletext"/>
              <w:spacing w:after="0" w:line="240" w:lineRule="auto"/>
              <w:rPr>
                <w:lang w:val="en-AU" w:eastAsia="en-AU"/>
              </w:rPr>
            </w:pPr>
            <w:r>
              <w:rPr>
                <w:lang w:val="en-AU" w:eastAsia="en-AU"/>
              </w:rPr>
              <w:t>4.5 When an INSTRUCTION (e.g. by a VTS Station, naval vessel or other fully authorized personnel ) or an ADVICE is given, respond if in the affirmative:</w:t>
            </w:r>
          </w:p>
          <w:p w14:paraId="65E674A0" w14:textId="77777777" w:rsidR="00C0744A" w:rsidRDefault="00000000">
            <w:pPr>
              <w:pStyle w:val="Tabletext"/>
              <w:spacing w:after="0" w:line="240" w:lineRule="auto"/>
              <w:rPr>
                <w:lang w:val="en-AU" w:eastAsia="en-AU"/>
              </w:rPr>
            </w:pPr>
            <w:r>
              <w:rPr>
                <w:lang w:val="en-AU" w:eastAsia="en-AU"/>
              </w:rPr>
              <w:t>"I will/can ... " - followed by the instruction or advice in full;</w:t>
            </w:r>
          </w:p>
          <w:p w14:paraId="551504C7" w14:textId="77777777" w:rsidR="00C0744A" w:rsidRDefault="00000000">
            <w:pPr>
              <w:pStyle w:val="Tabletext"/>
              <w:spacing w:after="0" w:line="240" w:lineRule="auto"/>
              <w:rPr>
                <w:lang w:val="en-AU" w:eastAsia="en-AU"/>
              </w:rPr>
            </w:pPr>
            <w:r>
              <w:rPr>
                <w:lang w:val="en-AU" w:eastAsia="en-AU"/>
              </w:rPr>
              <w:t>and, if in the negative, respond:</w:t>
            </w:r>
          </w:p>
          <w:p w14:paraId="22651A4A" w14:textId="77777777" w:rsidR="00C0744A" w:rsidRDefault="00000000">
            <w:pPr>
              <w:pStyle w:val="Tabletext"/>
              <w:spacing w:after="0" w:line="240" w:lineRule="auto"/>
              <w:rPr>
                <w:lang w:val="en-AU" w:eastAsia="en-AU"/>
              </w:rPr>
            </w:pPr>
            <w:r>
              <w:rPr>
                <w:lang w:val="en-AU" w:eastAsia="en-AU"/>
              </w:rPr>
              <w:t>"I will not/cannot ... " - followed by the instruction or advice in full.</w:t>
            </w:r>
          </w:p>
        </w:tc>
        <w:tc>
          <w:tcPr>
            <w:tcW w:w="1424" w:type="dxa"/>
            <w:tcBorders>
              <w:top w:val="nil"/>
              <w:left w:val="nil"/>
              <w:bottom w:val="single" w:sz="4" w:space="0" w:color="auto"/>
              <w:right w:val="single" w:sz="4" w:space="0" w:color="auto"/>
            </w:tcBorders>
            <w:shd w:val="clear" w:color="auto" w:fill="auto"/>
            <w:hideMark/>
          </w:tcPr>
          <w:p w14:paraId="1BAE541D" w14:textId="77777777" w:rsidR="00C0744A" w:rsidRDefault="00000000">
            <w:pPr>
              <w:pStyle w:val="Tabletext"/>
              <w:spacing w:after="0" w:line="240" w:lineRule="auto"/>
              <w:rPr>
                <w:lang w:val="en-AU" w:eastAsia="en-AU"/>
              </w:rPr>
            </w:pPr>
            <w:r>
              <w:rPr>
                <w:lang w:val="en-AU" w:eastAsia="en-AU"/>
              </w:rPr>
              <w:lastRenderedPageBreak/>
              <w:t>IMO SMCP</w:t>
            </w:r>
          </w:p>
        </w:tc>
      </w:tr>
      <w:tr w:rsidR="00C0744A" w14:paraId="4044A5BA" w14:textId="77777777">
        <w:tc>
          <w:tcPr>
            <w:tcW w:w="1595" w:type="dxa"/>
            <w:vMerge/>
            <w:tcBorders>
              <w:top w:val="nil"/>
              <w:left w:val="single" w:sz="4" w:space="0" w:color="auto"/>
              <w:bottom w:val="single" w:sz="4" w:space="0" w:color="000000"/>
              <w:right w:val="single" w:sz="4" w:space="0" w:color="auto"/>
            </w:tcBorders>
            <w:hideMark/>
          </w:tcPr>
          <w:p w14:paraId="1606FC74" w14:textId="77777777" w:rsidR="00C0744A" w:rsidRDefault="00C0744A">
            <w:pPr>
              <w:pStyle w:val="Tabletext"/>
              <w:spacing w:after="0" w:line="240" w:lineRule="auto"/>
              <w:rPr>
                <w:lang w:val="en-AU" w:eastAsia="en-AU"/>
              </w:rPr>
            </w:pPr>
          </w:p>
        </w:tc>
        <w:tc>
          <w:tcPr>
            <w:tcW w:w="5209" w:type="dxa"/>
            <w:vMerge/>
            <w:tcBorders>
              <w:top w:val="nil"/>
              <w:left w:val="single" w:sz="4" w:space="0" w:color="auto"/>
              <w:bottom w:val="single" w:sz="4" w:space="0" w:color="000000"/>
              <w:right w:val="single" w:sz="4" w:space="0" w:color="auto"/>
            </w:tcBorders>
            <w:hideMark/>
          </w:tcPr>
          <w:p w14:paraId="250F99AD" w14:textId="77777777" w:rsidR="00C0744A" w:rsidRDefault="00C0744A">
            <w:pPr>
              <w:pStyle w:val="Tabletext"/>
              <w:spacing w:after="0" w:line="240" w:lineRule="auto"/>
              <w:rPr>
                <w:lang w:val="en-AU" w:eastAsia="en-AU"/>
              </w:rPr>
            </w:pPr>
          </w:p>
        </w:tc>
        <w:tc>
          <w:tcPr>
            <w:tcW w:w="7513" w:type="dxa"/>
            <w:tcBorders>
              <w:top w:val="nil"/>
              <w:left w:val="nil"/>
              <w:bottom w:val="single" w:sz="4" w:space="0" w:color="auto"/>
              <w:right w:val="single" w:sz="4" w:space="0" w:color="auto"/>
            </w:tcBorders>
            <w:shd w:val="clear" w:color="auto" w:fill="auto"/>
            <w:hideMark/>
          </w:tcPr>
          <w:p w14:paraId="628749C7" w14:textId="77777777" w:rsidR="00C0744A" w:rsidRDefault="00000000">
            <w:pPr>
              <w:pStyle w:val="Tabletext"/>
              <w:spacing w:after="0" w:line="240" w:lineRule="auto"/>
              <w:rPr>
                <w:lang w:val="en-AU" w:eastAsia="en-AU"/>
              </w:rPr>
            </w:pPr>
            <w:r>
              <w:rPr>
                <w:lang w:val="en-AU" w:eastAsia="en-AU"/>
              </w:rPr>
              <w:t>Differing cultural experiences and backgrounds may result in different responses to situations. A lack of awareness of these differences could increase the possibility of errors and misunderstandings.</w:t>
            </w:r>
          </w:p>
          <w:p w14:paraId="7B263F84" w14:textId="77777777" w:rsidR="00C0744A" w:rsidRDefault="00000000">
            <w:pPr>
              <w:pStyle w:val="Tabletext"/>
              <w:spacing w:after="0" w:line="240" w:lineRule="auto"/>
              <w:rPr>
                <w:lang w:val="en-AU" w:eastAsia="en-AU"/>
              </w:rPr>
            </w:pPr>
            <w:r>
              <w:rPr>
                <w:lang w:val="en-AU" w:eastAsia="en-AU"/>
              </w:rPr>
              <w:t>Use closed loop (or Read-back) techniques when information may be misunderstood such as the number of persons on-board or information that would benefit others using the VTS area, instructions or advice.</w:t>
            </w:r>
          </w:p>
        </w:tc>
        <w:tc>
          <w:tcPr>
            <w:tcW w:w="1424" w:type="dxa"/>
            <w:tcBorders>
              <w:top w:val="nil"/>
              <w:left w:val="nil"/>
              <w:bottom w:val="single" w:sz="4" w:space="0" w:color="auto"/>
              <w:right w:val="single" w:sz="4" w:space="0" w:color="auto"/>
            </w:tcBorders>
            <w:shd w:val="clear" w:color="auto" w:fill="auto"/>
            <w:hideMark/>
          </w:tcPr>
          <w:p w14:paraId="055F9E32" w14:textId="77777777" w:rsidR="00C0744A" w:rsidRDefault="00000000">
            <w:pPr>
              <w:pStyle w:val="Tabletext"/>
              <w:spacing w:after="0" w:line="240" w:lineRule="auto"/>
              <w:rPr>
                <w:lang w:val="en-AU" w:eastAsia="en-AU"/>
              </w:rPr>
            </w:pPr>
            <w:r>
              <w:rPr>
                <w:lang w:val="en-AU" w:eastAsia="en-AU"/>
              </w:rPr>
              <w:t>IALA G1132</w:t>
            </w:r>
          </w:p>
        </w:tc>
      </w:tr>
      <w:tr w:rsidR="00C0744A" w14:paraId="33D57AF2" w14:textId="77777777">
        <w:tc>
          <w:tcPr>
            <w:tcW w:w="1595" w:type="dxa"/>
            <w:vMerge w:val="restart"/>
            <w:tcBorders>
              <w:top w:val="nil"/>
              <w:left w:val="single" w:sz="4" w:space="0" w:color="auto"/>
              <w:bottom w:val="single" w:sz="4" w:space="0" w:color="000000"/>
              <w:right w:val="single" w:sz="4" w:space="0" w:color="auto"/>
            </w:tcBorders>
            <w:shd w:val="clear" w:color="000000" w:fill="BFBFBF"/>
            <w:hideMark/>
          </w:tcPr>
          <w:p w14:paraId="2496A7F0" w14:textId="77777777" w:rsidR="00C0744A" w:rsidRDefault="00000000">
            <w:pPr>
              <w:pStyle w:val="Tabletext"/>
              <w:spacing w:after="0" w:line="240" w:lineRule="auto"/>
              <w:rPr>
                <w:lang w:val="en-AU" w:eastAsia="en-AU"/>
              </w:rPr>
            </w:pPr>
            <w:r>
              <w:rPr>
                <w:lang w:val="en-AU" w:eastAsia="en-AU"/>
              </w:rPr>
              <w:t>Interpretation</w:t>
            </w:r>
          </w:p>
        </w:tc>
        <w:tc>
          <w:tcPr>
            <w:tcW w:w="5209" w:type="dxa"/>
            <w:vMerge w:val="restart"/>
            <w:tcBorders>
              <w:top w:val="nil"/>
              <w:left w:val="single" w:sz="4" w:space="0" w:color="auto"/>
              <w:bottom w:val="single" w:sz="4" w:space="0" w:color="000000"/>
              <w:right w:val="single" w:sz="4" w:space="0" w:color="auto"/>
            </w:tcBorders>
            <w:shd w:val="clear" w:color="auto" w:fill="auto"/>
            <w:hideMark/>
          </w:tcPr>
          <w:p w14:paraId="42B57416" w14:textId="77777777" w:rsidR="00C0744A" w:rsidRDefault="00000000">
            <w:pPr>
              <w:pStyle w:val="Tabletext"/>
              <w:spacing w:after="0" w:line="240" w:lineRule="auto"/>
              <w:rPr>
                <w:lang w:val="en-AU" w:eastAsia="en-AU"/>
              </w:rPr>
            </w:pPr>
            <w:r>
              <w:rPr>
                <w:lang w:val="en-AU" w:eastAsia="en-AU"/>
              </w:rPr>
              <w:t>Were communicative techniques (e.g., correction, repeat, and say again) actively employed in the message to facilitate precise and unambiguous communication when required?</w:t>
            </w:r>
          </w:p>
        </w:tc>
        <w:tc>
          <w:tcPr>
            <w:tcW w:w="7513" w:type="dxa"/>
            <w:tcBorders>
              <w:top w:val="nil"/>
              <w:left w:val="nil"/>
              <w:bottom w:val="single" w:sz="4" w:space="0" w:color="auto"/>
              <w:right w:val="single" w:sz="4" w:space="0" w:color="auto"/>
            </w:tcBorders>
            <w:shd w:val="clear" w:color="auto" w:fill="auto"/>
            <w:hideMark/>
          </w:tcPr>
          <w:p w14:paraId="463337EC" w14:textId="77777777" w:rsidR="00C0744A" w:rsidRDefault="00000000">
            <w:pPr>
              <w:pStyle w:val="Tabletext"/>
              <w:spacing w:after="0" w:line="240" w:lineRule="auto"/>
              <w:rPr>
                <w:lang w:val="en-AU" w:eastAsia="en-AU"/>
              </w:rPr>
            </w:pPr>
            <w:r>
              <w:rPr>
                <w:lang w:val="en-AU" w:eastAsia="en-AU"/>
              </w:rPr>
              <w:t>5.2.9. CORRECTIONS</w:t>
            </w:r>
          </w:p>
          <w:p w14:paraId="35F540F6" w14:textId="77777777" w:rsidR="00C0744A" w:rsidRDefault="00000000">
            <w:pPr>
              <w:pStyle w:val="Tabletext"/>
              <w:spacing w:after="0" w:line="240" w:lineRule="auto"/>
              <w:rPr>
                <w:lang w:val="en-AU" w:eastAsia="en-AU"/>
              </w:rPr>
            </w:pPr>
            <w:r>
              <w:rPr>
                <w:lang w:val="en-AU" w:eastAsia="en-AU"/>
              </w:rPr>
              <w:t>When an error is made in a message, say:</w:t>
            </w:r>
          </w:p>
          <w:p w14:paraId="1CC9EA3F" w14:textId="77777777" w:rsidR="00C0744A" w:rsidRDefault="00000000">
            <w:pPr>
              <w:pStyle w:val="Tabletext"/>
              <w:spacing w:after="0" w:line="240" w:lineRule="auto"/>
              <w:rPr>
                <w:lang w:val="en-AU" w:eastAsia="en-AU"/>
              </w:rPr>
            </w:pPr>
            <w:r>
              <w:rPr>
                <w:lang w:val="en-AU" w:eastAsia="en-AU"/>
              </w:rPr>
              <w:t>“Correction” plus the corrected part of the message.</w:t>
            </w:r>
          </w:p>
          <w:p w14:paraId="092C344E" w14:textId="77777777" w:rsidR="00C0744A" w:rsidRDefault="00000000">
            <w:pPr>
              <w:pStyle w:val="Tabletext"/>
              <w:spacing w:after="0" w:line="240" w:lineRule="auto"/>
              <w:rPr>
                <w:lang w:val="en-AU" w:eastAsia="en-AU"/>
              </w:rPr>
            </w:pPr>
            <w:r>
              <w:rPr>
                <w:lang w:val="en-AU" w:eastAsia="en-AU"/>
              </w:rPr>
              <w:t>VTS</w:t>
            </w:r>
          </w:p>
          <w:p w14:paraId="7FDF3766" w14:textId="77777777" w:rsidR="00C0744A" w:rsidRDefault="00000000">
            <w:pPr>
              <w:pStyle w:val="Tabletext"/>
              <w:spacing w:after="0" w:line="240" w:lineRule="auto"/>
              <w:rPr>
                <w:lang w:val="en-AU" w:eastAsia="en-AU"/>
              </w:rPr>
            </w:pPr>
            <w:r>
              <w:rPr>
                <w:lang w:val="en-AU" w:eastAsia="en-AU"/>
              </w:rPr>
              <w:t>Pilot boarding time 1400.</w:t>
            </w:r>
          </w:p>
          <w:p w14:paraId="315D448F" w14:textId="77777777" w:rsidR="00C0744A" w:rsidRDefault="00000000">
            <w:pPr>
              <w:pStyle w:val="Tabletext"/>
              <w:spacing w:after="0" w:line="240" w:lineRule="auto"/>
              <w:rPr>
                <w:lang w:val="en-AU" w:eastAsia="en-AU"/>
              </w:rPr>
            </w:pPr>
            <w:r>
              <w:rPr>
                <w:lang w:val="en-AU" w:eastAsia="en-AU"/>
              </w:rPr>
              <w:t>CORRECTION - pilot boarding time 1430.</w:t>
            </w:r>
          </w:p>
          <w:p w14:paraId="621BE934" w14:textId="77777777" w:rsidR="00C0744A" w:rsidRDefault="00000000">
            <w:pPr>
              <w:pStyle w:val="Tabletext"/>
              <w:spacing w:after="0" w:line="240" w:lineRule="auto"/>
              <w:rPr>
                <w:lang w:val="en-AU" w:eastAsia="en-AU"/>
              </w:rPr>
            </w:pPr>
            <w:r>
              <w:rPr>
                <w:lang w:val="en-AU" w:eastAsia="en-AU"/>
              </w:rPr>
              <w:t>5.2.10. REPETITION</w:t>
            </w:r>
          </w:p>
          <w:p w14:paraId="63CE6620" w14:textId="77777777" w:rsidR="00C0744A" w:rsidRDefault="00000000">
            <w:pPr>
              <w:pStyle w:val="Tabletext"/>
              <w:spacing w:after="0" w:line="240" w:lineRule="auto"/>
              <w:rPr>
                <w:lang w:val="en-AU" w:eastAsia="en-AU"/>
              </w:rPr>
            </w:pPr>
            <w:r>
              <w:rPr>
                <w:lang w:val="en-AU" w:eastAsia="en-AU"/>
              </w:rPr>
              <w:t>When communication is difficult, phrases or words may be transmitted twice. If any part of a message is considered sufficiently important, the message should be repeated using the appropriate phrase:</w:t>
            </w:r>
          </w:p>
          <w:p w14:paraId="0030CB98" w14:textId="77777777" w:rsidR="00C0744A" w:rsidRDefault="00000000">
            <w:pPr>
              <w:pStyle w:val="Tabletext"/>
              <w:spacing w:after="0" w:line="240" w:lineRule="auto"/>
              <w:rPr>
                <w:lang w:val="en-AU" w:eastAsia="en-AU"/>
              </w:rPr>
            </w:pPr>
            <w:r>
              <w:rPr>
                <w:lang w:val="en-AU" w:eastAsia="en-AU"/>
              </w:rPr>
              <w:t>“Repeat” followed by the corresponding part of the message.</w:t>
            </w:r>
          </w:p>
          <w:p w14:paraId="6AFF4442" w14:textId="77777777" w:rsidR="00C0744A" w:rsidRDefault="00000000">
            <w:pPr>
              <w:pStyle w:val="Tabletext"/>
              <w:spacing w:after="0" w:line="240" w:lineRule="auto"/>
              <w:rPr>
                <w:lang w:val="en-AU" w:eastAsia="en-AU"/>
              </w:rPr>
            </w:pPr>
            <w:r>
              <w:rPr>
                <w:lang w:val="en-AU" w:eastAsia="en-AU"/>
              </w:rPr>
              <w:t xml:space="preserve">VTS The tide is 1.2m – REPEAT – The tide is 1.2m. </w:t>
            </w:r>
          </w:p>
          <w:p w14:paraId="5DEA811A" w14:textId="77777777" w:rsidR="00C0744A" w:rsidRDefault="00000000">
            <w:pPr>
              <w:pStyle w:val="Tabletext"/>
              <w:spacing w:after="0" w:line="240" w:lineRule="auto"/>
              <w:rPr>
                <w:lang w:val="en-AU" w:eastAsia="en-AU"/>
              </w:rPr>
            </w:pPr>
            <w:r>
              <w:rPr>
                <w:lang w:val="en-AU" w:eastAsia="en-AU"/>
              </w:rPr>
              <w:t>When the message is not properly heard, say:</w:t>
            </w:r>
          </w:p>
          <w:p w14:paraId="0867A4AE" w14:textId="77777777" w:rsidR="00C0744A" w:rsidRDefault="00000000">
            <w:pPr>
              <w:pStyle w:val="Tabletext"/>
              <w:spacing w:after="0" w:line="240" w:lineRule="auto"/>
              <w:rPr>
                <w:lang w:val="en-AU" w:eastAsia="en-AU"/>
              </w:rPr>
            </w:pPr>
            <w:r>
              <w:rPr>
                <w:lang w:val="en-AU" w:eastAsia="en-AU"/>
              </w:rPr>
              <w:t xml:space="preserve">“Say again”. </w:t>
            </w:r>
          </w:p>
        </w:tc>
        <w:tc>
          <w:tcPr>
            <w:tcW w:w="1424" w:type="dxa"/>
            <w:tcBorders>
              <w:top w:val="nil"/>
              <w:left w:val="nil"/>
              <w:bottom w:val="single" w:sz="4" w:space="0" w:color="auto"/>
              <w:right w:val="single" w:sz="4" w:space="0" w:color="auto"/>
            </w:tcBorders>
            <w:shd w:val="clear" w:color="auto" w:fill="auto"/>
            <w:hideMark/>
          </w:tcPr>
          <w:p w14:paraId="0B255FB6" w14:textId="77777777" w:rsidR="00C0744A" w:rsidRDefault="00000000">
            <w:pPr>
              <w:pStyle w:val="Tabletext"/>
              <w:spacing w:after="0" w:line="240" w:lineRule="auto"/>
              <w:rPr>
                <w:lang w:val="en-AU" w:eastAsia="en-AU"/>
              </w:rPr>
            </w:pPr>
            <w:r>
              <w:rPr>
                <w:lang w:val="en-AU" w:eastAsia="en-AU"/>
              </w:rPr>
              <w:t>IALA G1132</w:t>
            </w:r>
          </w:p>
        </w:tc>
      </w:tr>
      <w:tr w:rsidR="00C0744A" w14:paraId="64DADAD3" w14:textId="77777777">
        <w:tc>
          <w:tcPr>
            <w:tcW w:w="1595" w:type="dxa"/>
            <w:vMerge/>
            <w:tcBorders>
              <w:top w:val="nil"/>
              <w:left w:val="single" w:sz="4" w:space="0" w:color="auto"/>
              <w:bottom w:val="single" w:sz="4" w:space="0" w:color="000000"/>
              <w:right w:val="single" w:sz="4" w:space="0" w:color="auto"/>
            </w:tcBorders>
            <w:hideMark/>
          </w:tcPr>
          <w:p w14:paraId="1FDA67BD" w14:textId="77777777" w:rsidR="00C0744A" w:rsidRDefault="00C0744A">
            <w:pPr>
              <w:pStyle w:val="Tabletext"/>
              <w:spacing w:after="0" w:line="240" w:lineRule="auto"/>
              <w:rPr>
                <w:lang w:val="en-AU" w:eastAsia="en-AU"/>
              </w:rPr>
            </w:pPr>
          </w:p>
        </w:tc>
        <w:tc>
          <w:tcPr>
            <w:tcW w:w="5209" w:type="dxa"/>
            <w:vMerge/>
            <w:tcBorders>
              <w:top w:val="nil"/>
              <w:left w:val="single" w:sz="4" w:space="0" w:color="auto"/>
              <w:bottom w:val="single" w:sz="4" w:space="0" w:color="000000"/>
              <w:right w:val="single" w:sz="4" w:space="0" w:color="auto"/>
            </w:tcBorders>
            <w:hideMark/>
          </w:tcPr>
          <w:p w14:paraId="18CA7EA0" w14:textId="77777777" w:rsidR="00C0744A" w:rsidRDefault="00C0744A">
            <w:pPr>
              <w:pStyle w:val="Tabletext"/>
              <w:spacing w:after="0" w:line="240" w:lineRule="auto"/>
              <w:rPr>
                <w:lang w:val="en-AU" w:eastAsia="en-AU"/>
              </w:rPr>
            </w:pPr>
          </w:p>
        </w:tc>
        <w:tc>
          <w:tcPr>
            <w:tcW w:w="7513" w:type="dxa"/>
            <w:tcBorders>
              <w:top w:val="nil"/>
              <w:left w:val="nil"/>
              <w:bottom w:val="single" w:sz="4" w:space="0" w:color="auto"/>
              <w:right w:val="single" w:sz="4" w:space="0" w:color="auto"/>
            </w:tcBorders>
            <w:shd w:val="clear" w:color="auto" w:fill="auto"/>
            <w:hideMark/>
          </w:tcPr>
          <w:p w14:paraId="2B68861C" w14:textId="77777777" w:rsidR="00C0744A" w:rsidRDefault="00000000">
            <w:pPr>
              <w:pStyle w:val="Tabletext"/>
              <w:spacing w:after="0" w:line="240" w:lineRule="auto"/>
              <w:rPr>
                <w:lang w:val="en-AU" w:eastAsia="en-AU"/>
              </w:rPr>
            </w:pPr>
            <w:r>
              <w:rPr>
                <w:lang w:val="en-AU" w:eastAsia="en-AU"/>
              </w:rPr>
              <w:t>09 Repetition</w:t>
            </w:r>
          </w:p>
          <w:p w14:paraId="63EDACAC" w14:textId="77777777" w:rsidR="00C0744A" w:rsidRDefault="00000000">
            <w:pPr>
              <w:pStyle w:val="Tabletext"/>
              <w:spacing w:after="0" w:line="240" w:lineRule="auto"/>
              <w:rPr>
                <w:lang w:val="en-AU" w:eastAsia="en-AU"/>
              </w:rPr>
            </w:pPr>
            <w:r>
              <w:rPr>
                <w:lang w:val="en-AU" w:eastAsia="en-AU"/>
              </w:rPr>
              <w:lastRenderedPageBreak/>
              <w:t>9.1 If any part of the message is considered sufficiently important to need safeguarding, say:</w:t>
            </w:r>
          </w:p>
          <w:p w14:paraId="30062DC8" w14:textId="77777777" w:rsidR="00C0744A" w:rsidRDefault="00000000">
            <w:pPr>
              <w:pStyle w:val="Tabletext"/>
              <w:spacing w:after="0" w:line="240" w:lineRule="auto"/>
              <w:rPr>
                <w:lang w:val="en-AU" w:eastAsia="en-AU"/>
              </w:rPr>
            </w:pPr>
            <w:r>
              <w:rPr>
                <w:lang w:val="en-AU" w:eastAsia="en-AU"/>
              </w:rPr>
              <w:t>"Repeat ... " - followed by the corresponding part of the message.</w:t>
            </w:r>
          </w:p>
          <w:p w14:paraId="78172FB0" w14:textId="77777777" w:rsidR="00C0744A" w:rsidRDefault="00000000">
            <w:pPr>
              <w:pStyle w:val="Tabletext"/>
              <w:spacing w:after="0" w:line="240" w:lineRule="auto"/>
              <w:rPr>
                <w:lang w:val="en-AU" w:eastAsia="en-AU"/>
              </w:rPr>
            </w:pPr>
            <w:r>
              <w:rPr>
                <w:lang w:val="en-AU" w:eastAsia="en-AU"/>
              </w:rPr>
              <w:t>Example: "My draft is 12.6 repeat one-two decimal 6 metres."</w:t>
            </w:r>
          </w:p>
          <w:p w14:paraId="2C8D7191" w14:textId="77777777" w:rsidR="00C0744A" w:rsidRDefault="00000000">
            <w:pPr>
              <w:pStyle w:val="Tabletext"/>
              <w:spacing w:after="0" w:line="240" w:lineRule="auto"/>
              <w:rPr>
                <w:lang w:val="en-AU" w:eastAsia="en-AU"/>
              </w:rPr>
            </w:pPr>
            <w:r>
              <w:rPr>
                <w:lang w:val="en-AU" w:eastAsia="en-AU"/>
              </w:rPr>
              <w:t>"Do not overtake - repeat - do not overtake."</w:t>
            </w:r>
          </w:p>
          <w:p w14:paraId="494AA09E" w14:textId="77777777" w:rsidR="00C0744A" w:rsidRDefault="00000000">
            <w:pPr>
              <w:pStyle w:val="Tabletext"/>
              <w:spacing w:after="0" w:line="240" w:lineRule="auto"/>
              <w:rPr>
                <w:lang w:val="en-AU" w:eastAsia="en-AU"/>
              </w:rPr>
            </w:pPr>
            <w:r>
              <w:rPr>
                <w:lang w:val="en-AU" w:eastAsia="en-AU"/>
              </w:rPr>
              <w:t>9.2 When a message is not properly heard, say: "Say again (please)."</w:t>
            </w:r>
          </w:p>
        </w:tc>
        <w:tc>
          <w:tcPr>
            <w:tcW w:w="1424" w:type="dxa"/>
            <w:tcBorders>
              <w:top w:val="nil"/>
              <w:left w:val="nil"/>
              <w:bottom w:val="single" w:sz="4" w:space="0" w:color="auto"/>
              <w:right w:val="single" w:sz="4" w:space="0" w:color="auto"/>
            </w:tcBorders>
            <w:shd w:val="clear" w:color="auto" w:fill="auto"/>
            <w:hideMark/>
          </w:tcPr>
          <w:p w14:paraId="4F00982D" w14:textId="77777777" w:rsidR="00C0744A" w:rsidRDefault="00000000">
            <w:pPr>
              <w:pStyle w:val="Tabletext"/>
              <w:spacing w:after="0" w:line="240" w:lineRule="auto"/>
              <w:rPr>
                <w:lang w:val="en-AU" w:eastAsia="en-AU"/>
              </w:rPr>
            </w:pPr>
            <w:r>
              <w:rPr>
                <w:lang w:val="en-AU" w:eastAsia="en-AU"/>
              </w:rPr>
              <w:lastRenderedPageBreak/>
              <w:t>IMO SMCP</w:t>
            </w:r>
          </w:p>
        </w:tc>
      </w:tr>
      <w:tr w:rsidR="00C0744A" w14:paraId="1C5A783B" w14:textId="77777777">
        <w:tc>
          <w:tcPr>
            <w:tcW w:w="1595" w:type="dxa"/>
            <w:tcBorders>
              <w:top w:val="nil"/>
              <w:left w:val="single" w:sz="4" w:space="0" w:color="auto"/>
              <w:bottom w:val="single" w:sz="4" w:space="0" w:color="auto"/>
              <w:right w:val="single" w:sz="4" w:space="0" w:color="auto"/>
            </w:tcBorders>
            <w:shd w:val="clear" w:color="000000" w:fill="BFBFBF"/>
            <w:hideMark/>
          </w:tcPr>
          <w:p w14:paraId="3B09C0BF" w14:textId="77777777" w:rsidR="00C0744A" w:rsidRDefault="00000000">
            <w:pPr>
              <w:pStyle w:val="Tabletext"/>
              <w:spacing w:after="0" w:line="240" w:lineRule="auto"/>
              <w:rPr>
                <w:lang w:val="en-AU" w:eastAsia="en-AU"/>
              </w:rPr>
            </w:pPr>
            <w:r>
              <w:rPr>
                <w:lang w:val="en-AU" w:eastAsia="en-AU"/>
              </w:rPr>
              <w:t>Interpretation</w:t>
            </w:r>
          </w:p>
        </w:tc>
        <w:tc>
          <w:tcPr>
            <w:tcW w:w="5209" w:type="dxa"/>
            <w:tcBorders>
              <w:top w:val="nil"/>
              <w:left w:val="nil"/>
              <w:bottom w:val="single" w:sz="4" w:space="0" w:color="auto"/>
              <w:right w:val="single" w:sz="4" w:space="0" w:color="auto"/>
            </w:tcBorders>
            <w:shd w:val="clear" w:color="auto" w:fill="auto"/>
            <w:hideMark/>
          </w:tcPr>
          <w:p w14:paraId="00342F0A" w14:textId="77777777" w:rsidR="00C0744A" w:rsidRDefault="00000000">
            <w:pPr>
              <w:pStyle w:val="Tabletext"/>
              <w:spacing w:after="0" w:line="240" w:lineRule="auto"/>
              <w:rPr>
                <w:lang w:val="en-AU" w:eastAsia="en-AU"/>
              </w:rPr>
            </w:pPr>
            <w:r>
              <w:rPr>
                <w:lang w:val="en-AU" w:eastAsia="en-AU"/>
              </w:rPr>
              <w:t>Were the appropriate types of questions (i.e., closed, open, and funnel questions) employed?</w:t>
            </w:r>
          </w:p>
        </w:tc>
        <w:tc>
          <w:tcPr>
            <w:tcW w:w="7513" w:type="dxa"/>
            <w:tcBorders>
              <w:top w:val="nil"/>
              <w:left w:val="nil"/>
              <w:bottom w:val="single" w:sz="4" w:space="0" w:color="auto"/>
              <w:right w:val="single" w:sz="4" w:space="0" w:color="auto"/>
            </w:tcBorders>
            <w:shd w:val="clear" w:color="auto" w:fill="auto"/>
            <w:hideMark/>
          </w:tcPr>
          <w:p w14:paraId="6CFD4954" w14:textId="77777777" w:rsidR="00C0744A" w:rsidRDefault="00000000">
            <w:pPr>
              <w:pStyle w:val="Tabletext"/>
              <w:spacing w:after="0" w:line="240" w:lineRule="auto"/>
              <w:rPr>
                <w:lang w:val="en-AU" w:eastAsia="en-AU"/>
              </w:rPr>
            </w:pPr>
            <w:r>
              <w:rPr>
                <w:lang w:val="en-AU" w:eastAsia="en-AU"/>
              </w:rPr>
              <w:t>5.2.6. QUESTIONING TECHNIQUES</w:t>
            </w:r>
          </w:p>
          <w:p w14:paraId="4BF30C49" w14:textId="77777777" w:rsidR="00C0744A" w:rsidRDefault="00000000">
            <w:pPr>
              <w:pStyle w:val="Tabletext"/>
              <w:spacing w:after="0" w:line="240" w:lineRule="auto"/>
              <w:rPr>
                <w:lang w:val="en-AU" w:eastAsia="en-AU"/>
              </w:rPr>
            </w:pPr>
            <w:r>
              <w:rPr>
                <w:lang w:val="en-AU" w:eastAsia="en-AU"/>
              </w:rPr>
              <w:t>Information flow within a VTS is paramount. A VTS often gathers and disseminates information based on real time situations within the VTS area. In the computer world the term ‘garbage in, garbage out’ is often used. The same applies to VTS communications, if you ask the wrong questions, you will probably get the wrong answer.</w:t>
            </w:r>
          </w:p>
          <w:p w14:paraId="462B1C9E" w14:textId="77777777" w:rsidR="00C0744A" w:rsidRDefault="00000000">
            <w:pPr>
              <w:pStyle w:val="Tabletext"/>
              <w:spacing w:after="0" w:line="240" w:lineRule="auto"/>
              <w:rPr>
                <w:lang w:val="en-AU" w:eastAsia="en-AU"/>
              </w:rPr>
            </w:pPr>
            <w:r>
              <w:rPr>
                <w:lang w:val="en-AU" w:eastAsia="en-AU"/>
              </w:rPr>
              <w:t>To ensure effective questioning the following techniques should be used:</w:t>
            </w:r>
          </w:p>
          <w:p w14:paraId="7EF5B9E7" w14:textId="77777777" w:rsidR="00C0744A" w:rsidRDefault="00000000">
            <w:pPr>
              <w:pStyle w:val="Tabletext"/>
              <w:spacing w:after="0" w:line="240" w:lineRule="auto"/>
              <w:rPr>
                <w:lang w:val="en-AU" w:eastAsia="en-AU"/>
              </w:rPr>
            </w:pPr>
            <w:r>
              <w:rPr>
                <w:lang w:val="en-AU" w:eastAsia="en-AU"/>
              </w:rPr>
              <w:t>• Closed Questions</w:t>
            </w:r>
          </w:p>
          <w:p w14:paraId="33E9D153" w14:textId="77777777" w:rsidR="00C0744A" w:rsidRDefault="00000000">
            <w:pPr>
              <w:pStyle w:val="Tabletext"/>
              <w:spacing w:after="0" w:line="240" w:lineRule="auto"/>
              <w:rPr>
                <w:lang w:val="en-AU" w:eastAsia="en-AU"/>
              </w:rPr>
            </w:pPr>
            <w:r>
              <w:rPr>
                <w:lang w:val="en-AU" w:eastAsia="en-AU"/>
              </w:rPr>
              <w:t>• Open Questions</w:t>
            </w:r>
          </w:p>
          <w:p w14:paraId="2C10211D" w14:textId="77777777" w:rsidR="00C0744A" w:rsidRDefault="00000000">
            <w:pPr>
              <w:pStyle w:val="Tabletext"/>
              <w:spacing w:after="0" w:line="240" w:lineRule="auto"/>
              <w:rPr>
                <w:lang w:val="en-AU" w:eastAsia="en-AU"/>
              </w:rPr>
            </w:pPr>
            <w:r>
              <w:rPr>
                <w:lang w:val="en-AU" w:eastAsia="en-AU"/>
              </w:rPr>
              <w:t>• Funnel Questions</w:t>
            </w:r>
          </w:p>
        </w:tc>
        <w:tc>
          <w:tcPr>
            <w:tcW w:w="1424" w:type="dxa"/>
            <w:tcBorders>
              <w:top w:val="nil"/>
              <w:left w:val="nil"/>
              <w:bottom w:val="single" w:sz="4" w:space="0" w:color="auto"/>
              <w:right w:val="single" w:sz="4" w:space="0" w:color="auto"/>
            </w:tcBorders>
            <w:shd w:val="clear" w:color="auto" w:fill="auto"/>
            <w:hideMark/>
          </w:tcPr>
          <w:p w14:paraId="01D325B6" w14:textId="77777777" w:rsidR="00C0744A" w:rsidRDefault="00000000">
            <w:pPr>
              <w:pStyle w:val="Tabletext"/>
              <w:spacing w:after="0" w:line="240" w:lineRule="auto"/>
              <w:rPr>
                <w:lang w:val="en-AU" w:eastAsia="en-AU"/>
              </w:rPr>
            </w:pPr>
            <w:r>
              <w:rPr>
                <w:lang w:val="en-AU" w:eastAsia="en-AU"/>
              </w:rPr>
              <w:t>IALA G1132</w:t>
            </w:r>
          </w:p>
        </w:tc>
      </w:tr>
      <w:tr w:rsidR="00C0744A" w14:paraId="7BE002F1" w14:textId="77777777">
        <w:tc>
          <w:tcPr>
            <w:tcW w:w="1595" w:type="dxa"/>
            <w:tcBorders>
              <w:top w:val="nil"/>
              <w:left w:val="single" w:sz="4" w:space="0" w:color="auto"/>
              <w:bottom w:val="single" w:sz="4" w:space="0" w:color="auto"/>
              <w:right w:val="single" w:sz="4" w:space="0" w:color="auto"/>
            </w:tcBorders>
            <w:shd w:val="clear" w:color="000000" w:fill="BFBFBF"/>
            <w:hideMark/>
          </w:tcPr>
          <w:p w14:paraId="55C3435B" w14:textId="77777777" w:rsidR="00C0744A" w:rsidRDefault="00000000">
            <w:pPr>
              <w:pStyle w:val="Tabletext"/>
              <w:spacing w:after="0" w:line="240" w:lineRule="auto"/>
              <w:rPr>
                <w:lang w:val="en-AU" w:eastAsia="en-AU"/>
              </w:rPr>
            </w:pPr>
            <w:r>
              <w:rPr>
                <w:lang w:val="en-AU" w:eastAsia="en-AU"/>
              </w:rPr>
              <w:t>Interpretation</w:t>
            </w:r>
          </w:p>
        </w:tc>
        <w:tc>
          <w:tcPr>
            <w:tcW w:w="5209" w:type="dxa"/>
            <w:tcBorders>
              <w:top w:val="nil"/>
              <w:left w:val="nil"/>
              <w:bottom w:val="single" w:sz="4" w:space="0" w:color="auto"/>
              <w:right w:val="single" w:sz="4" w:space="0" w:color="auto"/>
            </w:tcBorders>
            <w:shd w:val="clear" w:color="auto" w:fill="auto"/>
            <w:hideMark/>
          </w:tcPr>
          <w:p w14:paraId="3EFBD552" w14:textId="77777777" w:rsidR="00C0744A" w:rsidRDefault="00000000">
            <w:pPr>
              <w:pStyle w:val="Tabletext"/>
              <w:spacing w:after="0" w:line="240" w:lineRule="auto"/>
              <w:rPr>
                <w:lang w:val="en-AU" w:eastAsia="en-AU"/>
              </w:rPr>
            </w:pPr>
            <w:r>
              <w:rPr>
                <w:lang w:val="en-AU" w:eastAsia="en-AU"/>
              </w:rPr>
              <w:t>Were the appropriate responses employed (e.g., 'received' and 'stand by') to the ship's transmission?</w:t>
            </w:r>
          </w:p>
        </w:tc>
        <w:tc>
          <w:tcPr>
            <w:tcW w:w="7513" w:type="dxa"/>
            <w:tcBorders>
              <w:top w:val="nil"/>
              <w:left w:val="nil"/>
              <w:bottom w:val="single" w:sz="4" w:space="0" w:color="auto"/>
              <w:right w:val="single" w:sz="4" w:space="0" w:color="auto"/>
            </w:tcBorders>
            <w:shd w:val="clear" w:color="auto" w:fill="auto"/>
            <w:hideMark/>
          </w:tcPr>
          <w:p w14:paraId="5E338DC5" w14:textId="77777777" w:rsidR="00C0744A" w:rsidRDefault="00000000">
            <w:pPr>
              <w:pStyle w:val="Tabletext"/>
              <w:spacing w:after="0" w:line="240" w:lineRule="auto"/>
              <w:rPr>
                <w:lang w:val="en-AU" w:eastAsia="en-AU"/>
              </w:rPr>
            </w:pPr>
            <w:r>
              <w:rPr>
                <w:lang w:val="en-AU" w:eastAsia="en-AU"/>
              </w:rPr>
              <w:t>In this revised version, "appropriate" is spelled correctly, and I've added quotation marks around 'received' and 'stand by' for clarity. The rest of the question remains effectively constructed.</w:t>
            </w:r>
          </w:p>
        </w:tc>
        <w:tc>
          <w:tcPr>
            <w:tcW w:w="1424" w:type="dxa"/>
            <w:tcBorders>
              <w:top w:val="nil"/>
              <w:left w:val="nil"/>
              <w:bottom w:val="single" w:sz="4" w:space="0" w:color="auto"/>
              <w:right w:val="single" w:sz="4" w:space="0" w:color="auto"/>
            </w:tcBorders>
            <w:shd w:val="clear" w:color="auto" w:fill="auto"/>
            <w:hideMark/>
          </w:tcPr>
          <w:p w14:paraId="7AD29661" w14:textId="77777777" w:rsidR="00C0744A" w:rsidRDefault="00000000">
            <w:pPr>
              <w:pStyle w:val="Tabletext"/>
              <w:spacing w:after="0" w:line="240" w:lineRule="auto"/>
              <w:rPr>
                <w:lang w:val="en-AU" w:eastAsia="en-AU"/>
              </w:rPr>
            </w:pPr>
            <w:r>
              <w:rPr>
                <w:lang w:val="en-AU" w:eastAsia="en-AU"/>
              </w:rPr>
              <w:t>IALA G1132</w:t>
            </w:r>
          </w:p>
        </w:tc>
      </w:tr>
      <w:tr w:rsidR="00C0744A" w14:paraId="40A55021" w14:textId="77777777">
        <w:tc>
          <w:tcPr>
            <w:tcW w:w="1595" w:type="dxa"/>
            <w:tcBorders>
              <w:top w:val="nil"/>
              <w:left w:val="single" w:sz="4" w:space="0" w:color="auto"/>
              <w:bottom w:val="nil"/>
              <w:right w:val="single" w:sz="4" w:space="0" w:color="auto"/>
            </w:tcBorders>
            <w:shd w:val="clear" w:color="000000" w:fill="BFBFBF"/>
            <w:hideMark/>
          </w:tcPr>
          <w:p w14:paraId="5BDDD38E" w14:textId="77777777" w:rsidR="00C0744A" w:rsidRDefault="00000000">
            <w:pPr>
              <w:pStyle w:val="Tabletext"/>
              <w:spacing w:after="0" w:line="240" w:lineRule="auto"/>
              <w:rPr>
                <w:lang w:val="en-AU" w:eastAsia="en-AU"/>
              </w:rPr>
            </w:pPr>
            <w:r>
              <w:rPr>
                <w:lang w:val="en-AU" w:eastAsia="en-AU"/>
              </w:rPr>
              <w:t>Interpretation</w:t>
            </w:r>
          </w:p>
        </w:tc>
        <w:tc>
          <w:tcPr>
            <w:tcW w:w="5209" w:type="dxa"/>
            <w:tcBorders>
              <w:top w:val="nil"/>
              <w:left w:val="nil"/>
              <w:bottom w:val="single" w:sz="4" w:space="0" w:color="auto"/>
              <w:right w:val="single" w:sz="4" w:space="0" w:color="auto"/>
            </w:tcBorders>
            <w:shd w:val="clear" w:color="auto" w:fill="auto"/>
            <w:hideMark/>
          </w:tcPr>
          <w:p w14:paraId="6809E01A" w14:textId="77777777" w:rsidR="00C0744A" w:rsidRDefault="00000000">
            <w:pPr>
              <w:pStyle w:val="Tabletext"/>
              <w:spacing w:after="0" w:line="240" w:lineRule="auto"/>
              <w:rPr>
                <w:lang w:val="en-AU" w:eastAsia="en-AU"/>
              </w:rPr>
            </w:pPr>
            <w:r>
              <w:rPr>
                <w:lang w:val="en-AU" w:eastAsia="en-AU"/>
              </w:rPr>
              <w:t>Was feedback actively encouraged through the use of questioning for enhancing clarity?</w:t>
            </w:r>
          </w:p>
        </w:tc>
        <w:tc>
          <w:tcPr>
            <w:tcW w:w="7513" w:type="dxa"/>
            <w:tcBorders>
              <w:top w:val="nil"/>
              <w:left w:val="nil"/>
              <w:bottom w:val="single" w:sz="4" w:space="0" w:color="auto"/>
              <w:right w:val="single" w:sz="4" w:space="0" w:color="auto"/>
            </w:tcBorders>
            <w:shd w:val="clear" w:color="auto" w:fill="auto"/>
            <w:hideMark/>
          </w:tcPr>
          <w:p w14:paraId="5DE72667" w14:textId="77777777" w:rsidR="00C0744A" w:rsidRDefault="00000000">
            <w:pPr>
              <w:pStyle w:val="Tabletext"/>
              <w:spacing w:after="0" w:line="240" w:lineRule="auto"/>
              <w:rPr>
                <w:lang w:val="en-AU" w:eastAsia="en-AU"/>
              </w:rPr>
            </w:pPr>
            <w:r>
              <w:rPr>
                <w:lang w:val="en-AU" w:eastAsia="en-AU"/>
              </w:rPr>
              <w:t>Clarity</w:t>
            </w:r>
          </w:p>
          <w:p w14:paraId="07B918E9" w14:textId="77777777" w:rsidR="00C0744A" w:rsidRDefault="00000000">
            <w:pPr>
              <w:pStyle w:val="Tabletext"/>
              <w:spacing w:after="0" w:line="240" w:lineRule="auto"/>
              <w:rPr>
                <w:lang w:val="en-AU" w:eastAsia="en-AU"/>
              </w:rPr>
            </w:pPr>
            <w:r>
              <w:rPr>
                <w:lang w:val="en-AU" w:eastAsia="en-AU"/>
              </w:rPr>
              <w:t>The sender and receiver both have a responsibility to ensure that what is said is understood:</w:t>
            </w:r>
          </w:p>
          <w:p w14:paraId="62FD4DCD" w14:textId="77777777" w:rsidR="00C0744A" w:rsidRDefault="00000000">
            <w:pPr>
              <w:pStyle w:val="Tabletext"/>
              <w:spacing w:after="0" w:line="240" w:lineRule="auto"/>
              <w:rPr>
                <w:lang w:val="en-AU" w:eastAsia="en-AU"/>
              </w:rPr>
            </w:pPr>
            <w:r>
              <w:rPr>
                <w:lang w:val="en-AU" w:eastAsia="en-AU"/>
              </w:rPr>
              <w:t>• Ask open questions to probe for further detail if required.</w:t>
            </w:r>
          </w:p>
          <w:p w14:paraId="2A9EA34A" w14:textId="77777777" w:rsidR="00C0744A" w:rsidRDefault="00000000">
            <w:pPr>
              <w:pStyle w:val="Tabletext"/>
              <w:spacing w:after="0" w:line="240" w:lineRule="auto"/>
              <w:rPr>
                <w:lang w:val="en-AU" w:eastAsia="en-AU"/>
              </w:rPr>
            </w:pPr>
            <w:r>
              <w:rPr>
                <w:lang w:val="en-AU" w:eastAsia="en-AU"/>
              </w:rPr>
              <w:t>• Avoid asking leading questions.</w:t>
            </w:r>
          </w:p>
          <w:p w14:paraId="22EB245A" w14:textId="77777777" w:rsidR="00C0744A" w:rsidRDefault="00000000">
            <w:pPr>
              <w:pStyle w:val="Tabletext"/>
              <w:spacing w:after="0" w:line="240" w:lineRule="auto"/>
              <w:rPr>
                <w:lang w:val="en-AU" w:eastAsia="en-AU"/>
              </w:rPr>
            </w:pPr>
            <w:r>
              <w:rPr>
                <w:lang w:val="en-AU" w:eastAsia="en-AU"/>
              </w:rPr>
              <w:t>• Avoid coming to conclusions before the sender finishes.</w:t>
            </w:r>
          </w:p>
          <w:p w14:paraId="31DE5BB3" w14:textId="77777777" w:rsidR="00C0744A" w:rsidRDefault="00000000">
            <w:pPr>
              <w:pStyle w:val="Tabletext"/>
              <w:spacing w:after="0" w:line="240" w:lineRule="auto"/>
              <w:rPr>
                <w:lang w:val="en-AU" w:eastAsia="en-AU"/>
              </w:rPr>
            </w:pPr>
            <w:r>
              <w:rPr>
                <w:lang w:val="en-AU" w:eastAsia="en-AU"/>
              </w:rPr>
              <w:t>• Be aware of the sender’s choice and application of words.</w:t>
            </w:r>
          </w:p>
          <w:p w14:paraId="3A70B50C" w14:textId="77777777" w:rsidR="00C0744A" w:rsidRDefault="00000000">
            <w:pPr>
              <w:pStyle w:val="Tabletext"/>
              <w:spacing w:after="0" w:line="240" w:lineRule="auto"/>
              <w:rPr>
                <w:lang w:val="en-AU" w:eastAsia="en-AU"/>
              </w:rPr>
            </w:pPr>
            <w:r>
              <w:rPr>
                <w:lang w:val="en-AU" w:eastAsia="en-AU"/>
              </w:rPr>
              <w:t>• Encourage feedback through questioning</w:t>
            </w:r>
          </w:p>
        </w:tc>
        <w:tc>
          <w:tcPr>
            <w:tcW w:w="1424" w:type="dxa"/>
            <w:tcBorders>
              <w:top w:val="nil"/>
              <w:left w:val="nil"/>
              <w:bottom w:val="single" w:sz="4" w:space="0" w:color="auto"/>
              <w:right w:val="single" w:sz="4" w:space="0" w:color="auto"/>
            </w:tcBorders>
            <w:shd w:val="clear" w:color="auto" w:fill="auto"/>
            <w:hideMark/>
          </w:tcPr>
          <w:p w14:paraId="10DE7118" w14:textId="77777777" w:rsidR="00C0744A" w:rsidRDefault="00000000">
            <w:pPr>
              <w:pStyle w:val="Tabletext"/>
              <w:spacing w:after="0" w:line="240" w:lineRule="auto"/>
              <w:rPr>
                <w:lang w:val="en-AU" w:eastAsia="en-AU"/>
              </w:rPr>
            </w:pPr>
            <w:r>
              <w:rPr>
                <w:lang w:val="en-AU" w:eastAsia="en-AU"/>
              </w:rPr>
              <w:t>IALA G1132</w:t>
            </w:r>
          </w:p>
        </w:tc>
      </w:tr>
      <w:tr w:rsidR="00C0744A" w14:paraId="53769E30" w14:textId="77777777">
        <w:tc>
          <w:tcPr>
            <w:tcW w:w="1595" w:type="dxa"/>
            <w:tcBorders>
              <w:top w:val="single" w:sz="4" w:space="0" w:color="auto"/>
              <w:left w:val="single" w:sz="4" w:space="0" w:color="auto"/>
              <w:bottom w:val="nil"/>
              <w:right w:val="single" w:sz="4" w:space="0" w:color="auto"/>
            </w:tcBorders>
            <w:shd w:val="clear" w:color="000000" w:fill="BFBFBF"/>
            <w:hideMark/>
          </w:tcPr>
          <w:p w14:paraId="20FFD47D" w14:textId="77777777" w:rsidR="00C0744A" w:rsidRDefault="00000000">
            <w:pPr>
              <w:pStyle w:val="Tabletext"/>
              <w:spacing w:after="0" w:line="240" w:lineRule="auto"/>
              <w:rPr>
                <w:lang w:val="en-AU" w:eastAsia="en-AU"/>
              </w:rPr>
            </w:pPr>
            <w:r>
              <w:rPr>
                <w:lang w:val="en-AU" w:eastAsia="en-AU"/>
              </w:rPr>
              <w:t>Interpretation</w:t>
            </w:r>
          </w:p>
        </w:tc>
        <w:tc>
          <w:tcPr>
            <w:tcW w:w="5209" w:type="dxa"/>
            <w:tcBorders>
              <w:top w:val="nil"/>
              <w:left w:val="nil"/>
              <w:bottom w:val="single" w:sz="4" w:space="0" w:color="auto"/>
              <w:right w:val="single" w:sz="4" w:space="0" w:color="auto"/>
            </w:tcBorders>
            <w:shd w:val="clear" w:color="auto" w:fill="auto"/>
            <w:hideMark/>
          </w:tcPr>
          <w:p w14:paraId="1187725D" w14:textId="77777777" w:rsidR="00C0744A" w:rsidRDefault="00000000">
            <w:pPr>
              <w:pStyle w:val="Tabletext"/>
              <w:spacing w:after="0" w:line="240" w:lineRule="auto"/>
              <w:rPr>
                <w:lang w:val="en-AU" w:eastAsia="en-AU"/>
              </w:rPr>
            </w:pPr>
            <w:r>
              <w:rPr>
                <w:lang w:val="en-AU" w:eastAsia="en-AU"/>
              </w:rPr>
              <w:t>Were the key words chosen by the sender interpreted as intended?</w:t>
            </w:r>
          </w:p>
        </w:tc>
        <w:tc>
          <w:tcPr>
            <w:tcW w:w="7513" w:type="dxa"/>
            <w:tcBorders>
              <w:top w:val="nil"/>
              <w:left w:val="nil"/>
              <w:bottom w:val="single" w:sz="4" w:space="0" w:color="auto"/>
              <w:right w:val="single" w:sz="4" w:space="0" w:color="auto"/>
            </w:tcBorders>
            <w:shd w:val="clear" w:color="auto" w:fill="auto"/>
            <w:hideMark/>
          </w:tcPr>
          <w:p w14:paraId="143B210C" w14:textId="77777777" w:rsidR="00C0744A" w:rsidRDefault="00000000">
            <w:pPr>
              <w:pStyle w:val="Tabletext"/>
              <w:spacing w:after="0" w:line="240" w:lineRule="auto"/>
              <w:rPr>
                <w:lang w:val="en-AU" w:eastAsia="en-AU"/>
              </w:rPr>
            </w:pPr>
            <w:r>
              <w:rPr>
                <w:lang w:val="en-AU" w:eastAsia="en-AU"/>
              </w:rPr>
              <w:t>Clarity</w:t>
            </w:r>
          </w:p>
          <w:p w14:paraId="3B6F72DF" w14:textId="77777777" w:rsidR="00C0744A" w:rsidRDefault="00000000">
            <w:pPr>
              <w:pStyle w:val="Tabletext"/>
              <w:spacing w:after="0" w:line="240" w:lineRule="auto"/>
              <w:rPr>
                <w:lang w:val="en-AU" w:eastAsia="en-AU"/>
              </w:rPr>
            </w:pPr>
            <w:r>
              <w:rPr>
                <w:lang w:val="en-AU" w:eastAsia="en-AU"/>
              </w:rPr>
              <w:t>The sender and receiver both have a responsibility to ensure that what is said is understood:</w:t>
            </w:r>
          </w:p>
          <w:p w14:paraId="3D96A09D" w14:textId="77777777" w:rsidR="00C0744A" w:rsidRDefault="00000000">
            <w:pPr>
              <w:pStyle w:val="Tabletext"/>
              <w:spacing w:after="0" w:line="240" w:lineRule="auto"/>
              <w:rPr>
                <w:lang w:val="en-AU" w:eastAsia="en-AU"/>
              </w:rPr>
            </w:pPr>
            <w:r>
              <w:rPr>
                <w:lang w:val="en-AU" w:eastAsia="en-AU"/>
              </w:rPr>
              <w:t>• Ask open questions to probe for further detail if required.</w:t>
            </w:r>
          </w:p>
          <w:p w14:paraId="569C8B70" w14:textId="77777777" w:rsidR="00C0744A" w:rsidRDefault="00000000">
            <w:pPr>
              <w:pStyle w:val="Tabletext"/>
              <w:spacing w:after="0" w:line="240" w:lineRule="auto"/>
              <w:rPr>
                <w:lang w:val="en-AU" w:eastAsia="en-AU"/>
              </w:rPr>
            </w:pPr>
            <w:r>
              <w:rPr>
                <w:lang w:val="en-AU" w:eastAsia="en-AU"/>
              </w:rPr>
              <w:lastRenderedPageBreak/>
              <w:t>• Avoid asking leading questions.</w:t>
            </w:r>
          </w:p>
          <w:p w14:paraId="4E9E30D0" w14:textId="77777777" w:rsidR="00C0744A" w:rsidRDefault="00000000">
            <w:pPr>
              <w:pStyle w:val="Tabletext"/>
              <w:spacing w:after="0" w:line="240" w:lineRule="auto"/>
              <w:rPr>
                <w:lang w:val="en-AU" w:eastAsia="en-AU"/>
              </w:rPr>
            </w:pPr>
            <w:r>
              <w:rPr>
                <w:lang w:val="en-AU" w:eastAsia="en-AU"/>
              </w:rPr>
              <w:t>• Avoid coming to conclusions before the sender finishes.</w:t>
            </w:r>
          </w:p>
          <w:p w14:paraId="25C36F56" w14:textId="77777777" w:rsidR="00C0744A" w:rsidRDefault="00000000">
            <w:pPr>
              <w:pStyle w:val="Tabletext"/>
              <w:spacing w:after="0" w:line="240" w:lineRule="auto"/>
              <w:rPr>
                <w:lang w:val="en-AU" w:eastAsia="en-AU"/>
              </w:rPr>
            </w:pPr>
            <w:r>
              <w:rPr>
                <w:lang w:val="en-AU" w:eastAsia="en-AU"/>
              </w:rPr>
              <w:t>• Be aware of the sender’s choice and application of words.</w:t>
            </w:r>
          </w:p>
          <w:p w14:paraId="5592EC90" w14:textId="77777777" w:rsidR="00C0744A" w:rsidRDefault="00000000">
            <w:pPr>
              <w:pStyle w:val="Tabletext"/>
              <w:spacing w:after="0" w:line="240" w:lineRule="auto"/>
              <w:rPr>
                <w:lang w:val="en-AU" w:eastAsia="en-AU"/>
              </w:rPr>
            </w:pPr>
            <w:r>
              <w:rPr>
                <w:lang w:val="en-AU" w:eastAsia="en-AU"/>
              </w:rPr>
              <w:t>• Encourage feedback through questioning</w:t>
            </w:r>
          </w:p>
        </w:tc>
        <w:tc>
          <w:tcPr>
            <w:tcW w:w="1424" w:type="dxa"/>
            <w:tcBorders>
              <w:top w:val="nil"/>
              <w:left w:val="nil"/>
              <w:bottom w:val="single" w:sz="4" w:space="0" w:color="auto"/>
              <w:right w:val="single" w:sz="4" w:space="0" w:color="auto"/>
            </w:tcBorders>
            <w:shd w:val="clear" w:color="auto" w:fill="auto"/>
            <w:hideMark/>
          </w:tcPr>
          <w:p w14:paraId="008A449B" w14:textId="77777777" w:rsidR="00C0744A" w:rsidRDefault="00000000">
            <w:pPr>
              <w:pStyle w:val="Tabletext"/>
              <w:spacing w:after="0" w:line="240" w:lineRule="auto"/>
              <w:rPr>
                <w:lang w:val="en-AU" w:eastAsia="en-AU"/>
              </w:rPr>
            </w:pPr>
            <w:r>
              <w:rPr>
                <w:lang w:val="en-AU" w:eastAsia="en-AU"/>
              </w:rPr>
              <w:lastRenderedPageBreak/>
              <w:t>IALA G1132</w:t>
            </w:r>
          </w:p>
        </w:tc>
      </w:tr>
      <w:tr w:rsidR="00C0744A" w14:paraId="0C1985EA" w14:textId="77777777">
        <w:tc>
          <w:tcPr>
            <w:tcW w:w="1595" w:type="dxa"/>
            <w:tcBorders>
              <w:top w:val="single" w:sz="4" w:space="0" w:color="auto"/>
              <w:left w:val="single" w:sz="4" w:space="0" w:color="auto"/>
              <w:bottom w:val="nil"/>
              <w:right w:val="single" w:sz="4" w:space="0" w:color="auto"/>
            </w:tcBorders>
            <w:shd w:val="clear" w:color="000000" w:fill="BFBFBF"/>
            <w:hideMark/>
          </w:tcPr>
          <w:p w14:paraId="089F73E7" w14:textId="77777777" w:rsidR="00C0744A" w:rsidRDefault="00000000">
            <w:pPr>
              <w:pStyle w:val="Tabletext"/>
              <w:spacing w:after="0" w:line="240" w:lineRule="auto"/>
              <w:rPr>
                <w:lang w:val="en-AU" w:eastAsia="en-AU"/>
              </w:rPr>
            </w:pPr>
            <w:r>
              <w:rPr>
                <w:lang w:val="en-AU" w:eastAsia="en-AU"/>
              </w:rPr>
              <w:t>Interpretation</w:t>
            </w:r>
          </w:p>
        </w:tc>
        <w:tc>
          <w:tcPr>
            <w:tcW w:w="5209" w:type="dxa"/>
            <w:tcBorders>
              <w:top w:val="nil"/>
              <w:left w:val="nil"/>
              <w:bottom w:val="single" w:sz="4" w:space="0" w:color="auto"/>
              <w:right w:val="single" w:sz="4" w:space="0" w:color="auto"/>
            </w:tcBorders>
            <w:shd w:val="clear" w:color="auto" w:fill="auto"/>
            <w:hideMark/>
          </w:tcPr>
          <w:p w14:paraId="682E2966" w14:textId="77777777" w:rsidR="00C0744A" w:rsidRDefault="00000000">
            <w:pPr>
              <w:pStyle w:val="Tabletext"/>
              <w:spacing w:after="0" w:line="240" w:lineRule="auto"/>
              <w:rPr>
                <w:lang w:val="en-AU" w:eastAsia="en-AU"/>
              </w:rPr>
            </w:pPr>
            <w:r>
              <w:rPr>
                <w:lang w:val="en-AU" w:eastAsia="en-AU"/>
              </w:rPr>
              <w:t>Was feedback actively encouraged through the use of questioning for enhancing clarity?</w:t>
            </w:r>
          </w:p>
        </w:tc>
        <w:tc>
          <w:tcPr>
            <w:tcW w:w="7513" w:type="dxa"/>
            <w:tcBorders>
              <w:top w:val="nil"/>
              <w:left w:val="nil"/>
              <w:bottom w:val="single" w:sz="4" w:space="0" w:color="auto"/>
              <w:right w:val="single" w:sz="4" w:space="0" w:color="auto"/>
            </w:tcBorders>
            <w:shd w:val="clear" w:color="auto" w:fill="auto"/>
            <w:hideMark/>
          </w:tcPr>
          <w:p w14:paraId="4DF72F01" w14:textId="77777777" w:rsidR="00C0744A" w:rsidRDefault="00000000">
            <w:pPr>
              <w:pStyle w:val="Tabletext"/>
              <w:spacing w:after="0" w:line="240" w:lineRule="auto"/>
              <w:rPr>
                <w:lang w:val="en-AU" w:eastAsia="en-AU"/>
              </w:rPr>
            </w:pPr>
            <w:r>
              <w:rPr>
                <w:lang w:val="en-AU" w:eastAsia="en-AU"/>
              </w:rPr>
              <w:t>Clarity</w:t>
            </w:r>
          </w:p>
          <w:p w14:paraId="1ED32A5C" w14:textId="77777777" w:rsidR="00C0744A" w:rsidRDefault="00000000">
            <w:pPr>
              <w:pStyle w:val="Tabletext"/>
              <w:spacing w:after="0" w:line="240" w:lineRule="auto"/>
              <w:rPr>
                <w:lang w:val="en-AU" w:eastAsia="en-AU"/>
              </w:rPr>
            </w:pPr>
            <w:r>
              <w:rPr>
                <w:lang w:val="en-AU" w:eastAsia="en-AU"/>
              </w:rPr>
              <w:t>The sender and receiver both have a responsibility to ensure that what is said is understood:</w:t>
            </w:r>
          </w:p>
          <w:p w14:paraId="260CBB9A" w14:textId="77777777" w:rsidR="00C0744A" w:rsidRDefault="00000000">
            <w:pPr>
              <w:pStyle w:val="Tabletext"/>
              <w:spacing w:after="0" w:line="240" w:lineRule="auto"/>
              <w:rPr>
                <w:lang w:val="en-AU" w:eastAsia="en-AU"/>
              </w:rPr>
            </w:pPr>
            <w:r>
              <w:rPr>
                <w:lang w:val="en-AU" w:eastAsia="en-AU"/>
              </w:rPr>
              <w:t>• Ask open questions to probe for further detail if required.</w:t>
            </w:r>
          </w:p>
          <w:p w14:paraId="5185D4EB" w14:textId="77777777" w:rsidR="00C0744A" w:rsidRDefault="00000000">
            <w:pPr>
              <w:pStyle w:val="Tabletext"/>
              <w:spacing w:after="0" w:line="240" w:lineRule="auto"/>
              <w:rPr>
                <w:lang w:val="en-AU" w:eastAsia="en-AU"/>
              </w:rPr>
            </w:pPr>
            <w:r>
              <w:rPr>
                <w:lang w:val="en-AU" w:eastAsia="en-AU"/>
              </w:rPr>
              <w:t>• Avoid asking leading questions.</w:t>
            </w:r>
          </w:p>
          <w:p w14:paraId="16460A46" w14:textId="77777777" w:rsidR="00C0744A" w:rsidRDefault="00000000">
            <w:pPr>
              <w:pStyle w:val="Tabletext"/>
              <w:spacing w:after="0" w:line="240" w:lineRule="auto"/>
              <w:rPr>
                <w:lang w:val="en-AU" w:eastAsia="en-AU"/>
              </w:rPr>
            </w:pPr>
            <w:r>
              <w:rPr>
                <w:lang w:val="en-AU" w:eastAsia="en-AU"/>
              </w:rPr>
              <w:t>• Avoid coming to conclusions before the sender finishes.</w:t>
            </w:r>
          </w:p>
          <w:p w14:paraId="1804DD2C" w14:textId="77777777" w:rsidR="00C0744A" w:rsidRDefault="00000000">
            <w:pPr>
              <w:pStyle w:val="Tabletext"/>
              <w:spacing w:after="0" w:line="240" w:lineRule="auto"/>
              <w:rPr>
                <w:lang w:val="en-AU" w:eastAsia="en-AU"/>
              </w:rPr>
            </w:pPr>
            <w:r>
              <w:rPr>
                <w:lang w:val="en-AU" w:eastAsia="en-AU"/>
              </w:rPr>
              <w:t>• Be aware of the sender’s choice and application of words.</w:t>
            </w:r>
          </w:p>
          <w:p w14:paraId="0DA5AE3D" w14:textId="77777777" w:rsidR="00C0744A" w:rsidRDefault="00000000">
            <w:pPr>
              <w:pStyle w:val="Tabletext"/>
              <w:spacing w:after="0" w:line="240" w:lineRule="auto"/>
              <w:rPr>
                <w:lang w:val="en-AU" w:eastAsia="en-AU"/>
              </w:rPr>
            </w:pPr>
            <w:r>
              <w:rPr>
                <w:lang w:val="en-AU" w:eastAsia="en-AU"/>
              </w:rPr>
              <w:t>• Encourage feedback through questioning</w:t>
            </w:r>
          </w:p>
        </w:tc>
        <w:tc>
          <w:tcPr>
            <w:tcW w:w="1424" w:type="dxa"/>
            <w:tcBorders>
              <w:top w:val="nil"/>
              <w:left w:val="nil"/>
              <w:bottom w:val="single" w:sz="4" w:space="0" w:color="auto"/>
              <w:right w:val="single" w:sz="4" w:space="0" w:color="auto"/>
            </w:tcBorders>
            <w:shd w:val="clear" w:color="auto" w:fill="auto"/>
            <w:hideMark/>
          </w:tcPr>
          <w:p w14:paraId="281A180D" w14:textId="77777777" w:rsidR="00C0744A" w:rsidRDefault="00000000">
            <w:pPr>
              <w:pStyle w:val="Tabletext"/>
              <w:spacing w:after="0" w:line="240" w:lineRule="auto"/>
              <w:rPr>
                <w:lang w:val="en-AU" w:eastAsia="en-AU"/>
              </w:rPr>
            </w:pPr>
            <w:r>
              <w:rPr>
                <w:lang w:val="en-AU" w:eastAsia="en-AU"/>
              </w:rPr>
              <w:t>IALA G1132</w:t>
            </w:r>
          </w:p>
        </w:tc>
      </w:tr>
      <w:tr w:rsidR="00C0744A" w14:paraId="730B9C02" w14:textId="77777777">
        <w:tc>
          <w:tcPr>
            <w:tcW w:w="1595" w:type="dxa"/>
            <w:tcBorders>
              <w:top w:val="single" w:sz="4" w:space="0" w:color="auto"/>
              <w:left w:val="single" w:sz="4" w:space="0" w:color="auto"/>
              <w:bottom w:val="nil"/>
              <w:right w:val="single" w:sz="4" w:space="0" w:color="auto"/>
            </w:tcBorders>
            <w:shd w:val="clear" w:color="000000" w:fill="BFBFBF"/>
            <w:hideMark/>
          </w:tcPr>
          <w:p w14:paraId="4A3317A8" w14:textId="77777777" w:rsidR="00C0744A" w:rsidRDefault="00000000">
            <w:pPr>
              <w:pStyle w:val="Tabletext"/>
              <w:spacing w:after="0" w:line="240" w:lineRule="auto"/>
              <w:rPr>
                <w:lang w:val="en-AU" w:eastAsia="en-AU"/>
              </w:rPr>
            </w:pPr>
            <w:r>
              <w:rPr>
                <w:lang w:val="en-AU" w:eastAsia="en-AU"/>
              </w:rPr>
              <w:t>Interpretation</w:t>
            </w:r>
          </w:p>
        </w:tc>
        <w:tc>
          <w:tcPr>
            <w:tcW w:w="5209" w:type="dxa"/>
            <w:tcBorders>
              <w:top w:val="nil"/>
              <w:left w:val="nil"/>
              <w:bottom w:val="single" w:sz="4" w:space="0" w:color="auto"/>
              <w:right w:val="single" w:sz="4" w:space="0" w:color="auto"/>
            </w:tcBorders>
            <w:shd w:val="clear" w:color="auto" w:fill="auto"/>
            <w:hideMark/>
          </w:tcPr>
          <w:p w14:paraId="251F63F8" w14:textId="77777777" w:rsidR="00C0744A" w:rsidRDefault="00000000">
            <w:pPr>
              <w:pStyle w:val="Tabletext"/>
              <w:spacing w:after="0" w:line="240" w:lineRule="auto"/>
              <w:rPr>
                <w:lang w:val="en-AU" w:eastAsia="en-AU"/>
              </w:rPr>
            </w:pPr>
            <w:r>
              <w:rPr>
                <w:lang w:val="en-AU" w:eastAsia="en-AU"/>
              </w:rPr>
              <w:t>Was there a procedure in place to confirm the accuracy of the interpretation of the sender’s message, when necessary?</w:t>
            </w:r>
          </w:p>
        </w:tc>
        <w:tc>
          <w:tcPr>
            <w:tcW w:w="7513" w:type="dxa"/>
            <w:tcBorders>
              <w:top w:val="nil"/>
              <w:left w:val="nil"/>
              <w:bottom w:val="single" w:sz="4" w:space="0" w:color="auto"/>
              <w:right w:val="single" w:sz="4" w:space="0" w:color="auto"/>
            </w:tcBorders>
            <w:shd w:val="clear" w:color="auto" w:fill="auto"/>
            <w:hideMark/>
          </w:tcPr>
          <w:p w14:paraId="404AF610" w14:textId="77777777" w:rsidR="00C0744A" w:rsidRDefault="00000000">
            <w:pPr>
              <w:pStyle w:val="Tabletext"/>
              <w:spacing w:after="0" w:line="240" w:lineRule="auto"/>
              <w:rPr>
                <w:lang w:val="en-AU" w:eastAsia="en-AU"/>
              </w:rPr>
            </w:pPr>
            <w:r>
              <w:rPr>
                <w:lang w:val="en-AU" w:eastAsia="en-AU"/>
              </w:rPr>
              <w:t>Interpretation</w:t>
            </w:r>
          </w:p>
          <w:p w14:paraId="16CE9CE8" w14:textId="77777777" w:rsidR="00C0744A" w:rsidRDefault="00000000">
            <w:pPr>
              <w:pStyle w:val="Tabletext"/>
              <w:spacing w:after="0" w:line="240" w:lineRule="auto"/>
              <w:rPr>
                <w:lang w:val="en-AU" w:eastAsia="en-AU"/>
              </w:rPr>
            </w:pPr>
            <w:r>
              <w:rPr>
                <w:lang w:val="en-AU" w:eastAsia="en-AU"/>
              </w:rPr>
              <w:t>Interpretation not only requires verification of what the sender has said, but also the understanding of the information given.</w:t>
            </w:r>
          </w:p>
          <w:p w14:paraId="0F6622A3" w14:textId="77777777" w:rsidR="00C0744A" w:rsidRDefault="00000000">
            <w:pPr>
              <w:pStyle w:val="Tabletext"/>
              <w:spacing w:after="0" w:line="240" w:lineRule="auto"/>
              <w:rPr>
                <w:lang w:val="en-AU" w:eastAsia="en-AU"/>
              </w:rPr>
            </w:pPr>
            <w:r>
              <w:rPr>
                <w:lang w:val="en-AU" w:eastAsia="en-AU"/>
              </w:rPr>
              <w:t>Steps to ensure understanding are:</w:t>
            </w:r>
          </w:p>
          <w:p w14:paraId="5C4B7D16" w14:textId="77777777" w:rsidR="00C0744A" w:rsidRDefault="00000000">
            <w:pPr>
              <w:pStyle w:val="Tabletext"/>
              <w:spacing w:after="0" w:line="240" w:lineRule="auto"/>
              <w:rPr>
                <w:lang w:val="en-AU" w:eastAsia="en-AU"/>
              </w:rPr>
            </w:pPr>
            <w:r>
              <w:rPr>
                <w:lang w:val="en-AU" w:eastAsia="en-AU"/>
              </w:rPr>
              <w:t>• Communicate your interpretation and verify its accuracy.</w:t>
            </w:r>
          </w:p>
          <w:p w14:paraId="570AA5D5" w14:textId="77777777" w:rsidR="00C0744A" w:rsidRDefault="00000000">
            <w:pPr>
              <w:pStyle w:val="Tabletext"/>
              <w:spacing w:after="0" w:line="240" w:lineRule="auto"/>
              <w:rPr>
                <w:lang w:val="en-AU" w:eastAsia="en-AU"/>
              </w:rPr>
            </w:pPr>
            <w:r>
              <w:rPr>
                <w:lang w:val="en-AU" w:eastAsia="en-AU"/>
              </w:rPr>
              <w:t>• Identify the main issues.</w:t>
            </w:r>
          </w:p>
          <w:p w14:paraId="4E88CB59" w14:textId="77777777" w:rsidR="00C0744A" w:rsidRDefault="00000000">
            <w:pPr>
              <w:pStyle w:val="Tabletext"/>
              <w:spacing w:after="0" w:line="240" w:lineRule="auto"/>
              <w:rPr>
                <w:lang w:val="en-AU" w:eastAsia="en-AU"/>
              </w:rPr>
            </w:pPr>
            <w:r>
              <w:rPr>
                <w:lang w:val="en-AU" w:eastAsia="en-AU"/>
              </w:rPr>
              <w:t>• Do not assume what the sender will say, particularly when receiving routine communications.</w:t>
            </w:r>
          </w:p>
        </w:tc>
        <w:tc>
          <w:tcPr>
            <w:tcW w:w="1424" w:type="dxa"/>
            <w:tcBorders>
              <w:top w:val="nil"/>
              <w:left w:val="nil"/>
              <w:bottom w:val="single" w:sz="4" w:space="0" w:color="auto"/>
              <w:right w:val="single" w:sz="4" w:space="0" w:color="auto"/>
            </w:tcBorders>
            <w:shd w:val="clear" w:color="auto" w:fill="auto"/>
            <w:hideMark/>
          </w:tcPr>
          <w:p w14:paraId="70EDEF8B" w14:textId="77777777" w:rsidR="00C0744A" w:rsidRDefault="00000000">
            <w:pPr>
              <w:pStyle w:val="Tabletext"/>
              <w:spacing w:after="0" w:line="240" w:lineRule="auto"/>
              <w:rPr>
                <w:lang w:val="en-AU" w:eastAsia="en-AU"/>
              </w:rPr>
            </w:pPr>
            <w:r>
              <w:rPr>
                <w:lang w:val="en-AU" w:eastAsia="en-AU"/>
              </w:rPr>
              <w:t>IALA G1132</w:t>
            </w:r>
          </w:p>
        </w:tc>
      </w:tr>
      <w:tr w:rsidR="00C0744A" w14:paraId="59602538" w14:textId="77777777">
        <w:tc>
          <w:tcPr>
            <w:tcW w:w="1595" w:type="dxa"/>
            <w:tcBorders>
              <w:top w:val="single" w:sz="4" w:space="0" w:color="auto"/>
              <w:left w:val="single" w:sz="4" w:space="0" w:color="auto"/>
              <w:bottom w:val="nil"/>
              <w:right w:val="single" w:sz="4" w:space="0" w:color="auto"/>
            </w:tcBorders>
            <w:shd w:val="clear" w:color="000000" w:fill="BFBFBF"/>
            <w:hideMark/>
          </w:tcPr>
          <w:p w14:paraId="1F6CE3F4" w14:textId="77777777" w:rsidR="00C0744A" w:rsidRDefault="00000000">
            <w:pPr>
              <w:pStyle w:val="Tabletext"/>
              <w:spacing w:after="0" w:line="240" w:lineRule="auto"/>
              <w:rPr>
                <w:lang w:val="en-AU" w:eastAsia="en-AU"/>
              </w:rPr>
            </w:pPr>
            <w:r>
              <w:rPr>
                <w:lang w:val="en-AU" w:eastAsia="en-AU"/>
              </w:rPr>
              <w:t>Interpretation</w:t>
            </w:r>
          </w:p>
        </w:tc>
        <w:tc>
          <w:tcPr>
            <w:tcW w:w="5209" w:type="dxa"/>
            <w:tcBorders>
              <w:top w:val="nil"/>
              <w:left w:val="nil"/>
              <w:bottom w:val="single" w:sz="4" w:space="0" w:color="auto"/>
              <w:right w:val="single" w:sz="4" w:space="0" w:color="auto"/>
            </w:tcBorders>
            <w:shd w:val="clear" w:color="auto" w:fill="auto"/>
            <w:hideMark/>
          </w:tcPr>
          <w:p w14:paraId="2F71B86C" w14:textId="77777777" w:rsidR="00C0744A" w:rsidRDefault="00000000">
            <w:pPr>
              <w:pStyle w:val="Tabletext"/>
              <w:spacing w:after="0" w:line="240" w:lineRule="auto"/>
              <w:rPr>
                <w:lang w:val="en-AU" w:eastAsia="en-AU"/>
              </w:rPr>
            </w:pPr>
            <w:r>
              <w:rPr>
                <w:lang w:val="en-AU" w:eastAsia="en-AU"/>
              </w:rPr>
              <w:t>Were the main issues in the sender's message successfully identified?</w:t>
            </w:r>
          </w:p>
        </w:tc>
        <w:tc>
          <w:tcPr>
            <w:tcW w:w="7513" w:type="dxa"/>
            <w:tcBorders>
              <w:top w:val="nil"/>
              <w:left w:val="nil"/>
              <w:bottom w:val="single" w:sz="4" w:space="0" w:color="auto"/>
              <w:right w:val="single" w:sz="4" w:space="0" w:color="auto"/>
            </w:tcBorders>
            <w:shd w:val="clear" w:color="auto" w:fill="auto"/>
            <w:hideMark/>
          </w:tcPr>
          <w:p w14:paraId="38BCC43A" w14:textId="77777777" w:rsidR="00C0744A" w:rsidRDefault="00000000">
            <w:pPr>
              <w:pStyle w:val="Tabletext"/>
              <w:spacing w:after="0" w:line="240" w:lineRule="auto"/>
              <w:rPr>
                <w:lang w:val="en-AU" w:eastAsia="en-AU"/>
              </w:rPr>
            </w:pPr>
            <w:r>
              <w:rPr>
                <w:lang w:val="en-AU" w:eastAsia="en-AU"/>
              </w:rPr>
              <w:t>Interpretation</w:t>
            </w:r>
          </w:p>
          <w:p w14:paraId="3CC0B95D" w14:textId="77777777" w:rsidR="00C0744A" w:rsidRDefault="00000000">
            <w:pPr>
              <w:pStyle w:val="Tabletext"/>
              <w:spacing w:after="0" w:line="240" w:lineRule="auto"/>
              <w:rPr>
                <w:lang w:val="en-AU" w:eastAsia="en-AU"/>
              </w:rPr>
            </w:pPr>
            <w:r>
              <w:rPr>
                <w:lang w:val="en-AU" w:eastAsia="en-AU"/>
              </w:rPr>
              <w:t>Interpretation not only requires verification of what the sender has said, but also the understanding of the information given.</w:t>
            </w:r>
          </w:p>
          <w:p w14:paraId="48940BE3" w14:textId="77777777" w:rsidR="00C0744A" w:rsidRDefault="00000000">
            <w:pPr>
              <w:pStyle w:val="Tabletext"/>
              <w:spacing w:after="0" w:line="240" w:lineRule="auto"/>
              <w:rPr>
                <w:lang w:val="en-AU" w:eastAsia="en-AU"/>
              </w:rPr>
            </w:pPr>
            <w:r>
              <w:rPr>
                <w:lang w:val="en-AU" w:eastAsia="en-AU"/>
              </w:rPr>
              <w:t>Steps to ensure understanding are:</w:t>
            </w:r>
          </w:p>
          <w:p w14:paraId="7298DAE7" w14:textId="77777777" w:rsidR="00C0744A" w:rsidRDefault="00000000">
            <w:pPr>
              <w:pStyle w:val="Tabletext"/>
              <w:spacing w:after="0" w:line="240" w:lineRule="auto"/>
              <w:rPr>
                <w:lang w:val="en-AU" w:eastAsia="en-AU"/>
              </w:rPr>
            </w:pPr>
            <w:r>
              <w:rPr>
                <w:lang w:val="en-AU" w:eastAsia="en-AU"/>
              </w:rPr>
              <w:t>• Communicate your interpretation and verify its accuracy.</w:t>
            </w:r>
          </w:p>
          <w:p w14:paraId="6D12CF25" w14:textId="77777777" w:rsidR="00C0744A" w:rsidRDefault="00000000">
            <w:pPr>
              <w:pStyle w:val="Tabletext"/>
              <w:spacing w:after="0" w:line="240" w:lineRule="auto"/>
              <w:rPr>
                <w:lang w:val="en-AU" w:eastAsia="en-AU"/>
              </w:rPr>
            </w:pPr>
            <w:r>
              <w:rPr>
                <w:lang w:val="en-AU" w:eastAsia="en-AU"/>
              </w:rPr>
              <w:t>• Identify the main issues.</w:t>
            </w:r>
          </w:p>
          <w:p w14:paraId="05A1A8C5" w14:textId="77777777" w:rsidR="00C0744A" w:rsidRDefault="00000000">
            <w:pPr>
              <w:pStyle w:val="Tabletext"/>
              <w:spacing w:after="0" w:line="240" w:lineRule="auto"/>
              <w:rPr>
                <w:lang w:val="en-AU" w:eastAsia="en-AU"/>
              </w:rPr>
            </w:pPr>
            <w:r>
              <w:rPr>
                <w:lang w:val="en-AU" w:eastAsia="en-AU"/>
              </w:rPr>
              <w:t>• Do not assume what the sender will say, particularly when receiving routine communications.</w:t>
            </w:r>
          </w:p>
        </w:tc>
        <w:tc>
          <w:tcPr>
            <w:tcW w:w="1424" w:type="dxa"/>
            <w:tcBorders>
              <w:top w:val="nil"/>
              <w:left w:val="nil"/>
              <w:bottom w:val="single" w:sz="4" w:space="0" w:color="auto"/>
              <w:right w:val="single" w:sz="4" w:space="0" w:color="auto"/>
            </w:tcBorders>
            <w:shd w:val="clear" w:color="auto" w:fill="auto"/>
            <w:hideMark/>
          </w:tcPr>
          <w:p w14:paraId="25D43774" w14:textId="77777777" w:rsidR="00C0744A" w:rsidRDefault="00000000">
            <w:pPr>
              <w:pStyle w:val="Tabletext"/>
              <w:spacing w:after="0" w:line="240" w:lineRule="auto"/>
              <w:rPr>
                <w:lang w:val="en-AU" w:eastAsia="en-AU"/>
              </w:rPr>
            </w:pPr>
            <w:r>
              <w:rPr>
                <w:lang w:val="en-AU" w:eastAsia="en-AU"/>
              </w:rPr>
              <w:t>IALA G1132</w:t>
            </w:r>
          </w:p>
        </w:tc>
      </w:tr>
      <w:tr w:rsidR="00C0744A" w14:paraId="56BD3E8C" w14:textId="77777777">
        <w:tc>
          <w:tcPr>
            <w:tcW w:w="1595" w:type="dxa"/>
            <w:tcBorders>
              <w:top w:val="single" w:sz="4" w:space="0" w:color="auto"/>
              <w:left w:val="single" w:sz="4" w:space="0" w:color="auto"/>
              <w:bottom w:val="single" w:sz="4" w:space="0" w:color="auto"/>
              <w:right w:val="single" w:sz="4" w:space="0" w:color="auto"/>
            </w:tcBorders>
            <w:shd w:val="clear" w:color="000000" w:fill="BFBFBF"/>
            <w:hideMark/>
          </w:tcPr>
          <w:p w14:paraId="5880CB81" w14:textId="77777777" w:rsidR="00C0744A" w:rsidRDefault="00000000">
            <w:pPr>
              <w:pStyle w:val="Tabletext"/>
              <w:spacing w:after="0" w:line="240" w:lineRule="auto"/>
              <w:rPr>
                <w:lang w:val="en-AU" w:eastAsia="en-AU"/>
              </w:rPr>
            </w:pPr>
            <w:r>
              <w:rPr>
                <w:lang w:val="en-AU" w:eastAsia="en-AU"/>
              </w:rPr>
              <w:t>Delivery</w:t>
            </w:r>
          </w:p>
        </w:tc>
        <w:tc>
          <w:tcPr>
            <w:tcW w:w="5209" w:type="dxa"/>
            <w:tcBorders>
              <w:top w:val="nil"/>
              <w:left w:val="nil"/>
              <w:bottom w:val="single" w:sz="4" w:space="0" w:color="auto"/>
              <w:right w:val="single" w:sz="4" w:space="0" w:color="auto"/>
            </w:tcBorders>
            <w:shd w:val="clear" w:color="auto" w:fill="auto"/>
            <w:hideMark/>
          </w:tcPr>
          <w:p w14:paraId="600BFEDC" w14:textId="77777777" w:rsidR="00C0744A" w:rsidRDefault="00000000">
            <w:pPr>
              <w:pStyle w:val="Tabletext"/>
              <w:spacing w:after="0" w:line="240" w:lineRule="auto"/>
              <w:rPr>
                <w:lang w:val="en-AU" w:eastAsia="en-AU"/>
              </w:rPr>
            </w:pPr>
            <w:r>
              <w:rPr>
                <w:lang w:val="en-AU" w:eastAsia="en-AU"/>
              </w:rPr>
              <w:t>Were the phonetic alphabet and phonetic numbers correctly spelled out?</w:t>
            </w:r>
          </w:p>
        </w:tc>
        <w:tc>
          <w:tcPr>
            <w:tcW w:w="7513" w:type="dxa"/>
            <w:tcBorders>
              <w:top w:val="nil"/>
              <w:left w:val="nil"/>
              <w:bottom w:val="single" w:sz="4" w:space="0" w:color="auto"/>
              <w:right w:val="single" w:sz="4" w:space="0" w:color="auto"/>
            </w:tcBorders>
            <w:shd w:val="clear" w:color="auto" w:fill="auto"/>
            <w:hideMark/>
          </w:tcPr>
          <w:p w14:paraId="473D2672" w14:textId="77777777" w:rsidR="00C0744A" w:rsidRDefault="00000000">
            <w:pPr>
              <w:pStyle w:val="Tabletext"/>
              <w:spacing w:after="0" w:line="240" w:lineRule="auto"/>
              <w:rPr>
                <w:lang w:val="en-AU" w:eastAsia="en-AU"/>
              </w:rPr>
            </w:pPr>
            <w:r>
              <w:rPr>
                <w:lang w:val="en-AU" w:eastAsia="en-AU"/>
              </w:rPr>
              <w:t>Spell out words using the phonetic alphabet (Section 5.1.3) and use phonetic numbers (Section 5.1.4) as required for the names of buoys, stations, call signs etc.</w:t>
            </w:r>
          </w:p>
        </w:tc>
        <w:tc>
          <w:tcPr>
            <w:tcW w:w="1424" w:type="dxa"/>
            <w:tcBorders>
              <w:top w:val="nil"/>
              <w:left w:val="nil"/>
              <w:bottom w:val="single" w:sz="4" w:space="0" w:color="auto"/>
              <w:right w:val="single" w:sz="4" w:space="0" w:color="auto"/>
            </w:tcBorders>
            <w:shd w:val="clear" w:color="auto" w:fill="auto"/>
            <w:hideMark/>
          </w:tcPr>
          <w:p w14:paraId="0FF8CC2B" w14:textId="77777777" w:rsidR="00C0744A" w:rsidRDefault="00000000">
            <w:pPr>
              <w:pStyle w:val="Tabletext"/>
              <w:spacing w:after="0" w:line="240" w:lineRule="auto"/>
              <w:rPr>
                <w:lang w:val="en-AU" w:eastAsia="en-AU"/>
              </w:rPr>
            </w:pPr>
            <w:r>
              <w:rPr>
                <w:lang w:val="en-AU" w:eastAsia="en-AU"/>
              </w:rPr>
              <w:t>IALA G1132</w:t>
            </w:r>
          </w:p>
        </w:tc>
      </w:tr>
      <w:tr w:rsidR="00C0744A" w14:paraId="53CFCDCB" w14:textId="77777777">
        <w:tc>
          <w:tcPr>
            <w:tcW w:w="1595" w:type="dxa"/>
            <w:tcBorders>
              <w:top w:val="nil"/>
              <w:left w:val="single" w:sz="4" w:space="0" w:color="auto"/>
              <w:bottom w:val="single" w:sz="4" w:space="0" w:color="auto"/>
              <w:right w:val="single" w:sz="4" w:space="0" w:color="auto"/>
            </w:tcBorders>
            <w:shd w:val="clear" w:color="000000" w:fill="BFBFBF"/>
            <w:hideMark/>
          </w:tcPr>
          <w:p w14:paraId="35157227" w14:textId="77777777" w:rsidR="00C0744A" w:rsidRDefault="00000000">
            <w:pPr>
              <w:pStyle w:val="Tabletext"/>
              <w:spacing w:after="0" w:line="240" w:lineRule="auto"/>
              <w:rPr>
                <w:lang w:val="en-AU" w:eastAsia="en-AU"/>
              </w:rPr>
            </w:pPr>
            <w:r>
              <w:rPr>
                <w:lang w:val="en-AU" w:eastAsia="en-AU"/>
              </w:rPr>
              <w:lastRenderedPageBreak/>
              <w:t>Delivery</w:t>
            </w:r>
          </w:p>
        </w:tc>
        <w:tc>
          <w:tcPr>
            <w:tcW w:w="5209" w:type="dxa"/>
            <w:tcBorders>
              <w:top w:val="nil"/>
              <w:left w:val="nil"/>
              <w:bottom w:val="single" w:sz="4" w:space="0" w:color="auto"/>
              <w:right w:val="single" w:sz="4" w:space="0" w:color="auto"/>
            </w:tcBorders>
            <w:shd w:val="clear" w:color="auto" w:fill="auto"/>
            <w:hideMark/>
          </w:tcPr>
          <w:p w14:paraId="12C90E39" w14:textId="77777777" w:rsidR="00C0744A" w:rsidRDefault="00000000">
            <w:pPr>
              <w:pStyle w:val="Tabletext"/>
              <w:spacing w:after="0" w:line="240" w:lineRule="auto"/>
              <w:rPr>
                <w:lang w:val="en-AU" w:eastAsia="en-AU"/>
              </w:rPr>
            </w:pPr>
            <w:r>
              <w:rPr>
                <w:lang w:val="en-AU" w:eastAsia="en-AU"/>
              </w:rPr>
              <w:t>Was the beginning of the transmission not cut off, using the PTT technique?</w:t>
            </w:r>
          </w:p>
        </w:tc>
        <w:tc>
          <w:tcPr>
            <w:tcW w:w="7513" w:type="dxa"/>
            <w:tcBorders>
              <w:top w:val="nil"/>
              <w:left w:val="nil"/>
              <w:bottom w:val="single" w:sz="4" w:space="0" w:color="auto"/>
              <w:right w:val="single" w:sz="4" w:space="0" w:color="auto"/>
            </w:tcBorders>
            <w:shd w:val="clear" w:color="auto" w:fill="auto"/>
            <w:hideMark/>
          </w:tcPr>
          <w:p w14:paraId="46336232" w14:textId="77777777" w:rsidR="00C0744A" w:rsidRDefault="00000000">
            <w:pPr>
              <w:pStyle w:val="Tabletext"/>
              <w:spacing w:after="0" w:line="240" w:lineRule="auto"/>
              <w:rPr>
                <w:lang w:val="en-AU" w:eastAsia="en-AU"/>
              </w:rPr>
            </w:pPr>
            <w:r>
              <w:rPr>
                <w:lang w:val="en-AU" w:eastAsia="en-AU"/>
              </w:rPr>
              <w:t>5.2.1. PREPARATION WHEN USING VHF</w:t>
            </w:r>
          </w:p>
          <w:p w14:paraId="3C4AE890" w14:textId="77777777" w:rsidR="00C0744A" w:rsidRDefault="00000000">
            <w:pPr>
              <w:pStyle w:val="Tabletext"/>
              <w:spacing w:after="0" w:line="240" w:lineRule="auto"/>
              <w:rPr>
                <w:lang w:val="en-AU" w:eastAsia="en-AU"/>
              </w:rPr>
            </w:pPr>
            <w:r>
              <w:rPr>
                <w:lang w:val="en-AU" w:eastAsia="en-AU"/>
              </w:rPr>
              <w:t>The proper use of VHF equipment is essential if transmissions are to be successful. In particular:</w:t>
            </w:r>
          </w:p>
          <w:p w14:paraId="20C8B255" w14:textId="77777777" w:rsidR="00C0744A" w:rsidRDefault="00000000">
            <w:pPr>
              <w:pStyle w:val="Tabletext"/>
              <w:spacing w:after="0" w:line="240" w:lineRule="auto"/>
              <w:rPr>
                <w:lang w:val="en-AU" w:eastAsia="en-AU"/>
              </w:rPr>
            </w:pPr>
            <w:r>
              <w:rPr>
                <w:lang w:val="en-AU" w:eastAsia="en-AU"/>
              </w:rPr>
              <w:t xml:space="preserve">• VTS personnel should consider the volume and positioning of the microphone. </w:t>
            </w:r>
          </w:p>
          <w:p w14:paraId="4E6E2E6F" w14:textId="77777777" w:rsidR="00C0744A" w:rsidRDefault="00000000">
            <w:pPr>
              <w:pStyle w:val="Tabletext"/>
              <w:spacing w:after="0" w:line="240" w:lineRule="auto"/>
              <w:rPr>
                <w:lang w:val="en-AU" w:eastAsia="en-AU"/>
              </w:rPr>
            </w:pPr>
            <w:r>
              <w:rPr>
                <w:lang w:val="en-AU" w:eastAsia="en-AU"/>
              </w:rPr>
              <w:t xml:space="preserve">• It is important to listen on the channel before transmitting to ensure there will be no interferences from another station. </w:t>
            </w:r>
          </w:p>
          <w:p w14:paraId="73F84411" w14:textId="77777777" w:rsidR="00C0744A" w:rsidRDefault="00000000">
            <w:pPr>
              <w:pStyle w:val="Tabletext"/>
              <w:spacing w:after="0" w:line="240" w:lineRule="auto"/>
              <w:rPr>
                <w:lang w:val="en-AU" w:eastAsia="en-AU"/>
              </w:rPr>
            </w:pPr>
            <w:r>
              <w:rPr>
                <w:lang w:val="en-AU" w:eastAsia="en-AU"/>
              </w:rPr>
              <w:t>• A brief pause is normally required before starting to speak there may be a delay in transmission after pressing the press to transmit (PTT) button.</w:t>
            </w:r>
          </w:p>
        </w:tc>
        <w:tc>
          <w:tcPr>
            <w:tcW w:w="1424" w:type="dxa"/>
            <w:tcBorders>
              <w:top w:val="nil"/>
              <w:left w:val="nil"/>
              <w:bottom w:val="single" w:sz="4" w:space="0" w:color="auto"/>
              <w:right w:val="single" w:sz="4" w:space="0" w:color="auto"/>
            </w:tcBorders>
            <w:shd w:val="clear" w:color="auto" w:fill="auto"/>
            <w:hideMark/>
          </w:tcPr>
          <w:p w14:paraId="16584806" w14:textId="77777777" w:rsidR="00C0744A" w:rsidRDefault="00000000">
            <w:pPr>
              <w:pStyle w:val="Tabletext"/>
              <w:spacing w:after="0" w:line="240" w:lineRule="auto"/>
              <w:rPr>
                <w:lang w:val="en-AU" w:eastAsia="en-AU"/>
              </w:rPr>
            </w:pPr>
            <w:r>
              <w:rPr>
                <w:lang w:val="en-AU" w:eastAsia="en-AU"/>
              </w:rPr>
              <w:t>IALA G1132</w:t>
            </w:r>
          </w:p>
        </w:tc>
      </w:tr>
      <w:tr w:rsidR="00C0744A" w14:paraId="1EDB08BA" w14:textId="77777777">
        <w:tc>
          <w:tcPr>
            <w:tcW w:w="1595" w:type="dxa"/>
            <w:tcBorders>
              <w:top w:val="nil"/>
              <w:left w:val="single" w:sz="4" w:space="0" w:color="auto"/>
              <w:bottom w:val="single" w:sz="4" w:space="0" w:color="auto"/>
              <w:right w:val="single" w:sz="4" w:space="0" w:color="auto"/>
            </w:tcBorders>
            <w:shd w:val="clear" w:color="000000" w:fill="BFBFBF"/>
            <w:hideMark/>
          </w:tcPr>
          <w:p w14:paraId="6616C6C0" w14:textId="77777777" w:rsidR="00C0744A" w:rsidRDefault="00000000">
            <w:pPr>
              <w:pStyle w:val="Tabletext"/>
              <w:spacing w:after="0" w:line="240" w:lineRule="auto"/>
              <w:rPr>
                <w:lang w:val="en-AU" w:eastAsia="en-AU"/>
              </w:rPr>
            </w:pPr>
            <w:r>
              <w:rPr>
                <w:lang w:val="en-AU" w:eastAsia="en-AU"/>
              </w:rPr>
              <w:t>Delivery</w:t>
            </w:r>
          </w:p>
        </w:tc>
        <w:tc>
          <w:tcPr>
            <w:tcW w:w="5209" w:type="dxa"/>
            <w:tcBorders>
              <w:top w:val="nil"/>
              <w:left w:val="nil"/>
              <w:bottom w:val="single" w:sz="4" w:space="0" w:color="auto"/>
              <w:right w:val="single" w:sz="4" w:space="0" w:color="auto"/>
            </w:tcBorders>
            <w:shd w:val="clear" w:color="auto" w:fill="auto"/>
            <w:hideMark/>
          </w:tcPr>
          <w:p w14:paraId="12D3A412" w14:textId="77777777" w:rsidR="00C0744A" w:rsidRDefault="00000000">
            <w:pPr>
              <w:pStyle w:val="Tabletext"/>
              <w:spacing w:after="0" w:line="240" w:lineRule="auto"/>
              <w:rPr>
                <w:lang w:val="en-AU" w:eastAsia="en-AU"/>
              </w:rPr>
            </w:pPr>
            <w:r>
              <w:rPr>
                <w:lang w:val="en-AU" w:eastAsia="en-AU"/>
              </w:rPr>
              <w:t>Was the tone of voice consistently maintained as a polite tone of calm confidence and professionalism throughout the transmissions?</w:t>
            </w:r>
          </w:p>
        </w:tc>
        <w:tc>
          <w:tcPr>
            <w:tcW w:w="7513" w:type="dxa"/>
            <w:tcBorders>
              <w:top w:val="nil"/>
              <w:left w:val="nil"/>
              <w:bottom w:val="single" w:sz="4" w:space="0" w:color="auto"/>
              <w:right w:val="single" w:sz="4" w:space="0" w:color="auto"/>
            </w:tcBorders>
            <w:shd w:val="clear" w:color="auto" w:fill="auto"/>
            <w:hideMark/>
          </w:tcPr>
          <w:p w14:paraId="5C4A04BA" w14:textId="77777777" w:rsidR="00C0744A" w:rsidRDefault="00000000">
            <w:pPr>
              <w:pStyle w:val="Tabletext"/>
              <w:spacing w:after="0" w:line="240" w:lineRule="auto"/>
              <w:rPr>
                <w:lang w:val="en-AU" w:eastAsia="en-AU"/>
              </w:rPr>
            </w:pPr>
            <w:r>
              <w:rPr>
                <w:lang w:val="en-AU" w:eastAsia="en-AU"/>
              </w:rPr>
              <w:t>TONE AND VOLUME</w:t>
            </w:r>
          </w:p>
          <w:p w14:paraId="1EA44AA2" w14:textId="77777777" w:rsidR="00C0744A" w:rsidRDefault="00000000">
            <w:pPr>
              <w:pStyle w:val="Tabletext"/>
              <w:spacing w:after="0" w:line="240" w:lineRule="auto"/>
              <w:rPr>
                <w:lang w:val="en-AU" w:eastAsia="en-AU"/>
              </w:rPr>
            </w:pPr>
            <w:r>
              <w:rPr>
                <w:lang w:val="en-AU" w:eastAsia="en-AU"/>
              </w:rPr>
              <w:t xml:space="preserve">The tone of the voice is crucial for mutual understanding. A message should be supported by the tone of voice used. </w:t>
            </w:r>
          </w:p>
          <w:p w14:paraId="1FCFF462" w14:textId="77777777" w:rsidR="00C0744A" w:rsidRDefault="00000000">
            <w:pPr>
              <w:pStyle w:val="Tabletext"/>
              <w:spacing w:after="0" w:line="240" w:lineRule="auto"/>
              <w:rPr>
                <w:lang w:val="en-AU" w:eastAsia="en-AU"/>
              </w:rPr>
            </w:pPr>
            <w:r>
              <w:rPr>
                <w:lang w:val="en-AU" w:eastAsia="en-AU"/>
              </w:rPr>
              <w:t>Research has indicated that how words are expressed is just as important as what words are used.</w:t>
            </w:r>
          </w:p>
          <w:p w14:paraId="07DF0AAD" w14:textId="77777777" w:rsidR="00C0744A" w:rsidRDefault="00000000">
            <w:pPr>
              <w:pStyle w:val="Tabletext"/>
              <w:spacing w:after="0" w:line="240" w:lineRule="auto"/>
              <w:rPr>
                <w:lang w:val="en-AU" w:eastAsia="en-AU"/>
              </w:rPr>
            </w:pPr>
            <w:r>
              <w:rPr>
                <w:lang w:val="en-AU" w:eastAsia="en-AU"/>
              </w:rPr>
              <w:t>Transmissions should be sent with a polite tone of calm confidence, and professionalism. VTS personnel must always remain professional even if they receive overly familiar or aggressive transmissions.</w:t>
            </w:r>
          </w:p>
          <w:p w14:paraId="12A955BC" w14:textId="77777777" w:rsidR="00C0744A" w:rsidRDefault="00000000">
            <w:pPr>
              <w:pStyle w:val="Tabletext"/>
              <w:spacing w:after="0" w:line="240" w:lineRule="auto"/>
              <w:rPr>
                <w:lang w:val="en-AU" w:eastAsia="en-AU"/>
              </w:rPr>
            </w:pPr>
            <w:r>
              <w:rPr>
                <w:lang w:val="en-AU" w:eastAsia="en-AU"/>
              </w:rPr>
              <w:t>The volume of the voice is important. The volume of a transmission should be at a level used for normal conversation. Shouting is unprofessional and causes distortion, whilst speaking too quietly could result in the message not being heard.</w:t>
            </w:r>
          </w:p>
        </w:tc>
        <w:tc>
          <w:tcPr>
            <w:tcW w:w="1424" w:type="dxa"/>
            <w:tcBorders>
              <w:top w:val="nil"/>
              <w:left w:val="nil"/>
              <w:bottom w:val="single" w:sz="4" w:space="0" w:color="auto"/>
              <w:right w:val="single" w:sz="4" w:space="0" w:color="auto"/>
            </w:tcBorders>
            <w:shd w:val="clear" w:color="auto" w:fill="auto"/>
            <w:hideMark/>
          </w:tcPr>
          <w:p w14:paraId="054ABA55" w14:textId="77777777" w:rsidR="00C0744A" w:rsidRDefault="00000000">
            <w:pPr>
              <w:pStyle w:val="Tabletext"/>
              <w:spacing w:after="0" w:line="240" w:lineRule="auto"/>
              <w:rPr>
                <w:lang w:val="en-AU" w:eastAsia="en-AU"/>
              </w:rPr>
            </w:pPr>
            <w:r>
              <w:rPr>
                <w:lang w:val="en-AU" w:eastAsia="en-AU"/>
              </w:rPr>
              <w:t>IALA G1132</w:t>
            </w:r>
          </w:p>
        </w:tc>
      </w:tr>
      <w:tr w:rsidR="00C0744A" w14:paraId="550ADFD1" w14:textId="77777777">
        <w:tc>
          <w:tcPr>
            <w:tcW w:w="1595" w:type="dxa"/>
            <w:tcBorders>
              <w:top w:val="nil"/>
              <w:left w:val="single" w:sz="4" w:space="0" w:color="auto"/>
              <w:bottom w:val="single" w:sz="4" w:space="0" w:color="auto"/>
              <w:right w:val="single" w:sz="4" w:space="0" w:color="auto"/>
            </w:tcBorders>
            <w:shd w:val="clear" w:color="000000" w:fill="BFBFBF"/>
            <w:hideMark/>
          </w:tcPr>
          <w:p w14:paraId="53EA83BD" w14:textId="77777777" w:rsidR="00C0744A" w:rsidRDefault="00000000">
            <w:pPr>
              <w:pStyle w:val="Tabletext"/>
              <w:spacing w:after="0" w:line="240" w:lineRule="auto"/>
              <w:rPr>
                <w:lang w:val="en-AU" w:eastAsia="en-AU"/>
              </w:rPr>
            </w:pPr>
            <w:r>
              <w:rPr>
                <w:lang w:val="en-AU" w:eastAsia="en-AU"/>
              </w:rPr>
              <w:t>Delivery</w:t>
            </w:r>
          </w:p>
        </w:tc>
        <w:tc>
          <w:tcPr>
            <w:tcW w:w="5209" w:type="dxa"/>
            <w:tcBorders>
              <w:top w:val="nil"/>
              <w:left w:val="nil"/>
              <w:bottom w:val="single" w:sz="4" w:space="0" w:color="auto"/>
              <w:right w:val="single" w:sz="4" w:space="0" w:color="auto"/>
            </w:tcBorders>
            <w:shd w:val="clear" w:color="auto" w:fill="auto"/>
            <w:hideMark/>
          </w:tcPr>
          <w:p w14:paraId="66CCBE07" w14:textId="77777777" w:rsidR="00C0744A" w:rsidRDefault="00000000">
            <w:pPr>
              <w:pStyle w:val="Tabletext"/>
              <w:spacing w:after="0" w:line="240" w:lineRule="auto"/>
              <w:rPr>
                <w:lang w:val="en-AU" w:eastAsia="en-AU"/>
              </w:rPr>
            </w:pPr>
            <w:r>
              <w:rPr>
                <w:lang w:val="en-AU" w:eastAsia="en-AU"/>
              </w:rPr>
              <w:t>Was the volume of the voice kept at a level used for normal conversation, avoiding shouting or being too quiet?</w:t>
            </w:r>
          </w:p>
        </w:tc>
        <w:tc>
          <w:tcPr>
            <w:tcW w:w="7513" w:type="dxa"/>
            <w:tcBorders>
              <w:top w:val="nil"/>
              <w:left w:val="nil"/>
              <w:bottom w:val="single" w:sz="4" w:space="0" w:color="auto"/>
              <w:right w:val="single" w:sz="4" w:space="0" w:color="auto"/>
            </w:tcBorders>
            <w:shd w:val="clear" w:color="auto" w:fill="auto"/>
            <w:hideMark/>
          </w:tcPr>
          <w:p w14:paraId="57A3009D" w14:textId="77777777" w:rsidR="00C0744A" w:rsidRDefault="00000000">
            <w:pPr>
              <w:pStyle w:val="Tabletext"/>
              <w:spacing w:after="0" w:line="240" w:lineRule="auto"/>
              <w:rPr>
                <w:lang w:val="en-AU" w:eastAsia="en-AU"/>
              </w:rPr>
            </w:pPr>
            <w:r>
              <w:rPr>
                <w:lang w:val="en-AU" w:eastAsia="en-AU"/>
              </w:rPr>
              <w:t>TONE AND VOLUME</w:t>
            </w:r>
          </w:p>
          <w:p w14:paraId="235B5A5C" w14:textId="77777777" w:rsidR="00C0744A" w:rsidRDefault="00000000">
            <w:pPr>
              <w:pStyle w:val="Tabletext"/>
              <w:spacing w:after="0" w:line="240" w:lineRule="auto"/>
              <w:rPr>
                <w:lang w:val="en-AU" w:eastAsia="en-AU"/>
              </w:rPr>
            </w:pPr>
            <w:r>
              <w:rPr>
                <w:lang w:val="en-AU" w:eastAsia="en-AU"/>
              </w:rPr>
              <w:t xml:space="preserve">The tone of the voice is crucial for mutual understanding. A message should be supported by the tone of voice used. </w:t>
            </w:r>
          </w:p>
          <w:p w14:paraId="02A62E4D" w14:textId="77777777" w:rsidR="00C0744A" w:rsidRDefault="00000000">
            <w:pPr>
              <w:pStyle w:val="Tabletext"/>
              <w:spacing w:after="0" w:line="240" w:lineRule="auto"/>
              <w:rPr>
                <w:lang w:val="en-AU" w:eastAsia="en-AU"/>
              </w:rPr>
            </w:pPr>
            <w:r>
              <w:rPr>
                <w:lang w:val="en-AU" w:eastAsia="en-AU"/>
              </w:rPr>
              <w:t>Research has indicated that how words are expressed is just as important as what words are used.</w:t>
            </w:r>
          </w:p>
          <w:p w14:paraId="3C4B0043" w14:textId="77777777" w:rsidR="00C0744A" w:rsidRDefault="00000000">
            <w:pPr>
              <w:pStyle w:val="Tabletext"/>
              <w:spacing w:after="0" w:line="240" w:lineRule="auto"/>
              <w:rPr>
                <w:lang w:val="en-AU" w:eastAsia="en-AU"/>
              </w:rPr>
            </w:pPr>
            <w:r>
              <w:rPr>
                <w:lang w:val="en-AU" w:eastAsia="en-AU"/>
              </w:rPr>
              <w:t>Transmissions should be sent with a polite tone of calm confidence, and professionalism. VTS personnel must always remain professional even if they receive overly familiar or aggressive transmissions.</w:t>
            </w:r>
          </w:p>
          <w:p w14:paraId="2455DE57" w14:textId="77777777" w:rsidR="00C0744A" w:rsidRDefault="00000000">
            <w:pPr>
              <w:pStyle w:val="Tabletext"/>
              <w:spacing w:after="0" w:line="240" w:lineRule="auto"/>
              <w:rPr>
                <w:lang w:val="en-AU" w:eastAsia="en-AU"/>
              </w:rPr>
            </w:pPr>
            <w:r>
              <w:rPr>
                <w:lang w:val="en-AU" w:eastAsia="en-AU"/>
              </w:rPr>
              <w:t>The volume of the voice is important. The volume of a transmission should be at a level used for normal conversation. Shouting is unprofessional and causes distortion, whilst speaking too quietly could result in the message not being heard.</w:t>
            </w:r>
          </w:p>
        </w:tc>
        <w:tc>
          <w:tcPr>
            <w:tcW w:w="1424" w:type="dxa"/>
            <w:tcBorders>
              <w:top w:val="nil"/>
              <w:left w:val="nil"/>
              <w:bottom w:val="single" w:sz="4" w:space="0" w:color="auto"/>
              <w:right w:val="single" w:sz="4" w:space="0" w:color="auto"/>
            </w:tcBorders>
            <w:shd w:val="clear" w:color="auto" w:fill="auto"/>
            <w:hideMark/>
          </w:tcPr>
          <w:p w14:paraId="0D3F6B7A" w14:textId="77777777" w:rsidR="00C0744A" w:rsidRDefault="00000000">
            <w:pPr>
              <w:pStyle w:val="Tabletext"/>
              <w:spacing w:after="0" w:line="240" w:lineRule="auto"/>
              <w:rPr>
                <w:lang w:val="en-AU" w:eastAsia="en-AU"/>
              </w:rPr>
            </w:pPr>
            <w:r>
              <w:rPr>
                <w:lang w:val="en-AU" w:eastAsia="en-AU"/>
              </w:rPr>
              <w:t>IALA G1132</w:t>
            </w:r>
          </w:p>
        </w:tc>
      </w:tr>
      <w:tr w:rsidR="00C0744A" w14:paraId="3E127084" w14:textId="77777777">
        <w:tc>
          <w:tcPr>
            <w:tcW w:w="1595" w:type="dxa"/>
            <w:tcBorders>
              <w:top w:val="nil"/>
              <w:left w:val="single" w:sz="4" w:space="0" w:color="auto"/>
              <w:bottom w:val="single" w:sz="4" w:space="0" w:color="auto"/>
              <w:right w:val="single" w:sz="4" w:space="0" w:color="auto"/>
            </w:tcBorders>
            <w:shd w:val="clear" w:color="000000" w:fill="BFBFBF"/>
            <w:hideMark/>
          </w:tcPr>
          <w:p w14:paraId="1D392D1E" w14:textId="77777777" w:rsidR="00C0744A" w:rsidRDefault="00000000">
            <w:pPr>
              <w:pStyle w:val="Tabletext"/>
              <w:spacing w:after="0" w:line="240" w:lineRule="auto"/>
              <w:rPr>
                <w:lang w:val="en-AU" w:eastAsia="en-AU"/>
              </w:rPr>
            </w:pPr>
            <w:r>
              <w:rPr>
                <w:lang w:val="en-AU" w:eastAsia="en-AU"/>
              </w:rPr>
              <w:t>Delivery</w:t>
            </w:r>
          </w:p>
        </w:tc>
        <w:tc>
          <w:tcPr>
            <w:tcW w:w="5209" w:type="dxa"/>
            <w:tcBorders>
              <w:top w:val="nil"/>
              <w:left w:val="nil"/>
              <w:bottom w:val="single" w:sz="4" w:space="0" w:color="auto"/>
              <w:right w:val="single" w:sz="4" w:space="0" w:color="auto"/>
            </w:tcBorders>
            <w:shd w:val="clear" w:color="auto" w:fill="auto"/>
            <w:hideMark/>
          </w:tcPr>
          <w:p w14:paraId="3584A9B9" w14:textId="77777777" w:rsidR="00C0744A" w:rsidRDefault="00000000">
            <w:pPr>
              <w:pStyle w:val="Tabletext"/>
              <w:spacing w:after="0" w:line="240" w:lineRule="auto"/>
              <w:rPr>
                <w:lang w:val="en-AU" w:eastAsia="en-AU"/>
              </w:rPr>
            </w:pPr>
            <w:r>
              <w:rPr>
                <w:lang w:val="en-AU" w:eastAsia="en-AU"/>
              </w:rPr>
              <w:t>"Were the keywords spoken slightly louder and longer than other neighbouring words?</w:t>
            </w:r>
          </w:p>
        </w:tc>
        <w:tc>
          <w:tcPr>
            <w:tcW w:w="7513" w:type="dxa"/>
            <w:tcBorders>
              <w:top w:val="nil"/>
              <w:left w:val="nil"/>
              <w:bottom w:val="single" w:sz="4" w:space="0" w:color="auto"/>
              <w:right w:val="single" w:sz="4" w:space="0" w:color="auto"/>
            </w:tcBorders>
            <w:shd w:val="clear" w:color="auto" w:fill="auto"/>
            <w:hideMark/>
          </w:tcPr>
          <w:p w14:paraId="3D6FDF2C" w14:textId="77777777" w:rsidR="00C0744A" w:rsidRDefault="00000000">
            <w:pPr>
              <w:pStyle w:val="Tabletext"/>
              <w:spacing w:after="0" w:line="240" w:lineRule="auto"/>
              <w:rPr>
                <w:lang w:val="en-AU" w:eastAsia="en-AU"/>
              </w:rPr>
            </w:pPr>
            <w:r>
              <w:rPr>
                <w:lang w:val="en-AU" w:eastAsia="en-AU"/>
              </w:rPr>
              <w:t>5.2.3. EMPHASIS ON KEYWORDS</w:t>
            </w:r>
          </w:p>
          <w:p w14:paraId="07D160F9" w14:textId="77777777" w:rsidR="00C0744A" w:rsidRDefault="00000000">
            <w:pPr>
              <w:pStyle w:val="Tabletext"/>
              <w:spacing w:after="0" w:line="240" w:lineRule="auto"/>
              <w:rPr>
                <w:lang w:val="en-AU" w:eastAsia="en-AU"/>
              </w:rPr>
            </w:pPr>
            <w:r>
              <w:rPr>
                <w:lang w:val="en-AU" w:eastAsia="en-AU"/>
              </w:rPr>
              <w:lastRenderedPageBreak/>
              <w:t>The keyword is the most important part of the message. This should be spoken slightly louder and longer than its neighbouring words to provide emphasis (e.g., WARNING SHALLOW water AHEAD of you).</w:t>
            </w:r>
          </w:p>
        </w:tc>
        <w:tc>
          <w:tcPr>
            <w:tcW w:w="1424" w:type="dxa"/>
            <w:tcBorders>
              <w:top w:val="nil"/>
              <w:left w:val="nil"/>
              <w:bottom w:val="single" w:sz="4" w:space="0" w:color="auto"/>
              <w:right w:val="single" w:sz="4" w:space="0" w:color="auto"/>
            </w:tcBorders>
            <w:shd w:val="clear" w:color="auto" w:fill="auto"/>
            <w:hideMark/>
          </w:tcPr>
          <w:p w14:paraId="0681D699" w14:textId="77777777" w:rsidR="00C0744A" w:rsidRDefault="00000000">
            <w:pPr>
              <w:pStyle w:val="Tabletext"/>
              <w:spacing w:after="0" w:line="240" w:lineRule="auto"/>
              <w:rPr>
                <w:lang w:val="en-AU" w:eastAsia="en-AU"/>
              </w:rPr>
            </w:pPr>
            <w:r>
              <w:rPr>
                <w:lang w:val="en-AU" w:eastAsia="en-AU"/>
              </w:rPr>
              <w:lastRenderedPageBreak/>
              <w:t>IALA G1132</w:t>
            </w:r>
          </w:p>
        </w:tc>
      </w:tr>
      <w:tr w:rsidR="00C0744A" w14:paraId="4079C1C5" w14:textId="77777777">
        <w:tc>
          <w:tcPr>
            <w:tcW w:w="1595" w:type="dxa"/>
            <w:tcBorders>
              <w:top w:val="nil"/>
              <w:left w:val="single" w:sz="4" w:space="0" w:color="auto"/>
              <w:bottom w:val="single" w:sz="4" w:space="0" w:color="auto"/>
              <w:right w:val="single" w:sz="4" w:space="0" w:color="auto"/>
            </w:tcBorders>
            <w:shd w:val="clear" w:color="000000" w:fill="BFBFBF"/>
            <w:hideMark/>
          </w:tcPr>
          <w:p w14:paraId="647355FC" w14:textId="77777777" w:rsidR="00C0744A" w:rsidRDefault="00000000">
            <w:pPr>
              <w:pStyle w:val="Tabletext"/>
              <w:spacing w:after="0" w:line="240" w:lineRule="auto"/>
              <w:rPr>
                <w:lang w:val="en-AU" w:eastAsia="en-AU"/>
              </w:rPr>
            </w:pPr>
            <w:r>
              <w:rPr>
                <w:lang w:val="en-AU" w:eastAsia="en-AU"/>
              </w:rPr>
              <w:t>Delivery</w:t>
            </w:r>
          </w:p>
        </w:tc>
        <w:tc>
          <w:tcPr>
            <w:tcW w:w="5209" w:type="dxa"/>
            <w:tcBorders>
              <w:top w:val="nil"/>
              <w:left w:val="nil"/>
              <w:bottom w:val="single" w:sz="4" w:space="0" w:color="auto"/>
              <w:right w:val="single" w:sz="4" w:space="0" w:color="auto"/>
            </w:tcBorders>
            <w:shd w:val="clear" w:color="auto" w:fill="auto"/>
            <w:hideMark/>
          </w:tcPr>
          <w:p w14:paraId="37B6A32D" w14:textId="77777777" w:rsidR="00C0744A" w:rsidRDefault="00000000">
            <w:pPr>
              <w:pStyle w:val="Tabletext"/>
              <w:spacing w:after="0" w:line="240" w:lineRule="auto"/>
              <w:rPr>
                <w:lang w:val="en-AU" w:eastAsia="en-AU"/>
              </w:rPr>
            </w:pPr>
            <w:r>
              <w:rPr>
                <w:lang w:val="en-AU" w:eastAsia="en-AU"/>
              </w:rPr>
              <w:t>Was the speech rate appropriate in terms of contexts of situations (100 and 120 respectively for routine and emergency situations) ?</w:t>
            </w:r>
          </w:p>
        </w:tc>
        <w:tc>
          <w:tcPr>
            <w:tcW w:w="7513" w:type="dxa"/>
            <w:tcBorders>
              <w:top w:val="nil"/>
              <w:left w:val="nil"/>
              <w:bottom w:val="single" w:sz="4" w:space="0" w:color="auto"/>
              <w:right w:val="single" w:sz="4" w:space="0" w:color="auto"/>
            </w:tcBorders>
            <w:shd w:val="clear" w:color="auto" w:fill="auto"/>
            <w:hideMark/>
          </w:tcPr>
          <w:p w14:paraId="749ECE23" w14:textId="77777777" w:rsidR="00C0744A" w:rsidRDefault="00000000">
            <w:pPr>
              <w:pStyle w:val="Tabletext"/>
              <w:spacing w:after="0" w:line="240" w:lineRule="auto"/>
              <w:rPr>
                <w:lang w:val="en-AU" w:eastAsia="en-AU"/>
              </w:rPr>
            </w:pPr>
            <w:r>
              <w:rPr>
                <w:lang w:val="en-AU" w:eastAsia="en-AU"/>
              </w:rPr>
              <w:t>5.2.4. SPEECH RATE</w:t>
            </w:r>
          </w:p>
          <w:p w14:paraId="0B56F7EC" w14:textId="77777777" w:rsidR="00C0744A" w:rsidRDefault="00000000">
            <w:pPr>
              <w:pStyle w:val="Tabletext"/>
              <w:spacing w:after="0" w:line="240" w:lineRule="auto"/>
              <w:rPr>
                <w:lang w:val="en-AU" w:eastAsia="en-AU"/>
              </w:rPr>
            </w:pPr>
            <w:r>
              <w:rPr>
                <w:lang w:val="en-AU" w:eastAsia="en-AU"/>
              </w:rPr>
              <w:t xml:space="preserve">Speech rate is the speed at which a speaker conveys the message. Key points for speech rate are: </w:t>
            </w:r>
          </w:p>
          <w:p w14:paraId="2271DF18" w14:textId="77777777" w:rsidR="00C0744A" w:rsidRDefault="00000000">
            <w:pPr>
              <w:pStyle w:val="Tabletext"/>
              <w:spacing w:after="0" w:line="240" w:lineRule="auto"/>
              <w:rPr>
                <w:lang w:val="en-AU" w:eastAsia="en-AU"/>
              </w:rPr>
            </w:pPr>
            <w:r>
              <w:rPr>
                <w:lang w:val="en-AU" w:eastAsia="en-AU"/>
              </w:rPr>
              <w:t xml:space="preserve">• Modulating speech at a slower rate of around 120 words per minute (WPM) is highly recommended for clear and effective communication. </w:t>
            </w:r>
          </w:p>
          <w:p w14:paraId="058864B4" w14:textId="77777777" w:rsidR="00C0744A" w:rsidRDefault="00000000">
            <w:pPr>
              <w:pStyle w:val="Tabletext"/>
              <w:spacing w:after="0" w:line="240" w:lineRule="auto"/>
              <w:rPr>
                <w:lang w:val="en-AU" w:eastAsia="en-AU"/>
              </w:rPr>
            </w:pPr>
            <w:r>
              <w:rPr>
                <w:lang w:val="en-AU" w:eastAsia="en-AU"/>
              </w:rPr>
              <w:t>• In emergency situations and in developing unsafe situations, a slower rate of 100 WPM should be applied so important information can be clearly and accurately delivered under high-pressure and cognitively challenging conditions.</w:t>
            </w:r>
          </w:p>
          <w:p w14:paraId="5C8BFDB8" w14:textId="77777777" w:rsidR="00C0744A" w:rsidRDefault="00000000">
            <w:pPr>
              <w:pStyle w:val="Tabletext"/>
              <w:spacing w:after="0" w:line="240" w:lineRule="auto"/>
              <w:rPr>
                <w:lang w:val="en-AU" w:eastAsia="en-AU"/>
              </w:rPr>
            </w:pPr>
            <w:r>
              <w:rPr>
                <w:lang w:val="en-AU" w:eastAsia="en-AU"/>
              </w:rPr>
              <w:t xml:space="preserve">In an international environment where people from different linguistic backgrounds speak with their own accents, intonation and pronunciation, it is crucial to maintain an appropriate rate of speech. This increases the likelihood of comprehension and reduces anxiety. </w:t>
            </w:r>
          </w:p>
        </w:tc>
        <w:tc>
          <w:tcPr>
            <w:tcW w:w="1424" w:type="dxa"/>
            <w:tcBorders>
              <w:top w:val="nil"/>
              <w:left w:val="nil"/>
              <w:bottom w:val="single" w:sz="4" w:space="0" w:color="auto"/>
              <w:right w:val="single" w:sz="4" w:space="0" w:color="auto"/>
            </w:tcBorders>
            <w:shd w:val="clear" w:color="auto" w:fill="auto"/>
            <w:hideMark/>
          </w:tcPr>
          <w:p w14:paraId="01915BC2" w14:textId="77777777" w:rsidR="00C0744A" w:rsidRDefault="00000000">
            <w:pPr>
              <w:pStyle w:val="Tabletext"/>
              <w:spacing w:after="0" w:line="240" w:lineRule="auto"/>
              <w:rPr>
                <w:lang w:val="en-AU" w:eastAsia="en-AU"/>
              </w:rPr>
            </w:pPr>
            <w:r>
              <w:rPr>
                <w:lang w:val="en-AU" w:eastAsia="en-AU"/>
              </w:rPr>
              <w:t>IALA G1132</w:t>
            </w:r>
          </w:p>
        </w:tc>
      </w:tr>
      <w:tr w:rsidR="00C0744A" w14:paraId="2CCBA211" w14:textId="77777777">
        <w:tc>
          <w:tcPr>
            <w:tcW w:w="1595" w:type="dxa"/>
            <w:tcBorders>
              <w:top w:val="nil"/>
              <w:left w:val="single" w:sz="4" w:space="0" w:color="auto"/>
              <w:bottom w:val="single" w:sz="4" w:space="0" w:color="auto"/>
              <w:right w:val="single" w:sz="4" w:space="0" w:color="auto"/>
            </w:tcBorders>
            <w:shd w:val="clear" w:color="000000" w:fill="BFBFBF"/>
            <w:hideMark/>
          </w:tcPr>
          <w:p w14:paraId="1A0B876C" w14:textId="77777777" w:rsidR="00C0744A" w:rsidRDefault="00000000">
            <w:pPr>
              <w:pStyle w:val="Tabletext"/>
              <w:spacing w:after="0" w:line="240" w:lineRule="auto"/>
              <w:rPr>
                <w:lang w:val="en-AU" w:eastAsia="en-AU"/>
              </w:rPr>
            </w:pPr>
            <w:r>
              <w:rPr>
                <w:lang w:val="en-AU" w:eastAsia="en-AU"/>
              </w:rPr>
              <w:t>Delivery</w:t>
            </w:r>
          </w:p>
        </w:tc>
        <w:tc>
          <w:tcPr>
            <w:tcW w:w="5209" w:type="dxa"/>
            <w:tcBorders>
              <w:top w:val="nil"/>
              <w:left w:val="nil"/>
              <w:bottom w:val="single" w:sz="4" w:space="0" w:color="auto"/>
              <w:right w:val="single" w:sz="4" w:space="0" w:color="auto"/>
            </w:tcBorders>
            <w:shd w:val="clear" w:color="auto" w:fill="auto"/>
            <w:hideMark/>
          </w:tcPr>
          <w:p w14:paraId="47570BE8" w14:textId="77777777" w:rsidR="00C0744A" w:rsidRDefault="00000000">
            <w:pPr>
              <w:pStyle w:val="Tabletext"/>
              <w:spacing w:after="0" w:line="240" w:lineRule="auto"/>
              <w:rPr>
                <w:lang w:val="en-AU" w:eastAsia="en-AU"/>
              </w:rPr>
            </w:pPr>
            <w:r>
              <w:rPr>
                <w:lang w:val="en-AU" w:eastAsia="en-AU"/>
              </w:rPr>
              <w:t>Was word grouping and pausing appropriately applied?</w:t>
            </w:r>
          </w:p>
        </w:tc>
        <w:tc>
          <w:tcPr>
            <w:tcW w:w="7513" w:type="dxa"/>
            <w:tcBorders>
              <w:top w:val="nil"/>
              <w:left w:val="nil"/>
              <w:bottom w:val="single" w:sz="4" w:space="0" w:color="auto"/>
              <w:right w:val="single" w:sz="4" w:space="0" w:color="auto"/>
            </w:tcBorders>
            <w:shd w:val="clear" w:color="auto" w:fill="auto"/>
            <w:hideMark/>
          </w:tcPr>
          <w:p w14:paraId="71709CAB" w14:textId="77777777" w:rsidR="00C0744A" w:rsidRDefault="00000000">
            <w:pPr>
              <w:pStyle w:val="Tabletext"/>
              <w:spacing w:after="0" w:line="240" w:lineRule="auto"/>
              <w:rPr>
                <w:lang w:val="en-AU" w:eastAsia="en-AU"/>
              </w:rPr>
            </w:pPr>
            <w:r>
              <w:rPr>
                <w:lang w:val="en-AU" w:eastAsia="en-AU"/>
              </w:rPr>
              <w:t>5.2.5. WORD GROUPING AND PAUSING</w:t>
            </w:r>
          </w:p>
          <w:p w14:paraId="083740B7" w14:textId="77777777" w:rsidR="00C0744A" w:rsidRDefault="00000000">
            <w:pPr>
              <w:pStyle w:val="Tabletext"/>
              <w:spacing w:after="0" w:line="240" w:lineRule="auto"/>
              <w:rPr>
                <w:lang w:val="en-AU" w:eastAsia="en-AU"/>
              </w:rPr>
            </w:pPr>
            <w:r>
              <w:rPr>
                <w:lang w:val="en-AU" w:eastAsia="en-AU"/>
              </w:rPr>
              <w:t>It is generally recognized that the use of four words in a short phrase is best understood by listeners. Therefore, understanding can be enhanced considerably by dividing sentences into smaller groups, or phrases, and by pausing briefly between word groups. VTS personnel can also moderate their speech rates by pausing between each word group.</w:t>
            </w:r>
          </w:p>
          <w:p w14:paraId="4ABA51DF" w14:textId="77777777" w:rsidR="00C0744A" w:rsidRDefault="00000000">
            <w:pPr>
              <w:pStyle w:val="Tabletext"/>
              <w:spacing w:after="0" w:line="240" w:lineRule="auto"/>
              <w:rPr>
                <w:lang w:val="en-AU" w:eastAsia="en-AU"/>
              </w:rPr>
            </w:pPr>
            <w:r>
              <w:rPr>
                <w:lang w:val="en-AU" w:eastAsia="en-AU"/>
              </w:rPr>
              <w:t>The effect of word grouping and pausing is important for the following reasons:</w:t>
            </w:r>
          </w:p>
          <w:p w14:paraId="68E3A3FD" w14:textId="77777777" w:rsidR="00C0744A" w:rsidRDefault="00000000">
            <w:pPr>
              <w:pStyle w:val="Tabletext"/>
              <w:spacing w:after="0" w:line="240" w:lineRule="auto"/>
              <w:rPr>
                <w:lang w:val="en-AU" w:eastAsia="en-AU"/>
              </w:rPr>
            </w:pPr>
            <w:r>
              <w:rPr>
                <w:lang w:val="en-AU" w:eastAsia="en-AU"/>
              </w:rPr>
              <w:t xml:space="preserve">• It gives listeners the time to process each pack of information that is delivered. </w:t>
            </w:r>
          </w:p>
          <w:p w14:paraId="001701CC" w14:textId="77777777" w:rsidR="00C0744A" w:rsidRDefault="00000000">
            <w:pPr>
              <w:pStyle w:val="Tabletext"/>
              <w:spacing w:after="0" w:line="240" w:lineRule="auto"/>
              <w:rPr>
                <w:lang w:val="en-AU" w:eastAsia="en-AU"/>
              </w:rPr>
            </w:pPr>
            <w:r>
              <w:rPr>
                <w:lang w:val="en-AU" w:eastAsia="en-AU"/>
              </w:rPr>
              <w:t>• It enables speakers to prepare subsequent information for delivery.</w:t>
            </w:r>
          </w:p>
          <w:p w14:paraId="0DAC9D45" w14:textId="77777777" w:rsidR="00C0744A" w:rsidRDefault="00000000">
            <w:pPr>
              <w:pStyle w:val="Tabletext"/>
              <w:spacing w:after="0" w:line="240" w:lineRule="auto"/>
              <w:rPr>
                <w:lang w:val="en-AU" w:eastAsia="en-AU"/>
              </w:rPr>
            </w:pPr>
            <w:r>
              <w:rPr>
                <w:lang w:val="en-AU" w:eastAsia="en-AU"/>
              </w:rPr>
              <w:t>• It decreases the use of unnecessary fillers like ‘um, hm, uh, …’, which hinders mutual intelligibility.</w:t>
            </w:r>
          </w:p>
        </w:tc>
        <w:tc>
          <w:tcPr>
            <w:tcW w:w="1424" w:type="dxa"/>
            <w:tcBorders>
              <w:top w:val="nil"/>
              <w:left w:val="nil"/>
              <w:bottom w:val="single" w:sz="4" w:space="0" w:color="auto"/>
              <w:right w:val="single" w:sz="4" w:space="0" w:color="auto"/>
            </w:tcBorders>
            <w:shd w:val="clear" w:color="auto" w:fill="auto"/>
            <w:hideMark/>
          </w:tcPr>
          <w:p w14:paraId="321A0F59" w14:textId="77777777" w:rsidR="00C0744A" w:rsidRDefault="00000000">
            <w:pPr>
              <w:pStyle w:val="Tabletext"/>
              <w:spacing w:after="0" w:line="240" w:lineRule="auto"/>
              <w:rPr>
                <w:lang w:val="en-AU" w:eastAsia="en-AU"/>
              </w:rPr>
            </w:pPr>
            <w:r>
              <w:rPr>
                <w:lang w:val="en-AU" w:eastAsia="en-AU"/>
              </w:rPr>
              <w:t>IALA G1132</w:t>
            </w:r>
          </w:p>
        </w:tc>
      </w:tr>
      <w:tr w:rsidR="00C0744A" w14:paraId="5CD10A50" w14:textId="77777777">
        <w:tc>
          <w:tcPr>
            <w:tcW w:w="1595" w:type="dxa"/>
            <w:tcBorders>
              <w:top w:val="nil"/>
              <w:left w:val="single" w:sz="4" w:space="0" w:color="auto"/>
              <w:bottom w:val="single" w:sz="4" w:space="0" w:color="auto"/>
              <w:right w:val="single" w:sz="4" w:space="0" w:color="auto"/>
            </w:tcBorders>
            <w:shd w:val="clear" w:color="000000" w:fill="BFBFBF"/>
            <w:hideMark/>
          </w:tcPr>
          <w:p w14:paraId="1B153A8C" w14:textId="77777777" w:rsidR="00C0744A" w:rsidRDefault="00000000">
            <w:pPr>
              <w:pStyle w:val="Tabletext"/>
              <w:spacing w:after="0" w:line="240" w:lineRule="auto"/>
              <w:rPr>
                <w:lang w:val="en-AU" w:eastAsia="en-AU"/>
              </w:rPr>
            </w:pPr>
            <w:r>
              <w:rPr>
                <w:lang w:val="en-AU" w:eastAsia="en-AU"/>
              </w:rPr>
              <w:t>Delivery</w:t>
            </w:r>
          </w:p>
        </w:tc>
        <w:tc>
          <w:tcPr>
            <w:tcW w:w="5209" w:type="dxa"/>
            <w:tcBorders>
              <w:top w:val="nil"/>
              <w:left w:val="nil"/>
              <w:bottom w:val="single" w:sz="4" w:space="0" w:color="auto"/>
              <w:right w:val="single" w:sz="4" w:space="0" w:color="auto"/>
            </w:tcBorders>
            <w:shd w:val="clear" w:color="auto" w:fill="auto"/>
            <w:hideMark/>
          </w:tcPr>
          <w:p w14:paraId="1873D492" w14:textId="77777777" w:rsidR="00C0744A" w:rsidRDefault="00000000">
            <w:pPr>
              <w:pStyle w:val="Tabletext"/>
              <w:spacing w:after="0" w:line="240" w:lineRule="auto"/>
              <w:rPr>
                <w:lang w:val="en-AU" w:eastAsia="en-AU"/>
              </w:rPr>
            </w:pPr>
            <w:r>
              <w:rPr>
                <w:lang w:val="en-AU" w:eastAsia="en-AU"/>
              </w:rPr>
              <w:t>Was the use of unnecessary fillers like ‘um’, ‘hm’, ‘uh’, etc., avoided?</w:t>
            </w:r>
          </w:p>
        </w:tc>
        <w:tc>
          <w:tcPr>
            <w:tcW w:w="7513" w:type="dxa"/>
            <w:tcBorders>
              <w:top w:val="nil"/>
              <w:left w:val="nil"/>
              <w:bottom w:val="single" w:sz="4" w:space="0" w:color="auto"/>
              <w:right w:val="single" w:sz="4" w:space="0" w:color="auto"/>
            </w:tcBorders>
            <w:shd w:val="clear" w:color="auto" w:fill="auto"/>
            <w:hideMark/>
          </w:tcPr>
          <w:p w14:paraId="2EAE91FF" w14:textId="77777777" w:rsidR="00C0744A" w:rsidRDefault="00000000">
            <w:pPr>
              <w:pStyle w:val="Tabletext"/>
              <w:spacing w:after="0" w:line="240" w:lineRule="auto"/>
              <w:rPr>
                <w:lang w:val="en-AU" w:eastAsia="en-AU"/>
              </w:rPr>
            </w:pPr>
            <w:r>
              <w:rPr>
                <w:lang w:val="en-AU" w:eastAsia="en-AU"/>
              </w:rPr>
              <w:t>5.2.5. WORD GROUPING AND PAUSING</w:t>
            </w:r>
          </w:p>
          <w:p w14:paraId="7A23BCE0" w14:textId="77777777" w:rsidR="00C0744A" w:rsidRDefault="00000000">
            <w:pPr>
              <w:pStyle w:val="Tabletext"/>
              <w:spacing w:after="0" w:line="240" w:lineRule="auto"/>
              <w:rPr>
                <w:lang w:val="en-AU" w:eastAsia="en-AU"/>
              </w:rPr>
            </w:pPr>
            <w:r>
              <w:rPr>
                <w:lang w:val="en-AU" w:eastAsia="en-AU"/>
              </w:rPr>
              <w:t>It is generally recognized that the use of four words in a short phrase is best understood by listeners. Therefore, understanding can be enhanced considerably by dividing sentences into smaller groups, or phrases, and by pausing briefly between word groups. VTS personnel can also moderate their speech rates by pausing between each word group.</w:t>
            </w:r>
          </w:p>
          <w:p w14:paraId="4811C407" w14:textId="77777777" w:rsidR="00C0744A" w:rsidRDefault="00000000">
            <w:pPr>
              <w:pStyle w:val="Tabletext"/>
              <w:spacing w:after="0" w:line="240" w:lineRule="auto"/>
              <w:rPr>
                <w:lang w:val="en-AU" w:eastAsia="en-AU"/>
              </w:rPr>
            </w:pPr>
            <w:r>
              <w:rPr>
                <w:lang w:val="en-AU" w:eastAsia="en-AU"/>
              </w:rPr>
              <w:t>The effect of word grouping and pausing is important for the following reasons:</w:t>
            </w:r>
          </w:p>
          <w:p w14:paraId="6C9A14AF" w14:textId="77777777" w:rsidR="00C0744A" w:rsidRDefault="00000000">
            <w:pPr>
              <w:pStyle w:val="Tabletext"/>
              <w:spacing w:after="0" w:line="240" w:lineRule="auto"/>
              <w:rPr>
                <w:lang w:val="en-AU" w:eastAsia="en-AU"/>
              </w:rPr>
            </w:pPr>
            <w:r>
              <w:rPr>
                <w:lang w:val="en-AU" w:eastAsia="en-AU"/>
              </w:rPr>
              <w:lastRenderedPageBreak/>
              <w:t xml:space="preserve">• It gives listeners the time to process each pack of information that is delivered. </w:t>
            </w:r>
          </w:p>
          <w:p w14:paraId="6E187D1A" w14:textId="77777777" w:rsidR="00C0744A" w:rsidRDefault="00000000">
            <w:pPr>
              <w:pStyle w:val="Tabletext"/>
              <w:spacing w:after="0" w:line="240" w:lineRule="auto"/>
              <w:rPr>
                <w:lang w:val="en-AU" w:eastAsia="en-AU"/>
              </w:rPr>
            </w:pPr>
            <w:r>
              <w:rPr>
                <w:lang w:val="en-AU" w:eastAsia="en-AU"/>
              </w:rPr>
              <w:t>• It enables speakers to prepare subsequent information for delivery.</w:t>
            </w:r>
          </w:p>
          <w:p w14:paraId="3C842E47" w14:textId="77777777" w:rsidR="00C0744A" w:rsidRDefault="00000000">
            <w:pPr>
              <w:pStyle w:val="Tabletext"/>
              <w:spacing w:after="0" w:line="240" w:lineRule="auto"/>
              <w:rPr>
                <w:lang w:val="en-AU" w:eastAsia="en-AU"/>
              </w:rPr>
            </w:pPr>
            <w:r>
              <w:rPr>
                <w:lang w:val="en-AU" w:eastAsia="en-AU"/>
              </w:rPr>
              <w:t>• It decreases the use of unnecessary fillers like ‘um, hm, uh, …’, which hinders mutual intelligibility.</w:t>
            </w:r>
          </w:p>
        </w:tc>
        <w:tc>
          <w:tcPr>
            <w:tcW w:w="1424" w:type="dxa"/>
            <w:tcBorders>
              <w:top w:val="nil"/>
              <w:left w:val="nil"/>
              <w:bottom w:val="single" w:sz="4" w:space="0" w:color="auto"/>
              <w:right w:val="single" w:sz="4" w:space="0" w:color="auto"/>
            </w:tcBorders>
            <w:shd w:val="clear" w:color="auto" w:fill="auto"/>
            <w:hideMark/>
          </w:tcPr>
          <w:p w14:paraId="35F03FEC" w14:textId="77777777" w:rsidR="00C0744A" w:rsidRDefault="00000000">
            <w:pPr>
              <w:pStyle w:val="Tabletext"/>
              <w:spacing w:after="0" w:line="240" w:lineRule="auto"/>
              <w:rPr>
                <w:lang w:val="en-AU" w:eastAsia="en-AU"/>
              </w:rPr>
            </w:pPr>
            <w:r>
              <w:rPr>
                <w:lang w:val="en-AU" w:eastAsia="en-AU"/>
              </w:rPr>
              <w:lastRenderedPageBreak/>
              <w:t>IALA G1132</w:t>
            </w:r>
          </w:p>
        </w:tc>
      </w:tr>
      <w:tr w:rsidR="00C0744A" w14:paraId="04C4718B" w14:textId="77777777">
        <w:tc>
          <w:tcPr>
            <w:tcW w:w="1595" w:type="dxa"/>
            <w:tcBorders>
              <w:top w:val="nil"/>
              <w:left w:val="single" w:sz="4" w:space="0" w:color="auto"/>
              <w:bottom w:val="single" w:sz="4" w:space="0" w:color="auto"/>
              <w:right w:val="single" w:sz="4" w:space="0" w:color="auto"/>
            </w:tcBorders>
            <w:shd w:val="clear" w:color="000000" w:fill="BFBFBF"/>
            <w:hideMark/>
          </w:tcPr>
          <w:p w14:paraId="5A858723" w14:textId="77777777" w:rsidR="00C0744A" w:rsidRDefault="00000000">
            <w:pPr>
              <w:pStyle w:val="Tabletext"/>
              <w:spacing w:after="0" w:line="240" w:lineRule="auto"/>
              <w:rPr>
                <w:lang w:val="en-AU" w:eastAsia="en-AU"/>
              </w:rPr>
            </w:pPr>
            <w:r>
              <w:rPr>
                <w:lang w:val="en-AU" w:eastAsia="en-AU"/>
              </w:rPr>
              <w:t>Delivery</w:t>
            </w:r>
          </w:p>
        </w:tc>
        <w:tc>
          <w:tcPr>
            <w:tcW w:w="5209" w:type="dxa"/>
            <w:tcBorders>
              <w:top w:val="nil"/>
              <w:left w:val="nil"/>
              <w:bottom w:val="single" w:sz="4" w:space="0" w:color="auto"/>
              <w:right w:val="single" w:sz="4" w:space="0" w:color="auto"/>
            </w:tcBorders>
            <w:shd w:val="clear" w:color="auto" w:fill="auto"/>
            <w:hideMark/>
          </w:tcPr>
          <w:p w14:paraId="4F9E2F04" w14:textId="77777777" w:rsidR="00C0744A" w:rsidRDefault="00000000">
            <w:pPr>
              <w:pStyle w:val="Tabletext"/>
              <w:spacing w:after="0" w:line="240" w:lineRule="auto"/>
              <w:rPr>
                <w:lang w:val="en-AU" w:eastAsia="en-AU"/>
              </w:rPr>
            </w:pPr>
            <w:r>
              <w:rPr>
                <w:lang w:val="en-AU" w:eastAsia="en-AU"/>
              </w:rPr>
              <w:t>Were the numbers pronounced as separate digits and distinctively?</w:t>
            </w:r>
          </w:p>
        </w:tc>
        <w:tc>
          <w:tcPr>
            <w:tcW w:w="7513" w:type="dxa"/>
            <w:tcBorders>
              <w:top w:val="nil"/>
              <w:left w:val="nil"/>
              <w:bottom w:val="single" w:sz="4" w:space="0" w:color="auto"/>
              <w:right w:val="single" w:sz="4" w:space="0" w:color="auto"/>
            </w:tcBorders>
            <w:shd w:val="clear" w:color="auto" w:fill="auto"/>
            <w:hideMark/>
          </w:tcPr>
          <w:p w14:paraId="027E9C7A" w14:textId="77777777" w:rsidR="00C0744A" w:rsidRDefault="00000000">
            <w:pPr>
              <w:pStyle w:val="Tabletext"/>
              <w:spacing w:after="0" w:line="240" w:lineRule="auto"/>
              <w:rPr>
                <w:lang w:val="en-AU" w:eastAsia="en-AU"/>
              </w:rPr>
            </w:pPr>
            <w:r>
              <w:rPr>
                <w:lang w:val="en-AU" w:eastAsia="en-AU"/>
              </w:rPr>
              <w:t>10 Numbers</w:t>
            </w:r>
          </w:p>
          <w:p w14:paraId="4E4596A3" w14:textId="77777777" w:rsidR="00C0744A" w:rsidRDefault="00000000">
            <w:pPr>
              <w:pStyle w:val="Tabletext"/>
              <w:spacing w:after="0" w:line="240" w:lineRule="auto"/>
              <w:rPr>
                <w:lang w:val="en-AU" w:eastAsia="en-AU"/>
              </w:rPr>
            </w:pPr>
            <w:r>
              <w:rPr>
                <w:lang w:val="en-AU" w:eastAsia="en-AU"/>
              </w:rPr>
              <w:t>Numbers are to be spoken in separate digits:</w:t>
            </w:r>
          </w:p>
          <w:p w14:paraId="5EB0CC66" w14:textId="77777777" w:rsidR="00C0744A" w:rsidRDefault="00000000">
            <w:pPr>
              <w:pStyle w:val="Tabletext"/>
              <w:spacing w:after="0" w:line="240" w:lineRule="auto"/>
              <w:rPr>
                <w:lang w:val="en-AU" w:eastAsia="en-AU"/>
              </w:rPr>
            </w:pPr>
            <w:r>
              <w:rPr>
                <w:lang w:val="en-AU" w:eastAsia="en-AU"/>
              </w:rPr>
              <w:t>"One-five-zero" for 150</w:t>
            </w:r>
          </w:p>
          <w:p w14:paraId="3F9E4616" w14:textId="77777777" w:rsidR="00C0744A" w:rsidRDefault="00000000">
            <w:pPr>
              <w:pStyle w:val="Tabletext"/>
              <w:spacing w:after="0" w:line="240" w:lineRule="auto"/>
              <w:rPr>
                <w:lang w:val="en-AU" w:eastAsia="en-AU"/>
              </w:rPr>
            </w:pPr>
            <w:r>
              <w:rPr>
                <w:lang w:val="en-AU" w:eastAsia="en-AU"/>
              </w:rPr>
              <w:t>"Two decimal five" or</w:t>
            </w:r>
          </w:p>
          <w:p w14:paraId="35F39C73" w14:textId="77777777" w:rsidR="00C0744A" w:rsidRDefault="00000000">
            <w:pPr>
              <w:pStyle w:val="Tabletext"/>
              <w:spacing w:after="0" w:line="240" w:lineRule="auto"/>
              <w:rPr>
                <w:lang w:val="en-AU" w:eastAsia="en-AU"/>
              </w:rPr>
            </w:pPr>
            <w:r>
              <w:rPr>
                <w:lang w:val="en-AU" w:eastAsia="en-AU"/>
              </w:rPr>
              <w:t>Two point five” for 2.5</w:t>
            </w:r>
          </w:p>
        </w:tc>
        <w:tc>
          <w:tcPr>
            <w:tcW w:w="1424" w:type="dxa"/>
            <w:tcBorders>
              <w:top w:val="nil"/>
              <w:left w:val="nil"/>
              <w:bottom w:val="single" w:sz="4" w:space="0" w:color="auto"/>
              <w:right w:val="single" w:sz="4" w:space="0" w:color="auto"/>
            </w:tcBorders>
            <w:shd w:val="clear" w:color="auto" w:fill="auto"/>
            <w:hideMark/>
          </w:tcPr>
          <w:p w14:paraId="5DC5B52D" w14:textId="77777777" w:rsidR="00C0744A" w:rsidRDefault="00000000">
            <w:pPr>
              <w:pStyle w:val="Tabletext"/>
              <w:spacing w:after="0" w:line="240" w:lineRule="auto"/>
              <w:rPr>
                <w:lang w:val="en-AU" w:eastAsia="en-AU"/>
              </w:rPr>
            </w:pPr>
            <w:r>
              <w:rPr>
                <w:lang w:val="en-AU" w:eastAsia="en-AU"/>
              </w:rPr>
              <w:t>IMO SMCP</w:t>
            </w:r>
          </w:p>
        </w:tc>
      </w:tr>
      <w:tr w:rsidR="00C0744A" w14:paraId="7C367814" w14:textId="77777777">
        <w:tc>
          <w:tcPr>
            <w:tcW w:w="1595" w:type="dxa"/>
            <w:tcBorders>
              <w:top w:val="nil"/>
              <w:left w:val="single" w:sz="4" w:space="0" w:color="auto"/>
              <w:bottom w:val="single" w:sz="4" w:space="0" w:color="auto"/>
              <w:right w:val="single" w:sz="4" w:space="0" w:color="auto"/>
            </w:tcBorders>
            <w:shd w:val="clear" w:color="000000" w:fill="BFBFBF"/>
            <w:hideMark/>
          </w:tcPr>
          <w:p w14:paraId="7F448E13" w14:textId="77777777" w:rsidR="00C0744A" w:rsidRDefault="00000000">
            <w:pPr>
              <w:pStyle w:val="Tabletext"/>
              <w:spacing w:after="0" w:line="240" w:lineRule="auto"/>
              <w:rPr>
                <w:lang w:val="en-AU" w:eastAsia="en-AU"/>
              </w:rPr>
            </w:pPr>
            <w:r>
              <w:rPr>
                <w:lang w:val="en-AU" w:eastAsia="en-AU"/>
              </w:rPr>
              <w:t>Emergency Situations</w:t>
            </w:r>
          </w:p>
        </w:tc>
        <w:tc>
          <w:tcPr>
            <w:tcW w:w="5209" w:type="dxa"/>
            <w:tcBorders>
              <w:top w:val="nil"/>
              <w:left w:val="nil"/>
              <w:bottom w:val="single" w:sz="4" w:space="0" w:color="auto"/>
              <w:right w:val="single" w:sz="4" w:space="0" w:color="auto"/>
            </w:tcBorders>
            <w:shd w:val="clear" w:color="auto" w:fill="auto"/>
            <w:hideMark/>
          </w:tcPr>
          <w:p w14:paraId="040B7208" w14:textId="77777777" w:rsidR="00C0744A" w:rsidRDefault="00000000">
            <w:pPr>
              <w:pStyle w:val="Tabletext"/>
              <w:spacing w:after="0" w:line="240" w:lineRule="auto"/>
              <w:rPr>
                <w:lang w:val="en-AU" w:eastAsia="en-AU"/>
              </w:rPr>
            </w:pPr>
            <w:r>
              <w:rPr>
                <w:lang w:val="en-AU" w:eastAsia="en-AU"/>
              </w:rPr>
              <w:t>Was plain language utilized effectively to ensure simple, clear, and unambiguous communication, where standard phraseology does not apply?</w:t>
            </w:r>
          </w:p>
        </w:tc>
        <w:tc>
          <w:tcPr>
            <w:tcW w:w="7513" w:type="dxa"/>
            <w:tcBorders>
              <w:top w:val="nil"/>
              <w:left w:val="nil"/>
              <w:bottom w:val="single" w:sz="4" w:space="0" w:color="auto"/>
              <w:right w:val="single" w:sz="4" w:space="0" w:color="auto"/>
            </w:tcBorders>
            <w:shd w:val="clear" w:color="auto" w:fill="auto"/>
            <w:hideMark/>
          </w:tcPr>
          <w:p w14:paraId="46224B96" w14:textId="77777777" w:rsidR="00C0744A" w:rsidRDefault="00000000">
            <w:pPr>
              <w:pStyle w:val="Tabletext"/>
              <w:spacing w:after="0" w:line="240" w:lineRule="auto"/>
              <w:rPr>
                <w:lang w:val="en-AU" w:eastAsia="en-AU"/>
              </w:rPr>
            </w:pPr>
            <w:r>
              <w:rPr>
                <w:lang w:val="en-AU" w:eastAsia="en-AU"/>
              </w:rPr>
              <w:t>Standard phrases are identified in Part C for use in operational circumstances where time may be critical or where misunderstandings might compromize safety, however there will be many situations where such urgency does not apply and no standard phrase has been identified. In such circumstances, plain language1 or locally adopted phrases should be used following the general guidance on phraseology below</w:t>
            </w:r>
          </w:p>
          <w:p w14:paraId="2CBA998D" w14:textId="77777777" w:rsidR="00C0744A" w:rsidRDefault="00000000">
            <w:pPr>
              <w:pStyle w:val="Tabletext"/>
              <w:spacing w:after="0" w:line="240" w:lineRule="auto"/>
              <w:rPr>
                <w:lang w:val="en-AU" w:eastAsia="en-AU"/>
              </w:rPr>
            </w:pPr>
            <w:r>
              <w:rPr>
                <w:lang w:val="en-AU" w:eastAsia="en-AU"/>
              </w:rPr>
              <w:t>Avoid unnecessary words (e.g., “what time do you think your ETA is at the pilot station, thank you”, should be: “what is your ETA at the pilot station”)</w:t>
            </w:r>
          </w:p>
          <w:p w14:paraId="0DA18AD2" w14:textId="77777777" w:rsidR="00C0744A" w:rsidRDefault="00000000">
            <w:pPr>
              <w:pStyle w:val="Tabletext"/>
              <w:spacing w:after="0" w:line="240" w:lineRule="auto"/>
              <w:rPr>
                <w:lang w:val="en-AU" w:eastAsia="en-AU"/>
              </w:rPr>
            </w:pPr>
            <w:r>
              <w:rPr>
                <w:lang w:val="en-AU" w:eastAsia="en-AU"/>
              </w:rPr>
              <w:t>Keep the subject, verb, and object as near to one another as possible.</w:t>
            </w:r>
          </w:p>
          <w:p w14:paraId="0957508A" w14:textId="77777777" w:rsidR="00C0744A" w:rsidRDefault="00000000">
            <w:pPr>
              <w:pStyle w:val="Tabletext"/>
              <w:spacing w:after="0" w:line="240" w:lineRule="auto"/>
              <w:rPr>
                <w:lang w:val="en-AU" w:eastAsia="en-AU"/>
              </w:rPr>
            </w:pPr>
            <w:r>
              <w:rPr>
                <w:lang w:val="en-AU" w:eastAsia="en-AU"/>
              </w:rPr>
              <w:t>Use the active form (such as “INFORMATION. Ship BRAVO is overtaking you” instead of passive “INFORMATION. You are being overtaken by ship BRAVO).</w:t>
            </w:r>
          </w:p>
          <w:p w14:paraId="75B98516" w14:textId="77777777" w:rsidR="00C0744A" w:rsidRDefault="00000000">
            <w:pPr>
              <w:pStyle w:val="Tabletext"/>
              <w:spacing w:after="0" w:line="240" w:lineRule="auto"/>
              <w:rPr>
                <w:lang w:val="en-AU" w:eastAsia="en-AU"/>
              </w:rPr>
            </w:pPr>
            <w:r>
              <w:rPr>
                <w:lang w:val="en-AU" w:eastAsia="en-AU"/>
              </w:rPr>
              <w:t>The use of action words (e.g., PROCEED) should come before the condition (e.g., time or location), avoiding synonyms and avoiding contracted forms</w:t>
            </w:r>
          </w:p>
        </w:tc>
        <w:tc>
          <w:tcPr>
            <w:tcW w:w="1424" w:type="dxa"/>
            <w:tcBorders>
              <w:top w:val="nil"/>
              <w:left w:val="nil"/>
              <w:bottom w:val="single" w:sz="4" w:space="0" w:color="auto"/>
              <w:right w:val="single" w:sz="4" w:space="0" w:color="auto"/>
            </w:tcBorders>
            <w:shd w:val="clear" w:color="auto" w:fill="auto"/>
            <w:hideMark/>
          </w:tcPr>
          <w:p w14:paraId="69339DB8" w14:textId="77777777" w:rsidR="00C0744A" w:rsidRDefault="00000000">
            <w:pPr>
              <w:pStyle w:val="Tabletext"/>
              <w:spacing w:after="0" w:line="240" w:lineRule="auto"/>
              <w:rPr>
                <w:lang w:val="en-AU" w:eastAsia="en-AU"/>
              </w:rPr>
            </w:pPr>
            <w:r>
              <w:rPr>
                <w:lang w:val="en-AU" w:eastAsia="en-AU"/>
              </w:rPr>
              <w:t>IALA G1132</w:t>
            </w:r>
          </w:p>
        </w:tc>
      </w:tr>
      <w:tr w:rsidR="00C0744A" w14:paraId="7DB3C81B" w14:textId="77777777">
        <w:tc>
          <w:tcPr>
            <w:tcW w:w="1595" w:type="dxa"/>
            <w:tcBorders>
              <w:top w:val="nil"/>
              <w:left w:val="single" w:sz="4" w:space="0" w:color="auto"/>
              <w:bottom w:val="single" w:sz="4" w:space="0" w:color="auto"/>
              <w:right w:val="single" w:sz="4" w:space="0" w:color="auto"/>
            </w:tcBorders>
            <w:shd w:val="clear" w:color="000000" w:fill="BFBFBF"/>
            <w:hideMark/>
          </w:tcPr>
          <w:p w14:paraId="50A9881B" w14:textId="77777777" w:rsidR="00C0744A" w:rsidRDefault="00000000">
            <w:pPr>
              <w:pStyle w:val="Tabletext"/>
              <w:spacing w:after="0" w:line="240" w:lineRule="auto"/>
              <w:rPr>
                <w:lang w:val="en-AU" w:eastAsia="en-AU"/>
              </w:rPr>
            </w:pPr>
            <w:r>
              <w:rPr>
                <w:lang w:val="en-AU" w:eastAsia="en-AU"/>
              </w:rPr>
              <w:t>Emergency Situations</w:t>
            </w:r>
          </w:p>
        </w:tc>
        <w:tc>
          <w:tcPr>
            <w:tcW w:w="5209" w:type="dxa"/>
            <w:tcBorders>
              <w:top w:val="nil"/>
              <w:left w:val="nil"/>
              <w:bottom w:val="single" w:sz="4" w:space="0" w:color="auto"/>
              <w:right w:val="single" w:sz="4" w:space="0" w:color="auto"/>
            </w:tcBorders>
            <w:shd w:val="clear" w:color="auto" w:fill="auto"/>
            <w:hideMark/>
          </w:tcPr>
          <w:p w14:paraId="12D762EE" w14:textId="77777777" w:rsidR="00C0744A" w:rsidRDefault="00000000">
            <w:pPr>
              <w:pStyle w:val="Tabletext"/>
              <w:spacing w:after="0" w:line="240" w:lineRule="auto"/>
              <w:rPr>
                <w:lang w:val="en-AU" w:eastAsia="en-AU"/>
              </w:rPr>
            </w:pPr>
            <w:r>
              <w:rPr>
                <w:lang w:val="en-AU" w:eastAsia="en-AU"/>
              </w:rPr>
              <w:t>Mayday</w:t>
            </w:r>
          </w:p>
        </w:tc>
        <w:tc>
          <w:tcPr>
            <w:tcW w:w="7513" w:type="dxa"/>
            <w:tcBorders>
              <w:top w:val="nil"/>
              <w:left w:val="nil"/>
              <w:bottom w:val="single" w:sz="4" w:space="0" w:color="auto"/>
              <w:right w:val="single" w:sz="4" w:space="0" w:color="auto"/>
            </w:tcBorders>
            <w:shd w:val="clear" w:color="auto" w:fill="auto"/>
            <w:hideMark/>
          </w:tcPr>
          <w:p w14:paraId="6BFB063F" w14:textId="77777777" w:rsidR="00C0744A" w:rsidRDefault="00000000">
            <w:pPr>
              <w:pStyle w:val="Tabletext"/>
              <w:spacing w:after="0" w:line="240" w:lineRule="auto"/>
              <w:rPr>
                <w:lang w:val="en-AU" w:eastAsia="en-AU"/>
              </w:rPr>
            </w:pPr>
            <w:r>
              <w:rPr>
                <w:lang w:val="en-AU" w:eastAsia="en-AU"/>
              </w:rPr>
              <w:t>Mayday</w:t>
            </w:r>
          </w:p>
          <w:p w14:paraId="182B8B29" w14:textId="77777777" w:rsidR="00C0744A" w:rsidRDefault="00000000">
            <w:pPr>
              <w:pStyle w:val="Tabletext"/>
              <w:spacing w:after="0" w:line="240" w:lineRule="auto"/>
              <w:rPr>
                <w:lang w:val="en-AU" w:eastAsia="en-AU"/>
              </w:rPr>
            </w:pPr>
            <w:r>
              <w:rPr>
                <w:lang w:val="en-AU" w:eastAsia="en-AU"/>
              </w:rPr>
              <w:t xml:space="preserve">the distress signal MAYDAY, spoken three times; </w:t>
            </w:r>
          </w:p>
          <w:p w14:paraId="59866980" w14:textId="77777777" w:rsidR="00C0744A" w:rsidRDefault="00000000">
            <w:pPr>
              <w:pStyle w:val="Tabletext"/>
              <w:spacing w:after="0" w:line="240" w:lineRule="auto"/>
              <w:rPr>
                <w:lang w:val="en-AU" w:eastAsia="en-AU"/>
              </w:rPr>
            </w:pPr>
            <w:r>
              <w:rPr>
                <w:lang w:val="en-AU" w:eastAsia="en-AU"/>
              </w:rPr>
              <w:t xml:space="preserve"> – the words THIS IS; </w:t>
            </w:r>
          </w:p>
          <w:p w14:paraId="148A49E4" w14:textId="77777777" w:rsidR="00C0744A" w:rsidRDefault="00000000">
            <w:pPr>
              <w:pStyle w:val="Tabletext"/>
              <w:spacing w:after="0" w:line="240" w:lineRule="auto"/>
              <w:rPr>
                <w:lang w:val="en-AU" w:eastAsia="en-AU"/>
              </w:rPr>
            </w:pPr>
            <w:r>
              <w:rPr>
                <w:lang w:val="en-AU" w:eastAsia="en-AU"/>
              </w:rPr>
              <w:t xml:space="preserve"> – the name of the vessel in distress, spoken three times; </w:t>
            </w:r>
          </w:p>
          <w:p w14:paraId="18416302" w14:textId="77777777" w:rsidR="00C0744A" w:rsidRDefault="00000000">
            <w:pPr>
              <w:pStyle w:val="Tabletext"/>
              <w:spacing w:after="0" w:line="240" w:lineRule="auto"/>
              <w:rPr>
                <w:lang w:val="en-AU" w:eastAsia="en-AU"/>
              </w:rPr>
            </w:pPr>
            <w:r>
              <w:rPr>
                <w:lang w:val="en-AU" w:eastAsia="en-AU"/>
              </w:rPr>
              <w:t xml:space="preserve"> – the call sign or other identification; </w:t>
            </w:r>
          </w:p>
          <w:p w14:paraId="1F7FF987" w14:textId="77777777" w:rsidR="00C0744A" w:rsidRDefault="00000000">
            <w:pPr>
              <w:pStyle w:val="Tabletext"/>
              <w:spacing w:after="0" w:line="240" w:lineRule="auto"/>
              <w:rPr>
                <w:lang w:val="en-AU" w:eastAsia="en-AU"/>
              </w:rPr>
            </w:pPr>
            <w:r>
              <w:rPr>
                <w:lang w:val="en-AU" w:eastAsia="en-AU"/>
              </w:rPr>
              <w:t xml:space="preserve">– the MMSI (if the initial alert has been sent by DSC); </w:t>
            </w:r>
          </w:p>
          <w:p w14:paraId="0B94738F" w14:textId="77777777" w:rsidR="00C0744A" w:rsidRDefault="00000000">
            <w:pPr>
              <w:pStyle w:val="Tabletext"/>
              <w:spacing w:after="0" w:line="240" w:lineRule="auto"/>
              <w:rPr>
                <w:lang w:val="en-AU" w:eastAsia="en-AU"/>
              </w:rPr>
            </w:pPr>
            <w:r>
              <w:rPr>
                <w:lang w:val="en-AU" w:eastAsia="en-AU"/>
              </w:rPr>
              <w:t xml:space="preserve"> – the position, given as the latitude and longitude, or if the latitude and longitude are not known or if time is insufficient, in relation to a known geographical location; </w:t>
            </w:r>
          </w:p>
          <w:p w14:paraId="5921DB50" w14:textId="77777777" w:rsidR="00C0744A" w:rsidRDefault="00000000">
            <w:pPr>
              <w:pStyle w:val="Tabletext"/>
              <w:spacing w:after="0" w:line="240" w:lineRule="auto"/>
              <w:rPr>
                <w:lang w:val="en-AU" w:eastAsia="en-AU"/>
              </w:rPr>
            </w:pPr>
            <w:r>
              <w:rPr>
                <w:lang w:val="en-AU" w:eastAsia="en-AU"/>
              </w:rPr>
              <w:t xml:space="preserve"> – the nature of the distress; </w:t>
            </w:r>
          </w:p>
          <w:p w14:paraId="02E765E8" w14:textId="77777777" w:rsidR="00C0744A" w:rsidRDefault="00000000">
            <w:pPr>
              <w:pStyle w:val="Tabletext"/>
              <w:spacing w:after="0" w:line="240" w:lineRule="auto"/>
              <w:rPr>
                <w:lang w:val="en-AU" w:eastAsia="en-AU"/>
              </w:rPr>
            </w:pPr>
            <w:r>
              <w:rPr>
                <w:lang w:val="en-AU" w:eastAsia="en-AU"/>
              </w:rPr>
              <w:t xml:space="preserve"> – the kind of assistance required; </w:t>
            </w:r>
          </w:p>
          <w:p w14:paraId="023D2098" w14:textId="77777777" w:rsidR="00C0744A" w:rsidRDefault="00000000">
            <w:pPr>
              <w:pStyle w:val="Tabletext"/>
              <w:spacing w:after="0" w:line="240" w:lineRule="auto"/>
              <w:rPr>
                <w:lang w:val="en-AU" w:eastAsia="en-AU"/>
              </w:rPr>
            </w:pPr>
            <w:r>
              <w:rPr>
                <w:lang w:val="en-AU" w:eastAsia="en-AU"/>
              </w:rPr>
              <w:lastRenderedPageBreak/>
              <w:t xml:space="preserve"> – any other useful information.</w:t>
            </w:r>
          </w:p>
        </w:tc>
        <w:tc>
          <w:tcPr>
            <w:tcW w:w="1424" w:type="dxa"/>
            <w:tcBorders>
              <w:top w:val="nil"/>
              <w:left w:val="nil"/>
              <w:bottom w:val="single" w:sz="4" w:space="0" w:color="auto"/>
              <w:right w:val="single" w:sz="4" w:space="0" w:color="auto"/>
            </w:tcBorders>
            <w:shd w:val="clear" w:color="auto" w:fill="auto"/>
            <w:hideMark/>
          </w:tcPr>
          <w:p w14:paraId="7E181A3E" w14:textId="77777777" w:rsidR="00C0744A" w:rsidRDefault="00000000">
            <w:pPr>
              <w:pStyle w:val="Tabletext"/>
              <w:spacing w:after="0" w:line="240" w:lineRule="auto"/>
              <w:rPr>
                <w:lang w:val="en-AU" w:eastAsia="en-AU"/>
              </w:rPr>
            </w:pPr>
            <w:r>
              <w:rPr>
                <w:lang w:val="en-AU" w:eastAsia="en-AU"/>
              </w:rPr>
              <w:lastRenderedPageBreak/>
              <w:t>ITU</w:t>
            </w:r>
          </w:p>
        </w:tc>
      </w:tr>
      <w:tr w:rsidR="00C0744A" w14:paraId="060D98C1" w14:textId="77777777">
        <w:tc>
          <w:tcPr>
            <w:tcW w:w="1595" w:type="dxa"/>
            <w:tcBorders>
              <w:top w:val="nil"/>
              <w:left w:val="single" w:sz="4" w:space="0" w:color="auto"/>
              <w:bottom w:val="single" w:sz="4" w:space="0" w:color="auto"/>
              <w:right w:val="single" w:sz="4" w:space="0" w:color="auto"/>
            </w:tcBorders>
            <w:shd w:val="clear" w:color="000000" w:fill="BFBFBF"/>
            <w:hideMark/>
          </w:tcPr>
          <w:p w14:paraId="7510BBA7" w14:textId="77777777" w:rsidR="00C0744A" w:rsidRDefault="00000000">
            <w:pPr>
              <w:pStyle w:val="Tabletext"/>
              <w:spacing w:after="0" w:line="240" w:lineRule="auto"/>
              <w:rPr>
                <w:lang w:val="en-AU" w:eastAsia="en-AU"/>
              </w:rPr>
            </w:pPr>
            <w:r>
              <w:rPr>
                <w:lang w:val="en-AU" w:eastAsia="en-AU"/>
              </w:rPr>
              <w:t>Emergency Situations</w:t>
            </w:r>
          </w:p>
        </w:tc>
        <w:tc>
          <w:tcPr>
            <w:tcW w:w="5209" w:type="dxa"/>
            <w:tcBorders>
              <w:top w:val="nil"/>
              <w:left w:val="nil"/>
              <w:bottom w:val="single" w:sz="4" w:space="0" w:color="auto"/>
              <w:right w:val="single" w:sz="4" w:space="0" w:color="auto"/>
            </w:tcBorders>
            <w:shd w:val="clear" w:color="auto" w:fill="auto"/>
            <w:hideMark/>
          </w:tcPr>
          <w:p w14:paraId="1DFBDBA6" w14:textId="77777777" w:rsidR="00C0744A" w:rsidRDefault="00000000">
            <w:pPr>
              <w:pStyle w:val="Tabletext"/>
              <w:spacing w:after="0" w:line="240" w:lineRule="auto"/>
              <w:rPr>
                <w:lang w:val="en-AU" w:eastAsia="en-AU"/>
              </w:rPr>
            </w:pPr>
            <w:r>
              <w:rPr>
                <w:lang w:val="en-AU" w:eastAsia="en-AU"/>
              </w:rPr>
              <w:t>Mayday relay</w:t>
            </w:r>
          </w:p>
        </w:tc>
        <w:tc>
          <w:tcPr>
            <w:tcW w:w="7513" w:type="dxa"/>
            <w:tcBorders>
              <w:top w:val="nil"/>
              <w:left w:val="nil"/>
              <w:bottom w:val="single" w:sz="4" w:space="0" w:color="auto"/>
              <w:right w:val="single" w:sz="4" w:space="0" w:color="auto"/>
            </w:tcBorders>
            <w:shd w:val="clear" w:color="auto" w:fill="auto"/>
            <w:hideMark/>
          </w:tcPr>
          <w:p w14:paraId="62262B05" w14:textId="77777777" w:rsidR="00C0744A" w:rsidRDefault="00000000">
            <w:pPr>
              <w:pStyle w:val="Tabletext"/>
              <w:spacing w:after="0" w:line="240" w:lineRule="auto"/>
              <w:rPr>
                <w:lang w:val="en-AU" w:eastAsia="en-AU"/>
              </w:rPr>
            </w:pPr>
            <w:r>
              <w:rPr>
                <w:lang w:val="en-AU" w:eastAsia="en-AU"/>
              </w:rPr>
              <w:t xml:space="preserve">The distress call relay sent by radiotelephony should be given in the following form: </w:t>
            </w:r>
          </w:p>
          <w:p w14:paraId="6D4D561A" w14:textId="77777777" w:rsidR="00C0744A" w:rsidRDefault="00000000">
            <w:pPr>
              <w:pStyle w:val="Tabletext"/>
              <w:spacing w:after="0" w:line="240" w:lineRule="auto"/>
              <w:rPr>
                <w:lang w:val="en-AU" w:eastAsia="en-AU"/>
              </w:rPr>
            </w:pPr>
            <w:r>
              <w:rPr>
                <w:lang w:val="en-AU" w:eastAsia="en-AU"/>
              </w:rPr>
              <w:t xml:space="preserve"> – the distress signal MAYDAY RELAY, spoken three times; </w:t>
            </w:r>
          </w:p>
          <w:p w14:paraId="4AED03E1" w14:textId="77777777" w:rsidR="00C0744A" w:rsidRDefault="00000000">
            <w:pPr>
              <w:pStyle w:val="Tabletext"/>
              <w:spacing w:after="0" w:line="240" w:lineRule="auto"/>
              <w:rPr>
                <w:lang w:val="en-AU" w:eastAsia="en-AU"/>
              </w:rPr>
            </w:pPr>
            <w:r>
              <w:rPr>
                <w:lang w:val="en-AU" w:eastAsia="en-AU"/>
              </w:rPr>
              <w:t xml:space="preserve"> – ALL STATIONS or coast station name, as appropriate, spoken three times; </w:t>
            </w:r>
          </w:p>
          <w:p w14:paraId="01BA9FE4" w14:textId="77777777" w:rsidR="00C0744A" w:rsidRDefault="00000000">
            <w:pPr>
              <w:pStyle w:val="Tabletext"/>
              <w:spacing w:after="0" w:line="240" w:lineRule="auto"/>
              <w:rPr>
                <w:lang w:val="en-AU" w:eastAsia="en-AU"/>
              </w:rPr>
            </w:pPr>
            <w:r>
              <w:rPr>
                <w:lang w:val="en-AU" w:eastAsia="en-AU"/>
              </w:rPr>
              <w:t xml:space="preserve"> – the words THIS IS; </w:t>
            </w:r>
          </w:p>
          <w:p w14:paraId="6F949670" w14:textId="77777777" w:rsidR="00C0744A" w:rsidRDefault="00000000">
            <w:pPr>
              <w:pStyle w:val="Tabletext"/>
              <w:spacing w:after="0" w:line="240" w:lineRule="auto"/>
              <w:rPr>
                <w:lang w:val="en-AU" w:eastAsia="en-AU"/>
              </w:rPr>
            </w:pPr>
            <w:r>
              <w:rPr>
                <w:lang w:val="en-AU" w:eastAsia="en-AU"/>
              </w:rPr>
              <w:t xml:space="preserve"> – the name of the relaying station, spoken three times; </w:t>
            </w:r>
          </w:p>
          <w:p w14:paraId="325C31C3" w14:textId="77777777" w:rsidR="00C0744A" w:rsidRDefault="00000000">
            <w:pPr>
              <w:pStyle w:val="Tabletext"/>
              <w:spacing w:after="0" w:line="240" w:lineRule="auto"/>
              <w:rPr>
                <w:lang w:val="en-AU" w:eastAsia="en-AU"/>
              </w:rPr>
            </w:pPr>
            <w:r>
              <w:rPr>
                <w:lang w:val="en-AU" w:eastAsia="en-AU"/>
              </w:rPr>
              <w:t xml:space="preserve"> – the call sign or other identification of the relaying station; </w:t>
            </w:r>
          </w:p>
          <w:p w14:paraId="15EDE5FA" w14:textId="77777777" w:rsidR="00C0744A" w:rsidRDefault="00000000">
            <w:pPr>
              <w:pStyle w:val="Tabletext"/>
              <w:spacing w:after="0" w:line="240" w:lineRule="auto"/>
              <w:rPr>
                <w:lang w:val="en-AU" w:eastAsia="en-AU"/>
              </w:rPr>
            </w:pPr>
            <w:r>
              <w:rPr>
                <w:lang w:val="en-AU" w:eastAsia="en-AU"/>
              </w:rPr>
              <w:t xml:space="preserve"> – the MMSI (if the initial alert has been sent by DSC) of the relaying station </w:t>
            </w:r>
          </w:p>
          <w:p w14:paraId="629C5D05" w14:textId="77777777" w:rsidR="00C0744A" w:rsidRDefault="00000000">
            <w:pPr>
              <w:pStyle w:val="Tabletext"/>
              <w:spacing w:after="0" w:line="240" w:lineRule="auto"/>
              <w:rPr>
                <w:lang w:val="en-AU" w:eastAsia="en-AU"/>
              </w:rPr>
            </w:pPr>
            <w:r>
              <w:rPr>
                <w:lang w:val="en-AU" w:eastAsia="en-AU"/>
              </w:rPr>
              <w:t xml:space="preserve">(the vessel not in distress). </w:t>
            </w:r>
          </w:p>
          <w:p w14:paraId="23A9614F" w14:textId="77777777" w:rsidR="00C0744A" w:rsidRDefault="00000000">
            <w:pPr>
              <w:pStyle w:val="Tabletext"/>
              <w:spacing w:after="0" w:line="240" w:lineRule="auto"/>
              <w:rPr>
                <w:lang w:val="en-AU" w:eastAsia="en-AU"/>
              </w:rPr>
            </w:pPr>
            <w:r>
              <w:rPr>
                <w:lang w:val="en-AU" w:eastAsia="en-AU"/>
              </w:rPr>
              <w:t xml:space="preserve">- as far as possible, repeat the information7 contained in the original distress alert or distress message. </w:t>
            </w:r>
          </w:p>
        </w:tc>
        <w:tc>
          <w:tcPr>
            <w:tcW w:w="1424" w:type="dxa"/>
            <w:tcBorders>
              <w:top w:val="nil"/>
              <w:left w:val="nil"/>
              <w:bottom w:val="single" w:sz="4" w:space="0" w:color="auto"/>
              <w:right w:val="single" w:sz="4" w:space="0" w:color="auto"/>
            </w:tcBorders>
            <w:shd w:val="clear" w:color="auto" w:fill="auto"/>
            <w:hideMark/>
          </w:tcPr>
          <w:p w14:paraId="3406DB08" w14:textId="77777777" w:rsidR="00C0744A" w:rsidRDefault="00000000">
            <w:pPr>
              <w:pStyle w:val="Tabletext"/>
              <w:spacing w:after="0" w:line="240" w:lineRule="auto"/>
              <w:rPr>
                <w:lang w:val="en-AU" w:eastAsia="en-AU"/>
              </w:rPr>
            </w:pPr>
            <w:r>
              <w:rPr>
                <w:lang w:val="en-AU" w:eastAsia="en-AU"/>
              </w:rPr>
              <w:t>ITU</w:t>
            </w:r>
          </w:p>
        </w:tc>
      </w:tr>
      <w:tr w:rsidR="00C0744A" w14:paraId="44AA7F15" w14:textId="77777777">
        <w:tc>
          <w:tcPr>
            <w:tcW w:w="1595" w:type="dxa"/>
            <w:tcBorders>
              <w:top w:val="nil"/>
              <w:left w:val="single" w:sz="4" w:space="0" w:color="auto"/>
              <w:bottom w:val="single" w:sz="4" w:space="0" w:color="auto"/>
              <w:right w:val="single" w:sz="4" w:space="0" w:color="auto"/>
            </w:tcBorders>
            <w:shd w:val="clear" w:color="000000" w:fill="BFBFBF"/>
            <w:hideMark/>
          </w:tcPr>
          <w:p w14:paraId="52A9C53B" w14:textId="77777777" w:rsidR="00C0744A" w:rsidRDefault="00000000">
            <w:pPr>
              <w:pStyle w:val="Tabletext"/>
              <w:spacing w:after="0" w:line="240" w:lineRule="auto"/>
              <w:rPr>
                <w:lang w:val="en-AU" w:eastAsia="en-AU"/>
              </w:rPr>
            </w:pPr>
            <w:r>
              <w:rPr>
                <w:lang w:val="en-AU" w:eastAsia="en-AU"/>
              </w:rPr>
              <w:t>Emergency Situations</w:t>
            </w:r>
          </w:p>
        </w:tc>
        <w:tc>
          <w:tcPr>
            <w:tcW w:w="5209" w:type="dxa"/>
            <w:tcBorders>
              <w:top w:val="nil"/>
              <w:left w:val="nil"/>
              <w:bottom w:val="single" w:sz="4" w:space="0" w:color="auto"/>
              <w:right w:val="single" w:sz="4" w:space="0" w:color="auto"/>
            </w:tcBorders>
            <w:shd w:val="clear" w:color="auto" w:fill="auto"/>
            <w:hideMark/>
          </w:tcPr>
          <w:p w14:paraId="56004D36" w14:textId="77777777" w:rsidR="00C0744A" w:rsidRDefault="00000000">
            <w:pPr>
              <w:pStyle w:val="Tabletext"/>
              <w:spacing w:after="0" w:line="240" w:lineRule="auto"/>
              <w:rPr>
                <w:lang w:val="en-AU" w:eastAsia="en-AU"/>
              </w:rPr>
            </w:pPr>
            <w:r>
              <w:rPr>
                <w:lang w:val="en-AU" w:eastAsia="en-AU"/>
              </w:rPr>
              <w:t>Receipt of Mayday</w:t>
            </w:r>
          </w:p>
        </w:tc>
        <w:tc>
          <w:tcPr>
            <w:tcW w:w="7513" w:type="dxa"/>
            <w:tcBorders>
              <w:top w:val="nil"/>
              <w:left w:val="nil"/>
              <w:bottom w:val="single" w:sz="4" w:space="0" w:color="auto"/>
              <w:right w:val="single" w:sz="4" w:space="0" w:color="auto"/>
            </w:tcBorders>
            <w:shd w:val="clear" w:color="auto" w:fill="auto"/>
            <w:hideMark/>
          </w:tcPr>
          <w:p w14:paraId="649EF638" w14:textId="77777777" w:rsidR="00C0744A" w:rsidRDefault="00000000">
            <w:pPr>
              <w:pStyle w:val="Tabletext"/>
              <w:spacing w:after="0" w:line="240" w:lineRule="auto"/>
              <w:rPr>
                <w:lang w:val="en-AU" w:eastAsia="en-AU"/>
              </w:rPr>
            </w:pPr>
            <w:r>
              <w:rPr>
                <w:lang w:val="en-AU" w:eastAsia="en-AU"/>
              </w:rPr>
              <w:t xml:space="preserve">the distress signal MAYDAY; </w:t>
            </w:r>
          </w:p>
          <w:p w14:paraId="4158A7DF" w14:textId="77777777" w:rsidR="00C0744A" w:rsidRDefault="00000000">
            <w:pPr>
              <w:pStyle w:val="Tabletext"/>
              <w:spacing w:after="0" w:line="240" w:lineRule="auto"/>
              <w:rPr>
                <w:lang w:val="en-AU" w:eastAsia="en-AU"/>
              </w:rPr>
            </w:pPr>
            <w:r>
              <w:rPr>
                <w:lang w:val="en-AU" w:eastAsia="en-AU"/>
              </w:rPr>
              <w:t xml:space="preserve"> – the name followed by the call sign, or the MMSI or other identification of the station sending the distress message; </w:t>
            </w:r>
          </w:p>
          <w:p w14:paraId="012CF493" w14:textId="77777777" w:rsidR="00C0744A" w:rsidRDefault="00000000">
            <w:pPr>
              <w:pStyle w:val="Tabletext"/>
              <w:spacing w:after="0" w:line="240" w:lineRule="auto"/>
              <w:rPr>
                <w:lang w:val="en-AU" w:eastAsia="en-AU"/>
              </w:rPr>
            </w:pPr>
            <w:r>
              <w:rPr>
                <w:lang w:val="en-AU" w:eastAsia="en-AU"/>
              </w:rPr>
              <w:t xml:space="preserve"> – the words THIS IS; </w:t>
            </w:r>
          </w:p>
          <w:p w14:paraId="34AF67B8" w14:textId="77777777" w:rsidR="00C0744A" w:rsidRDefault="00000000">
            <w:pPr>
              <w:pStyle w:val="Tabletext"/>
              <w:spacing w:after="0" w:line="240" w:lineRule="auto"/>
              <w:rPr>
                <w:lang w:val="en-AU" w:eastAsia="en-AU"/>
              </w:rPr>
            </w:pPr>
            <w:r>
              <w:rPr>
                <w:lang w:val="en-AU" w:eastAsia="en-AU"/>
              </w:rPr>
              <w:t xml:space="preserve"> – the name and call sign or other identification of the station acknowledging receipt; </w:t>
            </w:r>
          </w:p>
          <w:p w14:paraId="482AE027" w14:textId="77777777" w:rsidR="00C0744A" w:rsidRDefault="00000000">
            <w:pPr>
              <w:pStyle w:val="Tabletext"/>
              <w:spacing w:after="0" w:line="240" w:lineRule="auto"/>
              <w:rPr>
                <w:lang w:val="en-AU" w:eastAsia="en-AU"/>
              </w:rPr>
            </w:pPr>
            <w:r>
              <w:rPr>
                <w:lang w:val="en-AU" w:eastAsia="en-AU"/>
              </w:rPr>
              <w:t xml:space="preserve"> – the word RECEIVED; ;'8787878787878787 </w:t>
            </w:r>
          </w:p>
          <w:p w14:paraId="2FE60323" w14:textId="77777777" w:rsidR="00C0744A" w:rsidRDefault="00000000">
            <w:pPr>
              <w:pStyle w:val="Tabletext"/>
              <w:spacing w:after="0" w:line="240" w:lineRule="auto"/>
              <w:rPr>
                <w:lang w:val="en-AU" w:eastAsia="en-AU"/>
              </w:rPr>
            </w:pPr>
            <w:r>
              <w:rPr>
                <w:lang w:val="en-AU" w:eastAsia="en-AU"/>
              </w:rPr>
              <w:t xml:space="preserve"> – the distress signal MAYDAY. </w:t>
            </w:r>
          </w:p>
        </w:tc>
        <w:tc>
          <w:tcPr>
            <w:tcW w:w="1424" w:type="dxa"/>
            <w:tcBorders>
              <w:top w:val="nil"/>
              <w:left w:val="nil"/>
              <w:bottom w:val="single" w:sz="4" w:space="0" w:color="auto"/>
              <w:right w:val="single" w:sz="4" w:space="0" w:color="auto"/>
            </w:tcBorders>
            <w:shd w:val="clear" w:color="auto" w:fill="auto"/>
            <w:hideMark/>
          </w:tcPr>
          <w:p w14:paraId="2613121C" w14:textId="77777777" w:rsidR="00C0744A" w:rsidRDefault="00000000">
            <w:pPr>
              <w:pStyle w:val="Tabletext"/>
              <w:spacing w:after="0" w:line="240" w:lineRule="auto"/>
              <w:rPr>
                <w:lang w:val="en-AU" w:eastAsia="en-AU"/>
              </w:rPr>
            </w:pPr>
            <w:r>
              <w:rPr>
                <w:lang w:val="en-AU" w:eastAsia="en-AU"/>
              </w:rPr>
              <w:t>ITU</w:t>
            </w:r>
          </w:p>
        </w:tc>
      </w:tr>
      <w:tr w:rsidR="00C0744A" w14:paraId="2F1F6F47" w14:textId="77777777">
        <w:tc>
          <w:tcPr>
            <w:tcW w:w="1595" w:type="dxa"/>
            <w:tcBorders>
              <w:top w:val="nil"/>
              <w:left w:val="single" w:sz="4" w:space="0" w:color="auto"/>
              <w:bottom w:val="single" w:sz="4" w:space="0" w:color="auto"/>
              <w:right w:val="single" w:sz="4" w:space="0" w:color="auto"/>
            </w:tcBorders>
            <w:shd w:val="clear" w:color="000000" w:fill="BFBFBF"/>
            <w:hideMark/>
          </w:tcPr>
          <w:p w14:paraId="5BDA2A56" w14:textId="77777777" w:rsidR="00C0744A" w:rsidRDefault="00000000">
            <w:pPr>
              <w:pStyle w:val="Tabletext"/>
              <w:spacing w:after="0" w:line="240" w:lineRule="auto"/>
              <w:rPr>
                <w:lang w:val="en-AU" w:eastAsia="en-AU"/>
              </w:rPr>
            </w:pPr>
            <w:r>
              <w:rPr>
                <w:lang w:val="en-AU" w:eastAsia="en-AU"/>
              </w:rPr>
              <w:t>Emergency Situations</w:t>
            </w:r>
          </w:p>
        </w:tc>
        <w:tc>
          <w:tcPr>
            <w:tcW w:w="5209" w:type="dxa"/>
            <w:tcBorders>
              <w:top w:val="nil"/>
              <w:left w:val="nil"/>
              <w:bottom w:val="single" w:sz="4" w:space="0" w:color="auto"/>
              <w:right w:val="single" w:sz="4" w:space="0" w:color="auto"/>
            </w:tcBorders>
            <w:shd w:val="clear" w:color="auto" w:fill="auto"/>
            <w:hideMark/>
          </w:tcPr>
          <w:p w14:paraId="5B96F9AF" w14:textId="77777777" w:rsidR="00C0744A" w:rsidRDefault="00000000">
            <w:pPr>
              <w:pStyle w:val="Tabletext"/>
              <w:spacing w:after="0" w:line="240" w:lineRule="auto"/>
              <w:rPr>
                <w:lang w:val="en-AU" w:eastAsia="en-AU"/>
              </w:rPr>
            </w:pPr>
            <w:r>
              <w:rPr>
                <w:lang w:val="en-AU" w:eastAsia="en-AU"/>
              </w:rPr>
              <w:t>SEELONCE MAYDAY</w:t>
            </w:r>
          </w:p>
        </w:tc>
        <w:tc>
          <w:tcPr>
            <w:tcW w:w="7513" w:type="dxa"/>
            <w:tcBorders>
              <w:top w:val="nil"/>
              <w:left w:val="nil"/>
              <w:bottom w:val="single" w:sz="4" w:space="0" w:color="auto"/>
              <w:right w:val="single" w:sz="4" w:space="0" w:color="auto"/>
            </w:tcBorders>
            <w:shd w:val="clear" w:color="auto" w:fill="auto"/>
            <w:hideMark/>
          </w:tcPr>
          <w:p w14:paraId="49F5A39D" w14:textId="77777777" w:rsidR="00C0744A" w:rsidRDefault="00000000">
            <w:pPr>
              <w:pStyle w:val="Tabletext"/>
              <w:spacing w:after="0" w:line="240" w:lineRule="auto"/>
              <w:rPr>
                <w:lang w:val="en-AU" w:eastAsia="en-AU"/>
              </w:rPr>
            </w:pPr>
            <w:r>
              <w:rPr>
                <w:lang w:val="en-AU" w:eastAsia="en-AU"/>
              </w:rPr>
              <w:t xml:space="preserve">The rescue coordination centre coordinating distress traffic, the unit coordinating search and rescue operations9 or the coast station involved may impose silence on stations which interfere with that traffic. This instruction shall be addressed to all stations or to one station only, according to circumstances. In either case, the following shall be used: </w:t>
            </w:r>
          </w:p>
          <w:p w14:paraId="6F928D3B" w14:textId="77777777" w:rsidR="00C0744A" w:rsidRDefault="00000000">
            <w:pPr>
              <w:pStyle w:val="Tabletext"/>
              <w:spacing w:after="0" w:line="240" w:lineRule="auto"/>
              <w:rPr>
                <w:lang w:val="en-AU" w:eastAsia="en-AU"/>
              </w:rPr>
            </w:pPr>
            <w:r>
              <w:rPr>
                <w:lang w:val="en-AU" w:eastAsia="en-AU"/>
              </w:rPr>
              <w:t>32.47 a) in radiotelephony, the signal SEELONCE MAYDAY, pronounced as the French expression “silence, m'aider”;</w:t>
            </w:r>
          </w:p>
        </w:tc>
        <w:tc>
          <w:tcPr>
            <w:tcW w:w="1424" w:type="dxa"/>
            <w:tcBorders>
              <w:top w:val="nil"/>
              <w:left w:val="nil"/>
              <w:bottom w:val="single" w:sz="4" w:space="0" w:color="auto"/>
              <w:right w:val="single" w:sz="4" w:space="0" w:color="auto"/>
            </w:tcBorders>
            <w:shd w:val="clear" w:color="auto" w:fill="auto"/>
            <w:hideMark/>
          </w:tcPr>
          <w:p w14:paraId="64411069" w14:textId="77777777" w:rsidR="00C0744A" w:rsidRDefault="00000000">
            <w:pPr>
              <w:pStyle w:val="Tabletext"/>
              <w:spacing w:after="0" w:line="240" w:lineRule="auto"/>
              <w:rPr>
                <w:lang w:val="en-AU" w:eastAsia="en-AU"/>
              </w:rPr>
            </w:pPr>
            <w:r>
              <w:rPr>
                <w:lang w:val="en-AU" w:eastAsia="en-AU"/>
              </w:rPr>
              <w:t>ITU</w:t>
            </w:r>
          </w:p>
        </w:tc>
      </w:tr>
      <w:tr w:rsidR="00C0744A" w14:paraId="15683D65" w14:textId="77777777">
        <w:tc>
          <w:tcPr>
            <w:tcW w:w="1595" w:type="dxa"/>
            <w:tcBorders>
              <w:top w:val="nil"/>
              <w:left w:val="single" w:sz="4" w:space="0" w:color="auto"/>
              <w:bottom w:val="single" w:sz="4" w:space="0" w:color="auto"/>
              <w:right w:val="single" w:sz="4" w:space="0" w:color="auto"/>
            </w:tcBorders>
            <w:shd w:val="clear" w:color="000000" w:fill="BFBFBF"/>
            <w:hideMark/>
          </w:tcPr>
          <w:p w14:paraId="63FCB62E" w14:textId="77777777" w:rsidR="00C0744A" w:rsidRDefault="00000000">
            <w:pPr>
              <w:pStyle w:val="Tabletext"/>
              <w:spacing w:after="0" w:line="240" w:lineRule="auto"/>
              <w:rPr>
                <w:lang w:val="en-AU" w:eastAsia="en-AU"/>
              </w:rPr>
            </w:pPr>
            <w:r>
              <w:rPr>
                <w:lang w:val="en-AU" w:eastAsia="en-AU"/>
              </w:rPr>
              <w:t>Emergency Situations</w:t>
            </w:r>
          </w:p>
        </w:tc>
        <w:tc>
          <w:tcPr>
            <w:tcW w:w="5209" w:type="dxa"/>
            <w:tcBorders>
              <w:top w:val="nil"/>
              <w:left w:val="nil"/>
              <w:bottom w:val="single" w:sz="4" w:space="0" w:color="auto"/>
              <w:right w:val="single" w:sz="4" w:space="0" w:color="auto"/>
            </w:tcBorders>
            <w:shd w:val="clear" w:color="auto" w:fill="auto"/>
            <w:hideMark/>
          </w:tcPr>
          <w:p w14:paraId="70E5F62C" w14:textId="77777777" w:rsidR="00C0744A" w:rsidRDefault="00000000">
            <w:pPr>
              <w:pStyle w:val="Tabletext"/>
              <w:spacing w:after="0" w:line="240" w:lineRule="auto"/>
              <w:rPr>
                <w:lang w:val="en-AU" w:eastAsia="en-AU"/>
              </w:rPr>
            </w:pPr>
            <w:r>
              <w:rPr>
                <w:lang w:val="en-AU" w:eastAsia="en-AU"/>
              </w:rPr>
              <w:t>SEELONCE FEENEE</w:t>
            </w:r>
          </w:p>
        </w:tc>
        <w:tc>
          <w:tcPr>
            <w:tcW w:w="7513" w:type="dxa"/>
            <w:tcBorders>
              <w:top w:val="nil"/>
              <w:left w:val="nil"/>
              <w:bottom w:val="single" w:sz="4" w:space="0" w:color="auto"/>
              <w:right w:val="single" w:sz="4" w:space="0" w:color="auto"/>
            </w:tcBorders>
            <w:shd w:val="clear" w:color="auto" w:fill="auto"/>
            <w:hideMark/>
          </w:tcPr>
          <w:p w14:paraId="4121F2AA" w14:textId="77777777" w:rsidR="00C0744A" w:rsidRDefault="00000000">
            <w:pPr>
              <w:pStyle w:val="Tabletext"/>
              <w:spacing w:after="0" w:line="240" w:lineRule="auto"/>
              <w:rPr>
                <w:lang w:val="en-AU" w:eastAsia="en-AU"/>
              </w:rPr>
            </w:pPr>
            <w:r>
              <w:rPr>
                <w:lang w:val="en-AU" w:eastAsia="en-AU"/>
              </w:rPr>
              <w:t xml:space="preserve">When distress traffic has ceased on frequencies which have been used for distress traffic, the station controlling the search and rescue operation shall initiate a message for transmission on these frequencies indicating that distress traffic has finished. (WRC-07)32.52 § 32 1) In radiotelephony, the message referred to in No. 32.51 should consist of: </w:t>
            </w:r>
          </w:p>
          <w:p w14:paraId="4E674730" w14:textId="77777777" w:rsidR="00C0744A" w:rsidRDefault="00000000">
            <w:pPr>
              <w:pStyle w:val="Tabletext"/>
              <w:spacing w:after="0" w:line="240" w:lineRule="auto"/>
              <w:rPr>
                <w:lang w:val="en-AU" w:eastAsia="en-AU"/>
              </w:rPr>
            </w:pPr>
            <w:r>
              <w:rPr>
                <w:lang w:val="en-AU" w:eastAsia="en-AU"/>
              </w:rPr>
              <w:t xml:space="preserve"> – the distress signal MAYDAY; </w:t>
            </w:r>
          </w:p>
          <w:p w14:paraId="6B22D7B3" w14:textId="77777777" w:rsidR="00C0744A" w:rsidRDefault="00000000">
            <w:pPr>
              <w:pStyle w:val="Tabletext"/>
              <w:spacing w:after="0" w:line="240" w:lineRule="auto"/>
              <w:rPr>
                <w:lang w:val="en-AU" w:eastAsia="en-AU"/>
              </w:rPr>
            </w:pPr>
            <w:r>
              <w:rPr>
                <w:lang w:val="en-AU" w:eastAsia="en-AU"/>
              </w:rPr>
              <w:lastRenderedPageBreak/>
              <w:t xml:space="preserve"> – the call “ALL STATIONS”, spoken three times; </w:t>
            </w:r>
          </w:p>
          <w:p w14:paraId="32B9D102" w14:textId="77777777" w:rsidR="00C0744A" w:rsidRDefault="00000000">
            <w:pPr>
              <w:pStyle w:val="Tabletext"/>
              <w:spacing w:after="0" w:line="240" w:lineRule="auto"/>
              <w:rPr>
                <w:lang w:val="en-AU" w:eastAsia="en-AU"/>
              </w:rPr>
            </w:pPr>
            <w:r>
              <w:rPr>
                <w:lang w:val="en-AU" w:eastAsia="en-AU"/>
              </w:rPr>
              <w:t xml:space="preserve"> – the words THIS IS; </w:t>
            </w:r>
          </w:p>
          <w:p w14:paraId="1D94119F" w14:textId="77777777" w:rsidR="00C0744A" w:rsidRDefault="00000000">
            <w:pPr>
              <w:pStyle w:val="Tabletext"/>
              <w:spacing w:after="0" w:line="240" w:lineRule="auto"/>
              <w:rPr>
                <w:lang w:val="en-AU" w:eastAsia="en-AU"/>
              </w:rPr>
            </w:pPr>
            <w:r>
              <w:rPr>
                <w:lang w:val="en-AU" w:eastAsia="en-AU"/>
              </w:rPr>
              <w:t xml:space="preserve"> – the name of the station sending that message, spoken three times; </w:t>
            </w:r>
          </w:p>
          <w:p w14:paraId="5474B6B6" w14:textId="77777777" w:rsidR="00C0744A" w:rsidRDefault="00000000">
            <w:pPr>
              <w:pStyle w:val="Tabletext"/>
              <w:spacing w:after="0" w:line="240" w:lineRule="auto"/>
              <w:rPr>
                <w:lang w:val="en-AU" w:eastAsia="en-AU"/>
              </w:rPr>
            </w:pPr>
            <w:r>
              <w:rPr>
                <w:lang w:val="en-AU" w:eastAsia="en-AU"/>
              </w:rPr>
              <w:t xml:space="preserve"> – the call sign or other identification of the station sending the message; </w:t>
            </w:r>
          </w:p>
          <w:p w14:paraId="1C923591" w14:textId="77777777" w:rsidR="00C0744A" w:rsidRDefault="00000000">
            <w:pPr>
              <w:pStyle w:val="Tabletext"/>
              <w:spacing w:after="0" w:line="240" w:lineRule="auto"/>
              <w:rPr>
                <w:lang w:val="en-AU" w:eastAsia="en-AU"/>
              </w:rPr>
            </w:pPr>
            <w:r>
              <w:rPr>
                <w:lang w:val="en-AU" w:eastAsia="en-AU"/>
              </w:rPr>
              <w:t xml:space="preserve"> – the time of handing in of the message; </w:t>
            </w:r>
          </w:p>
          <w:p w14:paraId="301DC029" w14:textId="77777777" w:rsidR="00C0744A" w:rsidRDefault="00000000">
            <w:pPr>
              <w:pStyle w:val="Tabletext"/>
              <w:spacing w:after="0" w:line="240" w:lineRule="auto"/>
              <w:rPr>
                <w:lang w:val="en-AU" w:eastAsia="en-AU"/>
              </w:rPr>
            </w:pPr>
            <w:r>
              <w:rPr>
                <w:lang w:val="en-AU" w:eastAsia="en-AU"/>
              </w:rPr>
              <w:t xml:space="preserve"> – the MMSI (if the initial alert has been sent by DSC), the name and the call sign of the mobile station which was in distress; </w:t>
            </w:r>
          </w:p>
          <w:p w14:paraId="0061BF7D" w14:textId="77777777" w:rsidR="00C0744A" w:rsidRDefault="00000000">
            <w:pPr>
              <w:pStyle w:val="Tabletext"/>
              <w:spacing w:after="0" w:line="240" w:lineRule="auto"/>
              <w:rPr>
                <w:lang w:val="en-AU" w:eastAsia="en-AU"/>
              </w:rPr>
            </w:pPr>
            <w:r>
              <w:rPr>
                <w:lang w:val="en-AU" w:eastAsia="en-AU"/>
              </w:rPr>
              <w:t xml:space="preserve"> – the words SEELONCE FEENEE pronounced as the French words “silence fini”. (WRC-07)</w:t>
            </w:r>
          </w:p>
        </w:tc>
        <w:tc>
          <w:tcPr>
            <w:tcW w:w="1424" w:type="dxa"/>
            <w:tcBorders>
              <w:top w:val="nil"/>
              <w:left w:val="nil"/>
              <w:bottom w:val="single" w:sz="4" w:space="0" w:color="auto"/>
              <w:right w:val="single" w:sz="4" w:space="0" w:color="auto"/>
            </w:tcBorders>
            <w:shd w:val="clear" w:color="auto" w:fill="auto"/>
            <w:hideMark/>
          </w:tcPr>
          <w:p w14:paraId="40FBC2AD" w14:textId="77777777" w:rsidR="00C0744A" w:rsidRDefault="00000000">
            <w:pPr>
              <w:pStyle w:val="Tabletext"/>
              <w:spacing w:after="0" w:line="240" w:lineRule="auto"/>
              <w:rPr>
                <w:lang w:val="en-AU" w:eastAsia="en-AU"/>
              </w:rPr>
            </w:pPr>
            <w:r>
              <w:rPr>
                <w:lang w:val="en-AU" w:eastAsia="en-AU"/>
              </w:rPr>
              <w:lastRenderedPageBreak/>
              <w:t>ITU</w:t>
            </w:r>
          </w:p>
        </w:tc>
      </w:tr>
      <w:tr w:rsidR="00C0744A" w14:paraId="2BD9B298" w14:textId="77777777">
        <w:tc>
          <w:tcPr>
            <w:tcW w:w="1595" w:type="dxa"/>
            <w:tcBorders>
              <w:top w:val="nil"/>
              <w:left w:val="single" w:sz="4" w:space="0" w:color="auto"/>
              <w:bottom w:val="single" w:sz="4" w:space="0" w:color="auto"/>
              <w:right w:val="single" w:sz="4" w:space="0" w:color="auto"/>
            </w:tcBorders>
            <w:shd w:val="clear" w:color="000000" w:fill="BFBFBF"/>
            <w:hideMark/>
          </w:tcPr>
          <w:p w14:paraId="5B0805AF" w14:textId="77777777" w:rsidR="00C0744A" w:rsidRDefault="00000000">
            <w:pPr>
              <w:pStyle w:val="Tabletext"/>
              <w:spacing w:after="0" w:line="240" w:lineRule="auto"/>
              <w:rPr>
                <w:lang w:val="en-AU" w:eastAsia="en-AU"/>
              </w:rPr>
            </w:pPr>
            <w:r>
              <w:rPr>
                <w:lang w:val="en-AU" w:eastAsia="en-AU"/>
              </w:rPr>
              <w:t>Emergency Situations</w:t>
            </w:r>
          </w:p>
        </w:tc>
        <w:tc>
          <w:tcPr>
            <w:tcW w:w="5209" w:type="dxa"/>
            <w:tcBorders>
              <w:top w:val="nil"/>
              <w:left w:val="nil"/>
              <w:bottom w:val="single" w:sz="4" w:space="0" w:color="auto"/>
              <w:right w:val="single" w:sz="4" w:space="0" w:color="auto"/>
            </w:tcBorders>
            <w:shd w:val="clear" w:color="auto" w:fill="auto"/>
            <w:hideMark/>
          </w:tcPr>
          <w:p w14:paraId="5DCEFB0A" w14:textId="77777777" w:rsidR="00C0744A" w:rsidRDefault="00000000">
            <w:pPr>
              <w:pStyle w:val="Tabletext"/>
              <w:spacing w:after="0" w:line="240" w:lineRule="auto"/>
              <w:rPr>
                <w:lang w:val="en-AU" w:eastAsia="en-AU"/>
              </w:rPr>
            </w:pPr>
            <w:r>
              <w:rPr>
                <w:lang w:val="en-AU" w:eastAsia="en-AU"/>
              </w:rPr>
              <w:t>Pan-pan</w:t>
            </w:r>
          </w:p>
        </w:tc>
        <w:tc>
          <w:tcPr>
            <w:tcW w:w="7513" w:type="dxa"/>
            <w:tcBorders>
              <w:top w:val="nil"/>
              <w:left w:val="nil"/>
              <w:bottom w:val="single" w:sz="4" w:space="0" w:color="auto"/>
              <w:right w:val="single" w:sz="4" w:space="0" w:color="auto"/>
            </w:tcBorders>
            <w:shd w:val="clear" w:color="auto" w:fill="auto"/>
            <w:hideMark/>
          </w:tcPr>
          <w:p w14:paraId="6881A11F" w14:textId="77777777" w:rsidR="00C0744A" w:rsidRDefault="00000000">
            <w:pPr>
              <w:pStyle w:val="Tabletext"/>
              <w:spacing w:after="0" w:line="240" w:lineRule="auto"/>
              <w:rPr>
                <w:lang w:val="en-AU" w:eastAsia="en-AU"/>
              </w:rPr>
            </w:pPr>
            <w:r>
              <w:rPr>
                <w:lang w:val="en-AU" w:eastAsia="en-AU"/>
              </w:rPr>
              <w:t xml:space="preserve">n radiotelephony, on the selected working frequency, the urgency call and message consists of: </w:t>
            </w:r>
          </w:p>
          <w:p w14:paraId="500F1114" w14:textId="77777777" w:rsidR="00C0744A" w:rsidRDefault="00000000">
            <w:pPr>
              <w:pStyle w:val="Tabletext"/>
              <w:spacing w:after="0" w:line="240" w:lineRule="auto"/>
              <w:rPr>
                <w:lang w:val="en-AU" w:eastAsia="en-AU"/>
              </w:rPr>
            </w:pPr>
            <w:r>
              <w:rPr>
                <w:lang w:val="en-AU" w:eastAsia="en-AU"/>
              </w:rPr>
              <w:t xml:space="preserve"> – the urgency signal PAN PAN, spoken three times; </w:t>
            </w:r>
          </w:p>
          <w:p w14:paraId="6D0F1EE7" w14:textId="77777777" w:rsidR="00C0744A" w:rsidRDefault="00000000">
            <w:pPr>
              <w:pStyle w:val="Tabletext"/>
              <w:spacing w:after="0" w:line="240" w:lineRule="auto"/>
              <w:rPr>
                <w:lang w:val="en-AU" w:eastAsia="en-AU"/>
              </w:rPr>
            </w:pPr>
            <w:r>
              <w:rPr>
                <w:lang w:val="en-AU" w:eastAsia="en-AU"/>
              </w:rPr>
              <w:t xml:space="preserve"> – the name of the called station or “all stations”, spoken three times; </w:t>
            </w:r>
          </w:p>
          <w:p w14:paraId="782180AC" w14:textId="77777777" w:rsidR="00C0744A" w:rsidRDefault="00000000">
            <w:pPr>
              <w:pStyle w:val="Tabletext"/>
              <w:spacing w:after="0" w:line="240" w:lineRule="auto"/>
              <w:rPr>
                <w:lang w:val="en-AU" w:eastAsia="en-AU"/>
              </w:rPr>
            </w:pPr>
            <w:r>
              <w:rPr>
                <w:lang w:val="en-AU" w:eastAsia="en-AU"/>
              </w:rPr>
              <w:t xml:space="preserve"> – the words THIS IS; </w:t>
            </w:r>
          </w:p>
          <w:p w14:paraId="385230F5" w14:textId="77777777" w:rsidR="00C0744A" w:rsidRDefault="00000000">
            <w:pPr>
              <w:pStyle w:val="Tabletext"/>
              <w:spacing w:after="0" w:line="240" w:lineRule="auto"/>
              <w:rPr>
                <w:lang w:val="en-AU" w:eastAsia="en-AU"/>
              </w:rPr>
            </w:pPr>
            <w:r>
              <w:rPr>
                <w:lang w:val="en-AU" w:eastAsia="en-AU"/>
              </w:rPr>
              <w:t xml:space="preserve"> – the name of the station transmitting the urgency message, spoken three times;</w:t>
            </w:r>
          </w:p>
          <w:p w14:paraId="442D0530" w14:textId="77777777" w:rsidR="00C0744A" w:rsidRDefault="00000000">
            <w:pPr>
              <w:pStyle w:val="Tabletext"/>
              <w:spacing w:after="0" w:line="240" w:lineRule="auto"/>
              <w:rPr>
                <w:lang w:val="en-AU" w:eastAsia="en-AU"/>
              </w:rPr>
            </w:pPr>
            <w:r>
              <w:rPr>
                <w:lang w:val="en-AU" w:eastAsia="en-AU"/>
              </w:rPr>
              <w:t xml:space="preserve"> – the call sign or any other identification; </w:t>
            </w:r>
          </w:p>
          <w:p w14:paraId="0E2CE8A5" w14:textId="77777777" w:rsidR="00C0744A" w:rsidRDefault="00000000">
            <w:pPr>
              <w:pStyle w:val="Tabletext"/>
              <w:spacing w:after="0" w:line="240" w:lineRule="auto"/>
              <w:rPr>
                <w:lang w:val="en-AU" w:eastAsia="en-AU"/>
              </w:rPr>
            </w:pPr>
            <w:r>
              <w:rPr>
                <w:lang w:val="en-AU" w:eastAsia="en-AU"/>
              </w:rPr>
              <w:t xml:space="preserve"> – the MMSI (if the initial announcement has been sent by DSC); </w:t>
            </w:r>
          </w:p>
          <w:p w14:paraId="6BE5AC20" w14:textId="77777777" w:rsidR="00C0744A" w:rsidRDefault="00000000">
            <w:pPr>
              <w:pStyle w:val="Tabletext"/>
              <w:spacing w:after="0" w:line="240" w:lineRule="auto"/>
              <w:rPr>
                <w:lang w:val="en-AU" w:eastAsia="en-AU"/>
              </w:rPr>
            </w:pPr>
            <w:r>
              <w:rPr>
                <w:lang w:val="en-AU" w:eastAsia="en-AU"/>
              </w:rPr>
              <w:t xml:space="preserve"> – the text of the urgency message. </w:t>
            </w:r>
          </w:p>
        </w:tc>
        <w:tc>
          <w:tcPr>
            <w:tcW w:w="1424" w:type="dxa"/>
            <w:tcBorders>
              <w:top w:val="nil"/>
              <w:left w:val="nil"/>
              <w:bottom w:val="single" w:sz="4" w:space="0" w:color="auto"/>
              <w:right w:val="single" w:sz="4" w:space="0" w:color="auto"/>
            </w:tcBorders>
            <w:shd w:val="clear" w:color="auto" w:fill="auto"/>
            <w:hideMark/>
          </w:tcPr>
          <w:p w14:paraId="65092B94" w14:textId="77777777" w:rsidR="00C0744A" w:rsidRDefault="00000000">
            <w:pPr>
              <w:pStyle w:val="Tabletext"/>
              <w:spacing w:after="0" w:line="240" w:lineRule="auto"/>
              <w:rPr>
                <w:lang w:val="en-AU" w:eastAsia="en-AU"/>
              </w:rPr>
            </w:pPr>
            <w:r>
              <w:rPr>
                <w:lang w:val="en-AU" w:eastAsia="en-AU"/>
              </w:rPr>
              <w:t>ITU</w:t>
            </w:r>
          </w:p>
        </w:tc>
      </w:tr>
      <w:tr w:rsidR="00C0744A" w14:paraId="20092417" w14:textId="77777777">
        <w:tc>
          <w:tcPr>
            <w:tcW w:w="1595" w:type="dxa"/>
            <w:tcBorders>
              <w:top w:val="nil"/>
              <w:left w:val="single" w:sz="4" w:space="0" w:color="auto"/>
              <w:bottom w:val="single" w:sz="4" w:space="0" w:color="auto"/>
              <w:right w:val="single" w:sz="4" w:space="0" w:color="auto"/>
            </w:tcBorders>
            <w:shd w:val="clear" w:color="000000" w:fill="BFBFBF"/>
            <w:hideMark/>
          </w:tcPr>
          <w:p w14:paraId="59A54549" w14:textId="77777777" w:rsidR="00C0744A" w:rsidRDefault="00000000">
            <w:pPr>
              <w:pStyle w:val="Tabletext"/>
              <w:spacing w:after="0" w:line="240" w:lineRule="auto"/>
              <w:rPr>
                <w:lang w:val="en-AU" w:eastAsia="en-AU"/>
              </w:rPr>
            </w:pPr>
            <w:r>
              <w:rPr>
                <w:lang w:val="en-AU" w:eastAsia="en-AU"/>
              </w:rPr>
              <w:t>Emergency Situations</w:t>
            </w:r>
          </w:p>
        </w:tc>
        <w:tc>
          <w:tcPr>
            <w:tcW w:w="5209" w:type="dxa"/>
            <w:tcBorders>
              <w:top w:val="nil"/>
              <w:left w:val="nil"/>
              <w:bottom w:val="single" w:sz="4" w:space="0" w:color="auto"/>
              <w:right w:val="single" w:sz="4" w:space="0" w:color="auto"/>
            </w:tcBorders>
            <w:shd w:val="clear" w:color="auto" w:fill="auto"/>
            <w:hideMark/>
          </w:tcPr>
          <w:p w14:paraId="345FFA15" w14:textId="77777777" w:rsidR="00C0744A" w:rsidRDefault="00000000">
            <w:pPr>
              <w:pStyle w:val="Tabletext"/>
              <w:spacing w:after="0" w:line="240" w:lineRule="auto"/>
              <w:rPr>
                <w:lang w:val="en-AU" w:eastAsia="en-AU"/>
              </w:rPr>
            </w:pPr>
            <w:r>
              <w:rPr>
                <w:lang w:val="en-AU" w:eastAsia="en-AU"/>
              </w:rPr>
              <w:t>Cancellation of pan-pan</w:t>
            </w:r>
          </w:p>
        </w:tc>
        <w:tc>
          <w:tcPr>
            <w:tcW w:w="7513" w:type="dxa"/>
            <w:tcBorders>
              <w:top w:val="nil"/>
              <w:left w:val="nil"/>
              <w:bottom w:val="single" w:sz="4" w:space="0" w:color="auto"/>
              <w:right w:val="single" w:sz="4" w:space="0" w:color="auto"/>
            </w:tcBorders>
            <w:shd w:val="clear" w:color="auto" w:fill="auto"/>
            <w:hideMark/>
          </w:tcPr>
          <w:p w14:paraId="6109B512" w14:textId="77777777" w:rsidR="00C0744A" w:rsidRDefault="00000000">
            <w:pPr>
              <w:pStyle w:val="Tabletext"/>
              <w:spacing w:after="0" w:line="240" w:lineRule="auto"/>
              <w:rPr>
                <w:lang w:val="en-AU" w:eastAsia="en-AU"/>
              </w:rPr>
            </w:pPr>
            <w:r>
              <w:rPr>
                <w:lang w:val="en-AU" w:eastAsia="en-AU"/>
              </w:rPr>
              <w:t xml:space="preserve">The urgency cancellation should consist of: </w:t>
            </w:r>
          </w:p>
          <w:p w14:paraId="4C744B48" w14:textId="77777777" w:rsidR="00C0744A" w:rsidRDefault="00000000">
            <w:pPr>
              <w:pStyle w:val="Tabletext"/>
              <w:spacing w:after="0" w:line="240" w:lineRule="auto"/>
              <w:rPr>
                <w:lang w:val="en-AU" w:eastAsia="en-AU"/>
              </w:rPr>
            </w:pPr>
            <w:r>
              <w:rPr>
                <w:lang w:val="en-AU" w:eastAsia="en-AU"/>
              </w:rPr>
              <w:t xml:space="preserve"> – the urgency signal PAN PAN, spoken three times; </w:t>
            </w:r>
          </w:p>
          <w:p w14:paraId="2478D789" w14:textId="77777777" w:rsidR="00C0744A" w:rsidRDefault="00000000">
            <w:pPr>
              <w:pStyle w:val="Tabletext"/>
              <w:spacing w:after="0" w:line="240" w:lineRule="auto"/>
              <w:rPr>
                <w:lang w:val="en-AU" w:eastAsia="en-AU"/>
              </w:rPr>
            </w:pPr>
            <w:r>
              <w:rPr>
                <w:lang w:val="en-AU" w:eastAsia="en-AU"/>
              </w:rPr>
              <w:t xml:space="preserve"> – “all stations”, spoken three times; </w:t>
            </w:r>
          </w:p>
          <w:p w14:paraId="4AF15618" w14:textId="77777777" w:rsidR="00C0744A" w:rsidRDefault="00000000">
            <w:pPr>
              <w:pStyle w:val="Tabletext"/>
              <w:spacing w:after="0" w:line="240" w:lineRule="auto"/>
              <w:rPr>
                <w:lang w:val="en-AU" w:eastAsia="en-AU"/>
              </w:rPr>
            </w:pPr>
            <w:r>
              <w:rPr>
                <w:lang w:val="en-AU" w:eastAsia="en-AU"/>
              </w:rPr>
              <w:t xml:space="preserve"> – the words THIS IS; </w:t>
            </w:r>
          </w:p>
          <w:p w14:paraId="2780C0D2" w14:textId="77777777" w:rsidR="00C0744A" w:rsidRDefault="00000000">
            <w:pPr>
              <w:pStyle w:val="Tabletext"/>
              <w:spacing w:after="0" w:line="240" w:lineRule="auto"/>
              <w:rPr>
                <w:lang w:val="en-AU" w:eastAsia="en-AU"/>
              </w:rPr>
            </w:pPr>
            <w:r>
              <w:rPr>
                <w:lang w:val="en-AU" w:eastAsia="en-AU"/>
              </w:rPr>
              <w:t xml:space="preserve"> – the name of the station transmitting the urgency message, spoken three times; </w:t>
            </w:r>
          </w:p>
          <w:p w14:paraId="1171F38F" w14:textId="77777777" w:rsidR="00C0744A" w:rsidRDefault="00000000">
            <w:pPr>
              <w:pStyle w:val="Tabletext"/>
              <w:spacing w:after="0" w:line="240" w:lineRule="auto"/>
              <w:rPr>
                <w:lang w:val="en-AU" w:eastAsia="en-AU"/>
              </w:rPr>
            </w:pPr>
            <w:r>
              <w:rPr>
                <w:lang w:val="en-AU" w:eastAsia="en-AU"/>
              </w:rPr>
              <w:t xml:space="preserve"> – the call sign or any other identification; </w:t>
            </w:r>
          </w:p>
          <w:p w14:paraId="5B99826C" w14:textId="77777777" w:rsidR="00C0744A" w:rsidRDefault="00000000">
            <w:pPr>
              <w:pStyle w:val="Tabletext"/>
              <w:spacing w:after="0" w:line="240" w:lineRule="auto"/>
              <w:rPr>
                <w:lang w:val="en-AU" w:eastAsia="en-AU"/>
              </w:rPr>
            </w:pPr>
            <w:r>
              <w:rPr>
                <w:lang w:val="en-AU" w:eastAsia="en-AU"/>
              </w:rPr>
              <w:t xml:space="preserve"> – the MMSI (if the initial announcement has been sent by DSC); </w:t>
            </w:r>
          </w:p>
          <w:p w14:paraId="2B2D6265" w14:textId="77777777" w:rsidR="00C0744A" w:rsidRDefault="00000000">
            <w:pPr>
              <w:pStyle w:val="Tabletext"/>
              <w:spacing w:after="0" w:line="240" w:lineRule="auto"/>
              <w:rPr>
                <w:lang w:val="en-AU" w:eastAsia="en-AU"/>
              </w:rPr>
            </w:pPr>
            <w:r>
              <w:rPr>
                <w:lang w:val="en-AU" w:eastAsia="en-AU"/>
              </w:rPr>
              <w:t xml:space="preserve"> – PLEASE CANCEL URGENCY MESSAGE OF time in UTC. </w:t>
            </w:r>
          </w:p>
        </w:tc>
        <w:tc>
          <w:tcPr>
            <w:tcW w:w="1424" w:type="dxa"/>
            <w:tcBorders>
              <w:top w:val="nil"/>
              <w:left w:val="nil"/>
              <w:bottom w:val="single" w:sz="4" w:space="0" w:color="auto"/>
              <w:right w:val="single" w:sz="4" w:space="0" w:color="auto"/>
            </w:tcBorders>
            <w:shd w:val="clear" w:color="auto" w:fill="auto"/>
            <w:hideMark/>
          </w:tcPr>
          <w:p w14:paraId="07248B85" w14:textId="77777777" w:rsidR="00C0744A" w:rsidRDefault="00000000">
            <w:pPr>
              <w:pStyle w:val="Tabletext"/>
              <w:spacing w:after="0" w:line="240" w:lineRule="auto"/>
              <w:rPr>
                <w:lang w:val="en-AU" w:eastAsia="en-AU"/>
              </w:rPr>
            </w:pPr>
            <w:r>
              <w:rPr>
                <w:lang w:val="en-AU" w:eastAsia="en-AU"/>
              </w:rPr>
              <w:t>ITU</w:t>
            </w:r>
          </w:p>
        </w:tc>
      </w:tr>
      <w:tr w:rsidR="00C0744A" w14:paraId="681683CF" w14:textId="77777777">
        <w:tc>
          <w:tcPr>
            <w:tcW w:w="1595" w:type="dxa"/>
            <w:tcBorders>
              <w:top w:val="nil"/>
              <w:left w:val="single" w:sz="4" w:space="0" w:color="auto"/>
              <w:bottom w:val="single" w:sz="4" w:space="0" w:color="auto"/>
              <w:right w:val="single" w:sz="4" w:space="0" w:color="auto"/>
            </w:tcBorders>
            <w:shd w:val="clear" w:color="000000" w:fill="BFBFBF"/>
            <w:hideMark/>
          </w:tcPr>
          <w:p w14:paraId="19BA57BB" w14:textId="77777777" w:rsidR="00C0744A" w:rsidRDefault="00000000">
            <w:pPr>
              <w:pStyle w:val="Tabletext"/>
              <w:spacing w:after="0" w:line="240" w:lineRule="auto"/>
              <w:rPr>
                <w:lang w:val="en-AU" w:eastAsia="en-AU"/>
              </w:rPr>
            </w:pPr>
            <w:r>
              <w:rPr>
                <w:lang w:val="en-AU" w:eastAsia="en-AU"/>
              </w:rPr>
              <w:t>Emergency Situations</w:t>
            </w:r>
          </w:p>
        </w:tc>
        <w:tc>
          <w:tcPr>
            <w:tcW w:w="5209" w:type="dxa"/>
            <w:tcBorders>
              <w:top w:val="nil"/>
              <w:left w:val="nil"/>
              <w:bottom w:val="single" w:sz="4" w:space="0" w:color="auto"/>
              <w:right w:val="single" w:sz="4" w:space="0" w:color="auto"/>
            </w:tcBorders>
            <w:shd w:val="clear" w:color="auto" w:fill="auto"/>
            <w:hideMark/>
          </w:tcPr>
          <w:p w14:paraId="1CC45E74" w14:textId="77777777" w:rsidR="00C0744A" w:rsidRDefault="00000000">
            <w:pPr>
              <w:pStyle w:val="Tabletext"/>
              <w:spacing w:after="0" w:line="240" w:lineRule="auto"/>
              <w:rPr>
                <w:lang w:val="en-AU" w:eastAsia="en-AU"/>
              </w:rPr>
            </w:pPr>
            <w:r>
              <w:rPr>
                <w:lang w:val="en-AU" w:eastAsia="en-AU"/>
              </w:rPr>
              <w:t>Securite</w:t>
            </w:r>
          </w:p>
        </w:tc>
        <w:tc>
          <w:tcPr>
            <w:tcW w:w="7513" w:type="dxa"/>
            <w:tcBorders>
              <w:top w:val="nil"/>
              <w:left w:val="nil"/>
              <w:bottom w:val="single" w:sz="4" w:space="0" w:color="auto"/>
              <w:right w:val="single" w:sz="4" w:space="0" w:color="auto"/>
            </w:tcBorders>
            <w:shd w:val="clear" w:color="auto" w:fill="auto"/>
            <w:hideMark/>
          </w:tcPr>
          <w:p w14:paraId="3468407D" w14:textId="77777777" w:rsidR="00C0744A" w:rsidRDefault="00000000">
            <w:pPr>
              <w:pStyle w:val="Tabletext"/>
              <w:spacing w:after="0" w:line="240" w:lineRule="auto"/>
              <w:rPr>
                <w:lang w:val="en-AU" w:eastAsia="en-AU"/>
              </w:rPr>
            </w:pPr>
            <w:r>
              <w:rPr>
                <w:lang w:val="en-AU" w:eastAsia="en-AU"/>
              </w:rPr>
              <w:t xml:space="preserve">n radiotelephony, on the selected working frequency, the safety call and message should consist of: </w:t>
            </w:r>
          </w:p>
          <w:p w14:paraId="1E7EC5AB" w14:textId="77777777" w:rsidR="00C0744A" w:rsidRDefault="00000000">
            <w:pPr>
              <w:pStyle w:val="Tabletext"/>
              <w:spacing w:after="0" w:line="240" w:lineRule="auto"/>
              <w:rPr>
                <w:lang w:val="en-AU" w:eastAsia="en-AU"/>
              </w:rPr>
            </w:pPr>
            <w:r>
              <w:rPr>
                <w:lang w:val="en-AU" w:eastAsia="en-AU"/>
              </w:rPr>
              <w:t xml:space="preserve"> – the safety signal SECURITE, spoken three times; </w:t>
            </w:r>
          </w:p>
          <w:p w14:paraId="0071E4D3" w14:textId="77777777" w:rsidR="00C0744A" w:rsidRDefault="00000000">
            <w:pPr>
              <w:pStyle w:val="Tabletext"/>
              <w:spacing w:after="0" w:line="240" w:lineRule="auto"/>
              <w:rPr>
                <w:lang w:val="en-AU" w:eastAsia="en-AU"/>
              </w:rPr>
            </w:pPr>
            <w:r>
              <w:rPr>
                <w:lang w:val="en-AU" w:eastAsia="en-AU"/>
              </w:rPr>
              <w:t xml:space="preserve"> – the name of the called station or “all stations”, spoken three times; </w:t>
            </w:r>
          </w:p>
          <w:p w14:paraId="2C6432DE" w14:textId="77777777" w:rsidR="00C0744A" w:rsidRDefault="00000000">
            <w:pPr>
              <w:pStyle w:val="Tabletext"/>
              <w:spacing w:after="0" w:line="240" w:lineRule="auto"/>
              <w:rPr>
                <w:lang w:val="en-AU" w:eastAsia="en-AU"/>
              </w:rPr>
            </w:pPr>
            <w:r>
              <w:rPr>
                <w:lang w:val="en-AU" w:eastAsia="en-AU"/>
              </w:rPr>
              <w:lastRenderedPageBreak/>
              <w:t xml:space="preserve"> – the words THIS IS; </w:t>
            </w:r>
          </w:p>
          <w:p w14:paraId="1B003BAE" w14:textId="77777777" w:rsidR="00C0744A" w:rsidRDefault="00000000">
            <w:pPr>
              <w:pStyle w:val="Tabletext"/>
              <w:spacing w:after="0" w:line="240" w:lineRule="auto"/>
              <w:rPr>
                <w:lang w:val="en-AU" w:eastAsia="en-AU"/>
              </w:rPr>
            </w:pPr>
            <w:r>
              <w:rPr>
                <w:lang w:val="en-AU" w:eastAsia="en-AU"/>
              </w:rPr>
              <w:t xml:space="preserve"> – the name of the station transmitting the safety message, spoken three times; </w:t>
            </w:r>
          </w:p>
          <w:p w14:paraId="72FE36B2" w14:textId="77777777" w:rsidR="00C0744A" w:rsidRDefault="00000000">
            <w:pPr>
              <w:pStyle w:val="Tabletext"/>
              <w:spacing w:after="0" w:line="240" w:lineRule="auto"/>
              <w:rPr>
                <w:lang w:val="en-AU" w:eastAsia="en-AU"/>
              </w:rPr>
            </w:pPr>
            <w:r>
              <w:rPr>
                <w:lang w:val="en-AU" w:eastAsia="en-AU"/>
              </w:rPr>
              <w:t xml:space="preserve"> – the call sign or any other identification; </w:t>
            </w:r>
          </w:p>
          <w:p w14:paraId="1D8540DE" w14:textId="77777777" w:rsidR="00C0744A" w:rsidRDefault="00000000">
            <w:pPr>
              <w:pStyle w:val="Tabletext"/>
              <w:spacing w:after="0" w:line="240" w:lineRule="auto"/>
              <w:rPr>
                <w:lang w:val="en-AU" w:eastAsia="en-AU"/>
              </w:rPr>
            </w:pPr>
            <w:r>
              <w:rPr>
                <w:lang w:val="en-AU" w:eastAsia="en-AU"/>
              </w:rPr>
              <w:t xml:space="preserve"> – the MMSI (if the initial alert has been sent by DSC); </w:t>
            </w:r>
          </w:p>
          <w:p w14:paraId="1C1639A0" w14:textId="77777777" w:rsidR="00C0744A" w:rsidRDefault="00000000">
            <w:pPr>
              <w:pStyle w:val="Tabletext"/>
              <w:spacing w:after="0" w:line="240" w:lineRule="auto"/>
              <w:rPr>
                <w:lang w:val="en-AU" w:eastAsia="en-AU"/>
              </w:rPr>
            </w:pPr>
            <w:r>
              <w:rPr>
                <w:lang w:val="en-AU" w:eastAsia="en-AU"/>
              </w:rPr>
              <w:t xml:space="preserve"> – the text of the safety message. </w:t>
            </w:r>
          </w:p>
        </w:tc>
        <w:tc>
          <w:tcPr>
            <w:tcW w:w="1424" w:type="dxa"/>
            <w:tcBorders>
              <w:top w:val="nil"/>
              <w:left w:val="nil"/>
              <w:bottom w:val="single" w:sz="4" w:space="0" w:color="auto"/>
              <w:right w:val="single" w:sz="4" w:space="0" w:color="auto"/>
            </w:tcBorders>
            <w:shd w:val="clear" w:color="auto" w:fill="auto"/>
            <w:hideMark/>
          </w:tcPr>
          <w:p w14:paraId="1BAD72B6" w14:textId="77777777" w:rsidR="00C0744A" w:rsidRDefault="00000000">
            <w:pPr>
              <w:pStyle w:val="Tabletext"/>
              <w:spacing w:after="0" w:line="240" w:lineRule="auto"/>
              <w:rPr>
                <w:lang w:val="en-AU" w:eastAsia="en-AU"/>
              </w:rPr>
            </w:pPr>
            <w:r>
              <w:rPr>
                <w:lang w:val="en-AU" w:eastAsia="en-AU"/>
              </w:rPr>
              <w:lastRenderedPageBreak/>
              <w:t>ITU</w:t>
            </w:r>
          </w:p>
        </w:tc>
      </w:tr>
    </w:tbl>
    <w:p w14:paraId="42CB9848" w14:textId="77777777" w:rsidR="00C0744A" w:rsidRDefault="00C0744A">
      <w:pPr>
        <w:pStyle w:val="ad"/>
      </w:pPr>
    </w:p>
    <w:p w14:paraId="179DD435" w14:textId="77777777" w:rsidR="00C0744A" w:rsidRDefault="00C0744A">
      <w:pPr>
        <w:pStyle w:val="ad"/>
      </w:pPr>
    </w:p>
    <w:p w14:paraId="1CE2A4C3" w14:textId="77777777" w:rsidR="00C0744A" w:rsidRDefault="00C0744A">
      <w:pPr>
        <w:pStyle w:val="ad"/>
      </w:pPr>
    </w:p>
    <w:p w14:paraId="3DD78676" w14:textId="77777777" w:rsidR="00C0744A" w:rsidRDefault="00C0744A">
      <w:pPr>
        <w:pStyle w:val="AnnextitleHead1"/>
        <w:sectPr w:rsidR="00C0744A">
          <w:pgSz w:w="16838" w:h="11906" w:orient="landscape" w:code="9"/>
          <w:pgMar w:top="907" w:right="567" w:bottom="794" w:left="567" w:header="851" w:footer="851" w:gutter="0"/>
          <w:cols w:space="708"/>
          <w:docGrid w:linePitch="360"/>
        </w:sectPr>
      </w:pPr>
    </w:p>
    <w:p w14:paraId="104E2A7F" w14:textId="77777777" w:rsidR="00C0744A" w:rsidRDefault="00000000">
      <w:pPr>
        <w:pStyle w:val="AnnextitleHead1"/>
      </w:pPr>
      <w:bookmarkStart w:id="33" w:name="_Toc156909738"/>
      <w:r>
        <w:lastRenderedPageBreak/>
        <w:t>EXAMPLE TEST QUESTIONS</w:t>
      </w:r>
      <w:bookmarkEnd w:id="33"/>
    </w:p>
    <w:p w14:paraId="21C10482" w14:textId="77777777" w:rsidR="00C0744A" w:rsidRDefault="00C0744A">
      <w:pPr>
        <w:pStyle w:val="ad"/>
      </w:pPr>
    </w:p>
    <w:p w14:paraId="04D6B5D0" w14:textId="77777777" w:rsidR="00C0744A" w:rsidRDefault="00C0744A">
      <w:pPr>
        <w:pStyle w:val="ad"/>
      </w:pPr>
    </w:p>
    <w:p w14:paraId="3C09A416" w14:textId="77777777" w:rsidR="00C0744A" w:rsidRDefault="00C0744A">
      <w:pPr>
        <w:pStyle w:val="ad"/>
      </w:pPr>
    </w:p>
    <w:p w14:paraId="58E8AA52" w14:textId="77777777" w:rsidR="00C0744A" w:rsidRDefault="00C0744A">
      <w:pPr>
        <w:pStyle w:val="ad"/>
      </w:pPr>
    </w:p>
    <w:p w14:paraId="70DAECD2" w14:textId="77777777" w:rsidR="00C0744A" w:rsidRDefault="00C0744A">
      <w:pPr>
        <w:pStyle w:val="ad"/>
      </w:pPr>
    </w:p>
    <w:p w14:paraId="19BC16BF" w14:textId="77777777" w:rsidR="00C0744A" w:rsidRDefault="00C0744A">
      <w:pPr>
        <w:pStyle w:val="ad"/>
      </w:pPr>
    </w:p>
    <w:p w14:paraId="5FC16AF0" w14:textId="77777777" w:rsidR="00C0744A" w:rsidRDefault="00C0744A">
      <w:pPr>
        <w:pStyle w:val="ad"/>
      </w:pPr>
    </w:p>
    <w:p w14:paraId="1A3052F4" w14:textId="77777777" w:rsidR="00C0744A" w:rsidRDefault="00C0744A"/>
    <w:p w14:paraId="4AEB2558" w14:textId="77777777" w:rsidR="00C0744A" w:rsidRDefault="00C0744A">
      <w:pPr>
        <w:pStyle w:val="1"/>
        <w:sectPr w:rsidR="00C0744A">
          <w:pgSz w:w="16838" w:h="11906" w:orient="landscape" w:code="9"/>
          <w:pgMar w:top="907" w:right="567" w:bottom="794" w:left="567" w:header="851" w:footer="851" w:gutter="0"/>
          <w:cols w:space="708"/>
          <w:docGrid w:linePitch="360"/>
        </w:sectPr>
      </w:pPr>
    </w:p>
    <w:p w14:paraId="3A047E7B" w14:textId="77777777" w:rsidR="00C0744A" w:rsidRDefault="00000000">
      <w:pPr>
        <w:pStyle w:val="Contents"/>
      </w:pPr>
      <w:r>
        <w:lastRenderedPageBreak/>
        <w:t>SUGGEST don’t DELETE TIL THE OUTLINE IS WORKED OUT OR the STYLES NOT IN USE WILL BE LOST</w:t>
      </w:r>
    </w:p>
    <w:p w14:paraId="59750288" w14:textId="77777777" w:rsidR="00C0744A" w:rsidRDefault="00000000">
      <w:pPr>
        <w:pStyle w:val="1"/>
      </w:pPr>
      <w:bookmarkStart w:id="34" w:name="_Toc156909318"/>
      <w:bookmarkStart w:id="35" w:name="_Toc156909739"/>
      <w:r>
        <w:t>Example of HEADING 1 STYLE</w:t>
      </w:r>
      <w:bookmarkEnd w:id="34"/>
      <w:bookmarkEnd w:id="35"/>
    </w:p>
    <w:p w14:paraId="78EF110A" w14:textId="77777777" w:rsidR="00C0744A" w:rsidRDefault="00C0744A">
      <w:pPr>
        <w:pStyle w:val="Heading1separationline"/>
      </w:pPr>
    </w:p>
    <w:p w14:paraId="066DB395" w14:textId="77777777" w:rsidR="00C0744A" w:rsidRDefault="00000000">
      <w:pPr>
        <w:pStyle w:val="ad"/>
      </w:pPr>
      <w:bookmarkStart w:id="36" w:name="_Hlk59195931"/>
      <w:r>
        <w:t xml:space="preserve">This guideline template should be used in conjunction with the </w:t>
      </w:r>
      <w:r>
        <w:rPr>
          <w:i/>
          <w:iCs/>
          <w:highlight w:val="yellow"/>
        </w:rPr>
        <w:t>IALA Style Guide</w:t>
      </w:r>
      <w:r>
        <w:t xml:space="preserve">. Utilising the styles provided in the </w:t>
      </w:r>
      <w:r>
        <w:rPr>
          <w:b/>
          <w:bCs/>
        </w:rPr>
        <w:t>Styles Gallery</w:t>
      </w:r>
      <w:r>
        <w:t xml:space="preserve"> is key to using the document templates. Selecting the appropriate style from the Style Gallery will apply most text (and often layout) formatting required to comply with the </w:t>
      </w:r>
      <w:r>
        <w:rPr>
          <w:i/>
          <w:iCs/>
        </w:rPr>
        <w:t xml:space="preserve">IALA Style Guide. </w:t>
      </w:r>
      <w:r>
        <w:t xml:space="preserve">There should be no need to apply font formatting, numbering or bullets by selecting options from the </w:t>
      </w:r>
      <w:r>
        <w:rPr>
          <w:b/>
          <w:bCs/>
        </w:rPr>
        <w:t xml:space="preserve">Font </w:t>
      </w:r>
      <w:r>
        <w:t xml:space="preserve">or </w:t>
      </w:r>
      <w:r>
        <w:rPr>
          <w:b/>
          <w:bCs/>
        </w:rPr>
        <w:t>Paragraph</w:t>
      </w:r>
      <w:r>
        <w:t xml:space="preserve"> dialog boxes. </w:t>
      </w:r>
    </w:p>
    <w:p w14:paraId="398F13DA" w14:textId="77777777" w:rsidR="00C0744A" w:rsidRDefault="00000000">
      <w:pPr>
        <w:pStyle w:val="ad"/>
      </w:pPr>
      <w:bookmarkStart w:id="37" w:name="_Hlk59200746"/>
      <w:bookmarkEnd w:id="36"/>
      <w:r>
        <w:t xml:space="preserve">The main text within a document is written in the </w:t>
      </w:r>
      <w:r>
        <w:rPr>
          <w:b/>
          <w:bCs/>
        </w:rPr>
        <w:t>Body text</w:t>
      </w:r>
      <w:r>
        <w:t xml:space="preserve"> style, which is Calibri and 11 font size. Section titles can be inserted for up to four levels of text and should be created using the </w:t>
      </w:r>
      <w:r>
        <w:rPr>
          <w:b/>
          <w:bCs/>
        </w:rPr>
        <w:t>Heading 1</w:t>
      </w:r>
      <w:r>
        <w:t xml:space="preserve">, </w:t>
      </w:r>
      <w:r>
        <w:rPr>
          <w:b/>
          <w:bCs/>
        </w:rPr>
        <w:t>Heading 2</w:t>
      </w:r>
      <w:r>
        <w:t xml:space="preserve"> etc. styles. Ensure the correct heading styles are selected as there are similar heading styles for the annexe and appendix entries, respectively.   The blue colour used in the section headings and table texts is Red Green Blue (RGB) R0, G85, B140. The styles are referenced throughout this template and highlighted in bold. </w:t>
      </w:r>
    </w:p>
    <w:p w14:paraId="40F958EE" w14:textId="77777777" w:rsidR="00C0744A" w:rsidRDefault="00000000">
      <w:pPr>
        <w:pStyle w:val="ad"/>
      </w:pPr>
      <w:r>
        <w:rPr>
          <w:b/>
          <w:bCs/>
        </w:rPr>
        <w:t>Heading 1 separation line style</w:t>
      </w:r>
      <w:r>
        <w:t xml:space="preserve"> follows the first carriage return after the first level heading title, and the style </w:t>
      </w:r>
      <w:r>
        <w:rPr>
          <w:b/>
          <w:bCs/>
        </w:rPr>
        <w:t>Body text</w:t>
      </w:r>
      <w:r>
        <w:t xml:space="preserve"> follows the second carriage return after the separation line (if the line disappears, reposition the cursor at the end of the section heading text and press carriage return).</w:t>
      </w:r>
    </w:p>
    <w:p w14:paraId="38D567EC" w14:textId="77777777" w:rsidR="00C0744A" w:rsidRDefault="00000000">
      <w:pPr>
        <w:pStyle w:val="2"/>
      </w:pPr>
      <w:bookmarkStart w:id="38" w:name="_Toc156909319"/>
      <w:bookmarkStart w:id="39" w:name="_Toc156909740"/>
      <w:bookmarkEnd w:id="37"/>
      <w:r>
        <w:t>Example of Heading 2 style</w:t>
      </w:r>
      <w:bookmarkEnd w:id="38"/>
      <w:bookmarkEnd w:id="39"/>
    </w:p>
    <w:p w14:paraId="6E008AD2" w14:textId="77777777" w:rsidR="00C0744A" w:rsidRDefault="00C0744A">
      <w:pPr>
        <w:pStyle w:val="Heading2separationline"/>
      </w:pPr>
    </w:p>
    <w:p w14:paraId="25DA7C13" w14:textId="77777777" w:rsidR="00C0744A" w:rsidRDefault="00000000">
      <w:pPr>
        <w:pStyle w:val="ad"/>
      </w:pPr>
      <w:r>
        <w:rPr>
          <w:b/>
          <w:bCs/>
        </w:rPr>
        <w:t>Heading 2 separation line</w:t>
      </w:r>
      <w:r>
        <w:t xml:space="preserve"> style follows the second carriage return after the second level heading title, and the style </w:t>
      </w:r>
      <w:r>
        <w:rPr>
          <w:b/>
          <w:bCs/>
        </w:rPr>
        <w:t>Body text</w:t>
      </w:r>
      <w:r>
        <w:t xml:space="preserve"> follows the second carriage return after the separation line.</w:t>
      </w:r>
    </w:p>
    <w:p w14:paraId="49D69A07" w14:textId="77777777" w:rsidR="00C0744A" w:rsidRDefault="00000000">
      <w:pPr>
        <w:pStyle w:val="3"/>
      </w:pPr>
      <w:bookmarkStart w:id="40" w:name="_Toc156909320"/>
      <w:bookmarkStart w:id="41" w:name="_Toc156909741"/>
      <w:r>
        <w:t>Example of Heading 3 style</w:t>
      </w:r>
      <w:bookmarkEnd w:id="40"/>
      <w:bookmarkEnd w:id="41"/>
    </w:p>
    <w:p w14:paraId="48DFD011" w14:textId="77777777" w:rsidR="00C0744A" w:rsidRDefault="00000000">
      <w:pPr>
        <w:pStyle w:val="ad"/>
      </w:pPr>
      <w:r>
        <w:rPr>
          <w:b/>
          <w:bCs/>
        </w:rPr>
        <w:t>Body Text</w:t>
      </w:r>
      <w:r>
        <w:t xml:space="preserve"> style follows the first carriage return after the third level heading title; there is no separation line at this level. </w:t>
      </w:r>
    </w:p>
    <w:p w14:paraId="4D3DE7A1" w14:textId="77777777" w:rsidR="00C0744A" w:rsidRDefault="00000000">
      <w:pPr>
        <w:pStyle w:val="4"/>
      </w:pPr>
      <w:r>
        <w:t>Figures – Heading 4 style</w:t>
      </w:r>
    </w:p>
    <w:p w14:paraId="5AEBE1F4" w14:textId="77777777" w:rsidR="00C0744A" w:rsidRDefault="00000000">
      <w:pPr>
        <w:pStyle w:val="ad"/>
      </w:pPr>
      <w:r>
        <w:rPr>
          <w:b/>
          <w:bCs/>
        </w:rPr>
        <w:t>Body Text</w:t>
      </w:r>
      <w:r>
        <w:t xml:space="preserve"> style follows the first carriage return after the fourth level heading title; there is no separation line at this level.</w:t>
      </w:r>
    </w:p>
    <w:p w14:paraId="26483F02" w14:textId="77777777" w:rsidR="00C0744A" w:rsidRDefault="00000000">
      <w:pPr>
        <w:pStyle w:val="ad"/>
      </w:pPr>
      <w:r>
        <w:t xml:space="preserve">Footnotes should be used sparingly but can be inserted and are found in </w:t>
      </w:r>
      <w:r>
        <w:rPr>
          <w:b/>
          <w:bCs/>
        </w:rPr>
        <w:t>Footnote Reference</w:t>
      </w:r>
      <w:r>
        <w:t xml:space="preserve"> style at the bottom of the page</w:t>
      </w:r>
      <w:r>
        <w:rPr>
          <w:rStyle w:val="af2"/>
        </w:rPr>
        <w:footnoteReference w:id="1"/>
      </w:r>
      <w:r>
        <w:t>.</w:t>
      </w:r>
    </w:p>
    <w:p w14:paraId="3CA602BF" w14:textId="77777777" w:rsidR="00C0744A" w:rsidRDefault="00000000">
      <w:pPr>
        <w:pStyle w:val="ad"/>
        <w:jc w:val="center"/>
      </w:pPr>
      <w:r>
        <w:rPr>
          <w:noProof/>
        </w:rPr>
        <w:drawing>
          <wp:inline distT="0" distB="0" distL="0" distR="0" wp14:anchorId="2BE8BB9D" wp14:editId="1A72349A">
            <wp:extent cx="1749880" cy="1311252"/>
            <wp:effectExtent l="0" t="0" r="0" b="0"/>
            <wp:docPr id="1025" name="shape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29">
                      <a:extLst>
                        <a:ext uri="{28A0092B-C50C-407E-A947-70E740481C1C}">
                          <a14:useLocalDpi xmlns:a14="http://schemas.microsoft.com/office/drawing/2010/main" val="0"/>
                        </a:ext>
                      </a:extLst>
                    </a:blip>
                    <a:srcRect/>
                    <a:stretch>
                      <a:fillRect/>
                    </a:stretch>
                  </pic:blipFill>
                  <pic:spPr>
                    <a:xfrm>
                      <a:off x="0" y="0"/>
                      <a:ext cx="1749880" cy="1311252"/>
                    </a:xfrm>
                    <a:prstGeom prst="rect">
                      <a:avLst/>
                    </a:prstGeom>
                    <a:noFill/>
                  </pic:spPr>
                </pic:pic>
              </a:graphicData>
            </a:graphic>
          </wp:inline>
        </w:drawing>
      </w:r>
    </w:p>
    <w:p w14:paraId="47C43D1E" w14:textId="77777777" w:rsidR="00C0744A" w:rsidRDefault="00000000">
      <w:pPr>
        <w:pStyle w:val="Figurecaption"/>
      </w:pPr>
      <w:bookmarkStart w:id="42" w:name="_Toc57212718"/>
      <w:bookmarkStart w:id="43" w:name="_Toc60405626"/>
      <w:r>
        <w:lastRenderedPageBreak/>
        <w:t>Example of wrapping in line with text</w:t>
      </w:r>
      <w:bookmarkEnd w:id="42"/>
      <w:bookmarkEnd w:id="43"/>
    </w:p>
    <w:p w14:paraId="4E6978AC" w14:textId="77777777" w:rsidR="00C0744A" w:rsidRDefault="00000000">
      <w:pPr>
        <w:pStyle w:val="ad"/>
      </w:pPr>
      <w:bookmarkStart w:id="44" w:name="_Hlk59195193"/>
      <w:r>
        <w:t xml:space="preserve">Figures should be centred with wrapping </w:t>
      </w:r>
      <w:r>
        <w:rPr>
          <w:b/>
          <w:bCs/>
        </w:rPr>
        <w:t>In Line with Text</w:t>
      </w:r>
      <w:r>
        <w:t xml:space="preserve"> and labelled by writing the figure titles using the</w:t>
      </w:r>
      <w:r>
        <w:rPr>
          <w:b/>
          <w:bCs/>
        </w:rPr>
        <w:t xml:space="preserve"> Figure caption</w:t>
      </w:r>
      <w:r>
        <w:t xml:space="preserve"> style below the figure. It is important to note that figures and tables should be labelled in this manner with their respective styles to ensure that the tables in the contents section are updated correctly.  </w:t>
      </w:r>
    </w:p>
    <w:bookmarkEnd w:id="44"/>
    <w:p w14:paraId="3F4730FB" w14:textId="77777777" w:rsidR="00C0744A" w:rsidRDefault="00C0744A">
      <w:pPr>
        <w:pStyle w:val="ad"/>
      </w:pPr>
    </w:p>
    <w:p w14:paraId="292EE680" w14:textId="77777777" w:rsidR="00C0744A" w:rsidRDefault="00000000">
      <w:pPr>
        <w:pStyle w:val="5"/>
      </w:pPr>
      <w:r>
        <w:t>Alternative figure layout – Heading 5 style</w:t>
      </w:r>
    </w:p>
    <w:p w14:paraId="074D83C3" w14:textId="77777777" w:rsidR="00C0744A" w:rsidRDefault="00000000">
      <w:pPr>
        <w:pStyle w:val="ad"/>
      </w:pPr>
      <w:bookmarkStart w:id="45" w:name="_Hlk59195221"/>
      <w:r>
        <w:rPr>
          <w:noProof/>
        </w:rPr>
        <w:drawing>
          <wp:anchor distT="0" distB="0" distL="114300" distR="114300" simplePos="0" relativeHeight="251658240" behindDoc="0" locked="0" layoutInCell="1" hidden="0" allowOverlap="1" wp14:anchorId="2A58C520" wp14:editId="2A8F138D">
            <wp:simplePos x="0" y="0"/>
            <wp:positionH relativeFrom="column">
              <wp:posOffset>4434205</wp:posOffset>
            </wp:positionH>
            <wp:positionV relativeFrom="paragraph">
              <wp:posOffset>2540</wp:posOffset>
            </wp:positionV>
            <wp:extent cx="1915795" cy="2181225"/>
            <wp:effectExtent l="0" t="0" r="0" b="0"/>
            <wp:wrapSquare wrapText="bothSides"/>
            <wp:docPr id="1026" name="shape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30">
                      <a:extLst>
                        <a:ext uri="{28A0092B-C50C-407E-A947-70E740481C1C}">
                          <a14:useLocalDpi xmlns:a14="http://schemas.microsoft.com/office/drawing/2010/main" val="0"/>
                        </a:ext>
                      </a:extLst>
                    </a:blip>
                    <a:srcRect/>
                    <a:stretch>
                      <a:fillRect/>
                    </a:stretch>
                  </pic:blipFill>
                  <pic:spPr>
                    <a:xfrm>
                      <a:off x="0" y="0"/>
                      <a:ext cx="1915795" cy="2181225"/>
                    </a:xfrm>
                    <a:prstGeom prst="rect">
                      <a:avLst/>
                    </a:prstGeom>
                    <a:noFill/>
                  </pic:spPr>
                </pic:pic>
              </a:graphicData>
            </a:graphic>
          </wp:anchor>
        </w:drawing>
      </w:r>
      <w:r>
        <w:t xml:space="preserve">Alternatively, figures can be offset with </w:t>
      </w:r>
      <w:r>
        <w:rPr>
          <w:b/>
          <w:bCs/>
        </w:rPr>
        <w:t>Square</w:t>
      </w:r>
      <w:r>
        <w:t xml:space="preserve"> text wrapping so that the text does not overlap the figure but arranges the paragraph such that it continues onto the next line in an appropriately sized paragraph. </w:t>
      </w:r>
    </w:p>
    <w:p w14:paraId="43C4795A" w14:textId="77777777" w:rsidR="00C0744A" w:rsidRDefault="00000000">
      <w:pPr>
        <w:pStyle w:val="ad"/>
      </w:pPr>
      <w:r>
        <w:t>If no figures are included in the guideline, the respective table on the contents page should be deleted.</w:t>
      </w:r>
    </w:p>
    <w:bookmarkEnd w:id="45"/>
    <w:p w14:paraId="63703D4C" w14:textId="77777777" w:rsidR="00C0744A" w:rsidRDefault="00C0744A">
      <w:pPr>
        <w:pStyle w:val="ad"/>
      </w:pPr>
    </w:p>
    <w:p w14:paraId="63EC7103" w14:textId="77777777" w:rsidR="00C0744A" w:rsidRDefault="00C0744A">
      <w:pPr>
        <w:pStyle w:val="ad"/>
      </w:pPr>
    </w:p>
    <w:p w14:paraId="00B86938" w14:textId="77777777" w:rsidR="00C0744A" w:rsidRDefault="00C0744A">
      <w:pPr>
        <w:pStyle w:val="ad"/>
      </w:pPr>
    </w:p>
    <w:p w14:paraId="3DA936C0" w14:textId="77777777" w:rsidR="00C0744A" w:rsidRDefault="00C0744A">
      <w:pPr>
        <w:pStyle w:val="ad"/>
        <w:jc w:val="right"/>
      </w:pPr>
    </w:p>
    <w:p w14:paraId="1FA64071" w14:textId="77777777" w:rsidR="00C0744A" w:rsidRDefault="00C0744A">
      <w:pPr>
        <w:pStyle w:val="ad"/>
        <w:jc w:val="right"/>
      </w:pPr>
    </w:p>
    <w:p w14:paraId="4802E214" w14:textId="77777777" w:rsidR="00C0744A" w:rsidRDefault="00000000">
      <w:pPr>
        <w:pStyle w:val="Figurecaption"/>
        <w:jc w:val="right"/>
      </w:pPr>
      <w:bookmarkStart w:id="46" w:name="_Toc57212719"/>
      <w:bookmarkStart w:id="47" w:name="_Toc60405627"/>
      <w:r>
        <w:t>Example of wrapped square</w:t>
      </w:r>
      <w:bookmarkEnd w:id="46"/>
      <w:bookmarkEnd w:id="47"/>
    </w:p>
    <w:p w14:paraId="31A7E77E" w14:textId="77777777" w:rsidR="00C0744A" w:rsidRDefault="00000000">
      <w:pPr>
        <w:pStyle w:val="1"/>
      </w:pPr>
      <w:bookmarkStart w:id="48" w:name="_Toc156909321"/>
      <w:bookmarkStart w:id="49" w:name="_Toc156909742"/>
      <w:r>
        <w:t>SECTION 2 – HEading 1 style</w:t>
      </w:r>
      <w:bookmarkEnd w:id="48"/>
      <w:bookmarkEnd w:id="49"/>
    </w:p>
    <w:p w14:paraId="11689887" w14:textId="77777777" w:rsidR="00C0744A" w:rsidRDefault="00C0744A">
      <w:pPr>
        <w:pStyle w:val="Heading1separationline"/>
      </w:pPr>
    </w:p>
    <w:p w14:paraId="74B03F04" w14:textId="77777777" w:rsidR="00C0744A" w:rsidRDefault="00000000">
      <w:pPr>
        <w:pStyle w:val="ad"/>
      </w:pPr>
      <w:r>
        <w:t>Sections should be typed continuously, and generally page breaks or section breaks should not be entered between main sections. It may be necessary sometimes to insert a page break to allow for aesthetic layout e.g., not breaking a list over two pages.</w:t>
      </w:r>
    </w:p>
    <w:p w14:paraId="286E83B3" w14:textId="77777777" w:rsidR="00C0744A" w:rsidRDefault="00000000">
      <w:pPr>
        <w:pStyle w:val="2"/>
      </w:pPr>
      <w:bookmarkStart w:id="50" w:name="_Toc156909322"/>
      <w:bookmarkStart w:id="51" w:name="_Toc156909743"/>
      <w:r>
        <w:t>Section 2.1 – Heading 2 style</w:t>
      </w:r>
      <w:bookmarkEnd w:id="50"/>
      <w:bookmarkEnd w:id="51"/>
    </w:p>
    <w:p w14:paraId="32BF3E9F" w14:textId="77777777" w:rsidR="00C0744A" w:rsidRDefault="00C0744A">
      <w:pPr>
        <w:pStyle w:val="Heading2separationline"/>
      </w:pPr>
    </w:p>
    <w:p w14:paraId="6DD2365F" w14:textId="77777777" w:rsidR="00C0744A" w:rsidRDefault="00000000">
      <w:pPr>
        <w:pStyle w:val="ad"/>
      </w:pPr>
      <w:bookmarkStart w:id="52" w:name="_Hlk59200362"/>
      <w:r>
        <w:t xml:space="preserve">Tables should be centred on the page. The table label should be created using the </w:t>
      </w:r>
      <w:r>
        <w:rPr>
          <w:b/>
          <w:bCs/>
        </w:rPr>
        <w:t>Table caption</w:t>
      </w:r>
      <w:r>
        <w:t xml:space="preserve"> style and the caption should be positioned above the table. </w:t>
      </w:r>
    </w:p>
    <w:p w14:paraId="347CC7D5" w14:textId="77777777" w:rsidR="00C0744A" w:rsidRDefault="00000000">
      <w:pPr>
        <w:pStyle w:val="ad"/>
      </w:pPr>
      <w:r>
        <w:t xml:space="preserve">Table text should be </w:t>
      </w:r>
      <w:r>
        <w:rPr>
          <w:b/>
          <w:bCs/>
        </w:rPr>
        <w:t>Table heading</w:t>
      </w:r>
      <w:r>
        <w:t xml:space="preserve"> style for the column or row headings and </w:t>
      </w:r>
      <w:r>
        <w:rPr>
          <w:b/>
          <w:bCs/>
        </w:rPr>
        <w:t xml:space="preserve">Table text </w:t>
      </w:r>
      <w:r>
        <w:t xml:space="preserve">style for the content. </w:t>
      </w:r>
      <w:bookmarkStart w:id="53" w:name="_Hlk60412431"/>
      <w:bookmarkStart w:id="54" w:name="_Toc59360257"/>
      <w:bookmarkEnd w:id="52"/>
      <w:r>
        <w:t xml:space="preserve">The style </w:t>
      </w:r>
      <w:r>
        <w:rPr>
          <w:b/>
          <w:bCs/>
        </w:rPr>
        <w:t>Table inset list</w:t>
      </w:r>
      <w:r>
        <w:t xml:space="preserve"> can be used for bulleted content within a table. The default table layout is for left justified and vertically centred table text but this can be amended using the table Layout menu to suit the content.</w:t>
      </w:r>
    </w:p>
    <w:bookmarkEnd w:id="53"/>
    <w:p w14:paraId="320B10D2" w14:textId="77777777" w:rsidR="00C0744A" w:rsidRDefault="00000000">
      <w:pPr>
        <w:pStyle w:val="Tablecaption"/>
      </w:pPr>
      <w:r>
        <w:t>Example of table with row headers</w:t>
      </w:r>
      <w:bookmarkEnd w:id="54"/>
    </w:p>
    <w:tbl>
      <w:tblPr>
        <w:tblStyle w:val="a8"/>
        <w:tblW w:w="0" w:type="auto"/>
        <w:jc w:val="center"/>
        <w:tblLook w:val="04A0" w:firstRow="1" w:lastRow="0" w:firstColumn="1" w:lastColumn="0" w:noHBand="0" w:noVBand="1"/>
      </w:tblPr>
      <w:tblGrid>
        <w:gridCol w:w="2541"/>
        <w:gridCol w:w="6701"/>
      </w:tblGrid>
      <w:tr w:rsidR="00C0744A" w14:paraId="0D9ACE65" w14:textId="77777777">
        <w:trPr>
          <w:tblHeader/>
          <w:jc w:val="center"/>
        </w:trPr>
        <w:tc>
          <w:tcPr>
            <w:tcW w:w="2541" w:type="dxa"/>
          </w:tcPr>
          <w:p w14:paraId="6D9104FB" w14:textId="77777777" w:rsidR="00C0744A" w:rsidRDefault="00000000">
            <w:pPr>
              <w:pStyle w:val="Tableheading"/>
            </w:pPr>
            <w:r>
              <w:t>Table heading</w:t>
            </w:r>
          </w:p>
        </w:tc>
        <w:tc>
          <w:tcPr>
            <w:tcW w:w="6701" w:type="dxa"/>
          </w:tcPr>
          <w:p w14:paraId="6F78EFF7" w14:textId="77777777" w:rsidR="00C0744A" w:rsidRDefault="00000000">
            <w:pPr>
              <w:pStyle w:val="Tabletext"/>
            </w:pPr>
            <w:r>
              <w:t>Table text</w:t>
            </w:r>
          </w:p>
        </w:tc>
      </w:tr>
      <w:tr w:rsidR="00C0744A" w14:paraId="6365D90B" w14:textId="77777777">
        <w:trPr>
          <w:jc w:val="center"/>
        </w:trPr>
        <w:tc>
          <w:tcPr>
            <w:tcW w:w="2541" w:type="dxa"/>
          </w:tcPr>
          <w:p w14:paraId="06ECAF51" w14:textId="77777777" w:rsidR="00C0744A" w:rsidRDefault="00000000">
            <w:pPr>
              <w:pStyle w:val="Tableheading"/>
            </w:pPr>
            <w:r>
              <w:t>Table heading</w:t>
            </w:r>
          </w:p>
        </w:tc>
        <w:tc>
          <w:tcPr>
            <w:tcW w:w="6701" w:type="dxa"/>
          </w:tcPr>
          <w:p w14:paraId="410E79DD" w14:textId="77777777" w:rsidR="00C0744A" w:rsidRDefault="00000000">
            <w:pPr>
              <w:pStyle w:val="Tabletext"/>
            </w:pPr>
            <w:r>
              <w:t>Table text</w:t>
            </w:r>
          </w:p>
        </w:tc>
      </w:tr>
      <w:tr w:rsidR="00C0744A" w14:paraId="65E7E6E2" w14:textId="77777777">
        <w:trPr>
          <w:trHeight w:val="359"/>
          <w:jc w:val="center"/>
        </w:trPr>
        <w:tc>
          <w:tcPr>
            <w:tcW w:w="2541" w:type="dxa"/>
          </w:tcPr>
          <w:p w14:paraId="554458F5" w14:textId="77777777" w:rsidR="00C0744A" w:rsidRDefault="00000000">
            <w:pPr>
              <w:pStyle w:val="Tableheading"/>
            </w:pPr>
            <w:r>
              <w:t>Table heading</w:t>
            </w:r>
          </w:p>
        </w:tc>
        <w:tc>
          <w:tcPr>
            <w:tcW w:w="6701" w:type="dxa"/>
          </w:tcPr>
          <w:p w14:paraId="3A15804D" w14:textId="77777777" w:rsidR="00C0744A" w:rsidRDefault="00000000">
            <w:pPr>
              <w:pStyle w:val="Tabletext"/>
            </w:pPr>
            <w:r>
              <w:t>Table text</w:t>
            </w:r>
          </w:p>
        </w:tc>
      </w:tr>
    </w:tbl>
    <w:p w14:paraId="0C914EEF" w14:textId="77777777" w:rsidR="00C0744A" w:rsidRDefault="00C0744A">
      <w:pPr>
        <w:pStyle w:val="ad"/>
      </w:pPr>
    </w:p>
    <w:p w14:paraId="3D8DF0B4" w14:textId="77777777" w:rsidR="00C0744A" w:rsidRDefault="00000000">
      <w:pPr>
        <w:pStyle w:val="ad"/>
      </w:pPr>
      <w:r>
        <w:t>Space below the table should be maintained or inserted as necessary for clarity.</w:t>
      </w:r>
    </w:p>
    <w:p w14:paraId="095806FB" w14:textId="77777777" w:rsidR="00C0744A" w:rsidRDefault="00000000">
      <w:pPr>
        <w:pStyle w:val="Tablecaption"/>
      </w:pPr>
      <w:bookmarkStart w:id="55" w:name="_Toc59360258"/>
      <w:r>
        <w:t>Example of table with column headers</w:t>
      </w:r>
      <w:bookmarkEnd w:id="55"/>
    </w:p>
    <w:tbl>
      <w:tblPr>
        <w:tblStyle w:val="a8"/>
        <w:tblW w:w="0" w:type="auto"/>
        <w:jc w:val="center"/>
        <w:tblLook w:val="04A0" w:firstRow="1" w:lastRow="0" w:firstColumn="1" w:lastColumn="0" w:noHBand="0" w:noVBand="1"/>
      </w:tblPr>
      <w:tblGrid>
        <w:gridCol w:w="1908"/>
        <w:gridCol w:w="2907"/>
        <w:gridCol w:w="2551"/>
        <w:gridCol w:w="2210"/>
      </w:tblGrid>
      <w:tr w:rsidR="00C0744A" w14:paraId="774957F2" w14:textId="77777777">
        <w:trPr>
          <w:cantSplit/>
          <w:tblHeader/>
          <w:jc w:val="center"/>
        </w:trPr>
        <w:tc>
          <w:tcPr>
            <w:tcW w:w="1908" w:type="dxa"/>
            <w:shd w:val="clear" w:color="auto" w:fill="auto"/>
          </w:tcPr>
          <w:p w14:paraId="111079A4" w14:textId="77777777" w:rsidR="00C0744A" w:rsidRDefault="00000000">
            <w:pPr>
              <w:pStyle w:val="Tableheading"/>
            </w:pPr>
            <w:r>
              <w:lastRenderedPageBreak/>
              <w:t>Table heading</w:t>
            </w:r>
          </w:p>
        </w:tc>
        <w:tc>
          <w:tcPr>
            <w:tcW w:w="2907" w:type="dxa"/>
            <w:shd w:val="clear" w:color="auto" w:fill="auto"/>
          </w:tcPr>
          <w:p w14:paraId="401753BB" w14:textId="77777777" w:rsidR="00C0744A" w:rsidRDefault="00000000">
            <w:pPr>
              <w:pStyle w:val="Tableheading"/>
            </w:pPr>
            <w:r>
              <w:t>Table heading</w:t>
            </w:r>
          </w:p>
        </w:tc>
        <w:tc>
          <w:tcPr>
            <w:tcW w:w="2551" w:type="dxa"/>
            <w:shd w:val="clear" w:color="auto" w:fill="auto"/>
          </w:tcPr>
          <w:p w14:paraId="59F40DE4" w14:textId="77777777" w:rsidR="00C0744A" w:rsidRDefault="00000000">
            <w:pPr>
              <w:pStyle w:val="Tableheading"/>
            </w:pPr>
            <w:r>
              <w:t>Table heading</w:t>
            </w:r>
          </w:p>
        </w:tc>
        <w:tc>
          <w:tcPr>
            <w:tcW w:w="2210" w:type="dxa"/>
            <w:shd w:val="clear" w:color="auto" w:fill="auto"/>
          </w:tcPr>
          <w:p w14:paraId="02C5BF52" w14:textId="77777777" w:rsidR="00C0744A" w:rsidRDefault="00000000">
            <w:pPr>
              <w:pStyle w:val="Tableheading"/>
            </w:pPr>
            <w:r>
              <w:t>Table heading</w:t>
            </w:r>
          </w:p>
        </w:tc>
      </w:tr>
      <w:tr w:rsidR="00C0744A" w14:paraId="71613B17" w14:textId="77777777">
        <w:trPr>
          <w:cantSplit/>
          <w:jc w:val="center"/>
        </w:trPr>
        <w:tc>
          <w:tcPr>
            <w:tcW w:w="1908" w:type="dxa"/>
          </w:tcPr>
          <w:p w14:paraId="53BFD0BB" w14:textId="77777777" w:rsidR="00C0744A" w:rsidRDefault="00000000">
            <w:pPr>
              <w:pStyle w:val="Tabletext"/>
            </w:pPr>
            <w:r>
              <w:t>Table text</w:t>
            </w:r>
          </w:p>
        </w:tc>
        <w:tc>
          <w:tcPr>
            <w:tcW w:w="2907" w:type="dxa"/>
          </w:tcPr>
          <w:p w14:paraId="00B78368" w14:textId="77777777" w:rsidR="00C0744A" w:rsidRDefault="00000000">
            <w:pPr>
              <w:pStyle w:val="Tabletext"/>
            </w:pPr>
            <w:r>
              <w:t>Table text</w:t>
            </w:r>
          </w:p>
        </w:tc>
        <w:tc>
          <w:tcPr>
            <w:tcW w:w="2551" w:type="dxa"/>
          </w:tcPr>
          <w:p w14:paraId="1B38EEB9" w14:textId="77777777" w:rsidR="00C0744A" w:rsidRDefault="00000000">
            <w:pPr>
              <w:pStyle w:val="Tabletext"/>
            </w:pPr>
            <w:r>
              <w:t>Table text</w:t>
            </w:r>
          </w:p>
        </w:tc>
        <w:tc>
          <w:tcPr>
            <w:tcW w:w="2210" w:type="dxa"/>
          </w:tcPr>
          <w:p w14:paraId="722ADCB0" w14:textId="77777777" w:rsidR="00C0744A" w:rsidRDefault="00000000">
            <w:pPr>
              <w:pStyle w:val="Tabletext"/>
            </w:pPr>
            <w:r>
              <w:t>Table text</w:t>
            </w:r>
          </w:p>
        </w:tc>
      </w:tr>
      <w:tr w:rsidR="00C0744A" w14:paraId="5C8E2901" w14:textId="77777777">
        <w:trPr>
          <w:cantSplit/>
          <w:jc w:val="center"/>
        </w:trPr>
        <w:tc>
          <w:tcPr>
            <w:tcW w:w="1908" w:type="dxa"/>
          </w:tcPr>
          <w:p w14:paraId="3A24E036" w14:textId="77777777" w:rsidR="00C0744A" w:rsidRDefault="00000000">
            <w:pPr>
              <w:pStyle w:val="Tabletext"/>
            </w:pPr>
            <w:r>
              <w:t>Table text</w:t>
            </w:r>
          </w:p>
        </w:tc>
        <w:tc>
          <w:tcPr>
            <w:tcW w:w="2907" w:type="dxa"/>
          </w:tcPr>
          <w:p w14:paraId="33BA3F06" w14:textId="77777777" w:rsidR="00C0744A" w:rsidRDefault="00000000">
            <w:pPr>
              <w:pStyle w:val="Tabletext"/>
            </w:pPr>
            <w:r>
              <w:t>Table text</w:t>
            </w:r>
          </w:p>
        </w:tc>
        <w:tc>
          <w:tcPr>
            <w:tcW w:w="2551" w:type="dxa"/>
          </w:tcPr>
          <w:p w14:paraId="0B10A6FE" w14:textId="77777777" w:rsidR="00C0744A" w:rsidRDefault="00000000">
            <w:pPr>
              <w:pStyle w:val="Tabletext"/>
            </w:pPr>
            <w:r>
              <w:t>Table text</w:t>
            </w:r>
          </w:p>
        </w:tc>
        <w:tc>
          <w:tcPr>
            <w:tcW w:w="2210" w:type="dxa"/>
          </w:tcPr>
          <w:p w14:paraId="18E321A3" w14:textId="77777777" w:rsidR="00C0744A" w:rsidRDefault="00000000">
            <w:pPr>
              <w:pStyle w:val="Tabletext"/>
            </w:pPr>
            <w:r>
              <w:t>Table text</w:t>
            </w:r>
          </w:p>
        </w:tc>
      </w:tr>
      <w:tr w:rsidR="00C0744A" w14:paraId="44841B2F" w14:textId="77777777">
        <w:trPr>
          <w:cantSplit/>
          <w:jc w:val="center"/>
        </w:trPr>
        <w:tc>
          <w:tcPr>
            <w:tcW w:w="1908" w:type="dxa"/>
          </w:tcPr>
          <w:p w14:paraId="54C7ED72" w14:textId="77777777" w:rsidR="00C0744A" w:rsidRDefault="00000000">
            <w:pPr>
              <w:pStyle w:val="Tabletext"/>
            </w:pPr>
            <w:r>
              <w:t>Table text</w:t>
            </w:r>
          </w:p>
        </w:tc>
        <w:tc>
          <w:tcPr>
            <w:tcW w:w="2907" w:type="dxa"/>
          </w:tcPr>
          <w:p w14:paraId="14ECFF57" w14:textId="77777777" w:rsidR="00C0744A" w:rsidRDefault="00000000">
            <w:pPr>
              <w:pStyle w:val="Tableinsetlist"/>
              <w:jc w:val="left"/>
            </w:pPr>
            <w:r>
              <w:t>Table inset list</w:t>
            </w:r>
          </w:p>
          <w:p w14:paraId="630C66AC" w14:textId="77777777" w:rsidR="00C0744A" w:rsidRDefault="00000000">
            <w:pPr>
              <w:pStyle w:val="Tableinsetlist"/>
              <w:jc w:val="left"/>
            </w:pPr>
            <w:r>
              <w:t>Table inset list</w:t>
            </w:r>
          </w:p>
          <w:p w14:paraId="6DCBCBEB" w14:textId="77777777" w:rsidR="00C0744A" w:rsidRDefault="00000000">
            <w:pPr>
              <w:pStyle w:val="Tableinsetlist"/>
              <w:jc w:val="left"/>
            </w:pPr>
            <w:r>
              <w:t>Table inset list</w:t>
            </w:r>
          </w:p>
        </w:tc>
        <w:tc>
          <w:tcPr>
            <w:tcW w:w="2551" w:type="dxa"/>
          </w:tcPr>
          <w:p w14:paraId="3E5AE4BE" w14:textId="77777777" w:rsidR="00C0744A" w:rsidRDefault="00000000">
            <w:pPr>
              <w:pStyle w:val="Tabletext"/>
            </w:pPr>
            <w:r>
              <w:t>Table text</w:t>
            </w:r>
          </w:p>
        </w:tc>
        <w:tc>
          <w:tcPr>
            <w:tcW w:w="2210" w:type="dxa"/>
          </w:tcPr>
          <w:p w14:paraId="400615EE" w14:textId="77777777" w:rsidR="00C0744A" w:rsidRDefault="00000000">
            <w:pPr>
              <w:pStyle w:val="Tabletext"/>
            </w:pPr>
            <w:r>
              <w:t>Table text</w:t>
            </w:r>
          </w:p>
        </w:tc>
      </w:tr>
    </w:tbl>
    <w:p w14:paraId="1B13BE1B" w14:textId="77777777" w:rsidR="00C0744A" w:rsidRDefault="00C0744A">
      <w:pPr>
        <w:pStyle w:val="ad"/>
      </w:pPr>
    </w:p>
    <w:p w14:paraId="5F70D817" w14:textId="77777777" w:rsidR="00C0744A" w:rsidRDefault="00000000">
      <w:pPr>
        <w:pStyle w:val="ad"/>
      </w:pPr>
      <w:bookmarkStart w:id="56" w:name="_Hlk59200431"/>
      <w:r>
        <w:t>If no tables are included in the guideline, the respective table on the contents page should be deleted.</w:t>
      </w:r>
      <w:bookmarkEnd w:id="56"/>
    </w:p>
    <w:p w14:paraId="071ED2BC" w14:textId="77777777" w:rsidR="00C0744A" w:rsidRDefault="00000000">
      <w:pPr>
        <w:pStyle w:val="1"/>
      </w:pPr>
      <w:bookmarkStart w:id="57" w:name="_Toc156909323"/>
      <w:bookmarkStart w:id="58" w:name="_Toc156909744"/>
      <w:r>
        <w:t>Section 3 – Heading 1 Style</w:t>
      </w:r>
      <w:bookmarkEnd w:id="57"/>
      <w:bookmarkEnd w:id="58"/>
    </w:p>
    <w:p w14:paraId="44872ABF" w14:textId="77777777" w:rsidR="00C0744A" w:rsidRDefault="00C0744A">
      <w:pPr>
        <w:pStyle w:val="Heading1separationline"/>
      </w:pPr>
    </w:p>
    <w:p w14:paraId="107FC0EC" w14:textId="77777777" w:rsidR="00C0744A" w:rsidRDefault="00000000">
      <w:pPr>
        <w:pStyle w:val="2"/>
      </w:pPr>
      <w:bookmarkStart w:id="59" w:name="_Toc156909324"/>
      <w:bookmarkStart w:id="60" w:name="_Toc156909745"/>
      <w:r>
        <w:t>Section 3.1 – Heading 2 style</w:t>
      </w:r>
      <w:bookmarkEnd w:id="59"/>
      <w:bookmarkEnd w:id="60"/>
    </w:p>
    <w:p w14:paraId="1018E7EB" w14:textId="77777777" w:rsidR="00C0744A" w:rsidRDefault="00C0744A">
      <w:pPr>
        <w:pStyle w:val="Heading2separationline"/>
      </w:pPr>
    </w:p>
    <w:p w14:paraId="2685CF1B" w14:textId="77777777" w:rsidR="00C0744A" w:rsidRDefault="00000000">
      <w:pPr>
        <w:pStyle w:val="ad"/>
      </w:pPr>
      <w:bookmarkStart w:id="61" w:name="_Hlk59196357"/>
      <w:r>
        <w:t>The choice of numbered or bullet point lists depends on the context and content of the text and further guidance is given in the “</w:t>
      </w:r>
      <w:r>
        <w:rPr>
          <w:i/>
          <w:iCs/>
          <w:highlight w:val="yellow"/>
        </w:rPr>
        <w:t>IALA Style Guide</w:t>
      </w:r>
      <w:r>
        <w:t>”.  Bullets are preferred unless it is important that the list is numbered e.g., for future reference or for a sequence.</w:t>
      </w:r>
    </w:p>
    <w:p w14:paraId="76670324" w14:textId="77777777" w:rsidR="00C0744A" w:rsidRDefault="00000000">
      <w:pPr>
        <w:pStyle w:val="ad"/>
      </w:pPr>
      <w:bookmarkStart w:id="62" w:name="_Hlk59199279"/>
      <w:bookmarkEnd w:id="61"/>
      <w:r>
        <w:t xml:space="preserve">Three levels of list styles are provided and these styles should be used rather than the default Microsoft Word numbering lists: </w:t>
      </w:r>
    </w:p>
    <w:bookmarkEnd w:id="62"/>
    <w:p w14:paraId="68F06F17" w14:textId="77777777" w:rsidR="00C0744A" w:rsidRDefault="00000000">
      <w:pPr>
        <w:pStyle w:val="List1"/>
      </w:pPr>
      <w:r>
        <w:t>List 1 style example</w:t>
      </w:r>
    </w:p>
    <w:p w14:paraId="6AE2BEA9" w14:textId="77777777" w:rsidR="00C0744A" w:rsidRDefault="00000000">
      <w:pPr>
        <w:pStyle w:val="List1text"/>
      </w:pPr>
      <w:r>
        <w:rPr>
          <w:b/>
          <w:bCs/>
        </w:rPr>
        <w:t>List 1 text</w:t>
      </w:r>
      <w:r>
        <w:t xml:space="preserve"> style example</w:t>
      </w:r>
    </w:p>
    <w:p w14:paraId="17B95C86" w14:textId="77777777" w:rsidR="00C0744A" w:rsidRDefault="00000000">
      <w:pPr>
        <w:pStyle w:val="Lista"/>
      </w:pPr>
      <w:r>
        <w:rPr>
          <w:b/>
          <w:bCs/>
        </w:rPr>
        <w:t xml:space="preserve">List a </w:t>
      </w:r>
      <w:r>
        <w:t>style example</w:t>
      </w:r>
    </w:p>
    <w:p w14:paraId="3D1F2F5C" w14:textId="77777777" w:rsidR="00C0744A" w:rsidRDefault="00000000">
      <w:pPr>
        <w:pStyle w:val="Listatext"/>
      </w:pPr>
      <w:r>
        <w:rPr>
          <w:b/>
          <w:bCs/>
        </w:rPr>
        <w:t xml:space="preserve">List a text </w:t>
      </w:r>
      <w:r>
        <w:t>style example</w:t>
      </w:r>
    </w:p>
    <w:p w14:paraId="7068BC7A" w14:textId="77777777" w:rsidR="00C0744A" w:rsidRDefault="00000000">
      <w:pPr>
        <w:pStyle w:val="Listi"/>
      </w:pPr>
      <w:r>
        <w:rPr>
          <w:b/>
          <w:bCs/>
        </w:rPr>
        <w:t>List i</w:t>
      </w:r>
      <w:r>
        <w:t xml:space="preserve"> style example</w:t>
      </w:r>
    </w:p>
    <w:p w14:paraId="7D138F46" w14:textId="77777777" w:rsidR="00C0744A" w:rsidRDefault="00000000">
      <w:pPr>
        <w:pStyle w:val="Bullet3text"/>
      </w:pPr>
      <w:r>
        <w:rPr>
          <w:b/>
          <w:bCs/>
        </w:rPr>
        <w:t>List i text</w:t>
      </w:r>
      <w:r>
        <w:t xml:space="preserve"> style example</w:t>
      </w:r>
    </w:p>
    <w:p w14:paraId="726C737A" w14:textId="77777777" w:rsidR="00C0744A" w:rsidRDefault="00000000">
      <w:pPr>
        <w:pStyle w:val="ad"/>
      </w:pPr>
      <w:bookmarkStart w:id="63" w:name="_Hlk59199741"/>
      <w:r>
        <w:t xml:space="preserve">Each list style has a corresponding list text style that can be used for example, if the list requires more than one paragraph and the subsequent text needs to be aligned. If more than one list is used throughout the document it may be necessary to right click and select </w:t>
      </w:r>
      <w:r>
        <w:rPr>
          <w:b/>
          <w:bCs/>
        </w:rPr>
        <w:t xml:space="preserve">Restart at 1 </w:t>
      </w:r>
      <w:r>
        <w:t>for subsequent lists.</w:t>
      </w:r>
    </w:p>
    <w:p w14:paraId="459703AF" w14:textId="77777777" w:rsidR="00C0744A" w:rsidRDefault="00000000">
      <w:pPr>
        <w:pStyle w:val="2"/>
      </w:pPr>
      <w:bookmarkStart w:id="64" w:name="_Toc156909325"/>
      <w:bookmarkStart w:id="65" w:name="_Toc156909746"/>
      <w:bookmarkEnd w:id="63"/>
      <w:r>
        <w:t>Section 3.2 – Heading 2 style</w:t>
      </w:r>
      <w:bookmarkEnd w:id="64"/>
      <w:bookmarkEnd w:id="65"/>
    </w:p>
    <w:p w14:paraId="4D752DDC" w14:textId="77777777" w:rsidR="00C0744A" w:rsidRDefault="00C0744A">
      <w:pPr>
        <w:pStyle w:val="Heading2separationline"/>
      </w:pPr>
    </w:p>
    <w:p w14:paraId="236D303C" w14:textId="77777777" w:rsidR="00C0744A" w:rsidRDefault="00000000">
      <w:pPr>
        <w:pStyle w:val="ad"/>
      </w:pPr>
      <w:r>
        <w:t>There are three levels of bullet point styles available:</w:t>
      </w:r>
    </w:p>
    <w:p w14:paraId="2EE02312" w14:textId="77777777" w:rsidR="00C0744A" w:rsidRDefault="00000000">
      <w:pPr>
        <w:pStyle w:val="Bullet1"/>
      </w:pPr>
      <w:r>
        <w:rPr>
          <w:b/>
          <w:bCs/>
        </w:rPr>
        <w:t>Bullet 1</w:t>
      </w:r>
      <w:r>
        <w:t xml:space="preserve"> style</w:t>
      </w:r>
    </w:p>
    <w:p w14:paraId="67AE48FF" w14:textId="77777777" w:rsidR="00C0744A" w:rsidRDefault="00000000">
      <w:pPr>
        <w:pStyle w:val="Bullet1text"/>
      </w:pPr>
      <w:r>
        <w:rPr>
          <w:b/>
          <w:bCs/>
        </w:rPr>
        <w:t>Bullet 1 text</w:t>
      </w:r>
      <w:r>
        <w:t xml:space="preserve"> style</w:t>
      </w:r>
    </w:p>
    <w:p w14:paraId="24334836" w14:textId="77777777" w:rsidR="00C0744A" w:rsidRDefault="00000000">
      <w:pPr>
        <w:pStyle w:val="Bullet2"/>
      </w:pPr>
      <w:r>
        <w:rPr>
          <w:b/>
          <w:bCs/>
        </w:rPr>
        <w:t>Bullet 2</w:t>
      </w:r>
      <w:r>
        <w:t xml:space="preserve"> style</w:t>
      </w:r>
    </w:p>
    <w:p w14:paraId="5E6616D5" w14:textId="77777777" w:rsidR="00C0744A" w:rsidRDefault="00000000">
      <w:pPr>
        <w:pStyle w:val="Bullet2text"/>
      </w:pPr>
      <w:r>
        <w:rPr>
          <w:b/>
          <w:bCs/>
        </w:rPr>
        <w:t>Bullet 2</w:t>
      </w:r>
      <w:r>
        <w:t xml:space="preserve"> </w:t>
      </w:r>
      <w:r>
        <w:rPr>
          <w:b/>
          <w:bCs/>
        </w:rPr>
        <w:t>text</w:t>
      </w:r>
      <w:r>
        <w:t xml:space="preserve"> style</w:t>
      </w:r>
    </w:p>
    <w:p w14:paraId="0D86D3B5" w14:textId="77777777" w:rsidR="00C0744A" w:rsidRDefault="00000000">
      <w:pPr>
        <w:pStyle w:val="Bullet3"/>
      </w:pPr>
      <w:r>
        <w:rPr>
          <w:b/>
          <w:bCs/>
        </w:rPr>
        <w:t xml:space="preserve">Bullet 3 </w:t>
      </w:r>
      <w:r>
        <w:t>style</w:t>
      </w:r>
    </w:p>
    <w:p w14:paraId="08747091" w14:textId="77777777" w:rsidR="00C0744A" w:rsidRDefault="00000000">
      <w:pPr>
        <w:pStyle w:val="Bullet3text"/>
      </w:pPr>
      <w:r>
        <w:rPr>
          <w:b/>
          <w:bCs/>
        </w:rPr>
        <w:t>Bullet 3 text</w:t>
      </w:r>
      <w:r>
        <w:t xml:space="preserve"> style</w:t>
      </w:r>
    </w:p>
    <w:p w14:paraId="760F2BC9" w14:textId="77777777" w:rsidR="00C0744A" w:rsidRDefault="00000000">
      <w:pPr>
        <w:pStyle w:val="ad"/>
      </w:pPr>
      <w:bookmarkStart w:id="66" w:name="_Hlk57209154"/>
      <w:bookmarkStart w:id="67" w:name="_Hlk59199236"/>
      <w:r>
        <w:t>Each bullet style has a corresponding bullet text style that can be used for example, if the bullet requires more than one paragraph and the subsequent text needs to be aligned</w:t>
      </w:r>
      <w:bookmarkEnd w:id="66"/>
      <w:r>
        <w:t>.</w:t>
      </w:r>
    </w:p>
    <w:p w14:paraId="3F0FB84E" w14:textId="77777777" w:rsidR="00C0744A" w:rsidRDefault="00000000">
      <w:pPr>
        <w:pStyle w:val="2"/>
      </w:pPr>
      <w:bookmarkStart w:id="68" w:name="_Toc156909326"/>
      <w:bookmarkStart w:id="69" w:name="_Toc156909747"/>
      <w:bookmarkEnd w:id="67"/>
      <w:r>
        <w:lastRenderedPageBreak/>
        <w:t>Section 3.3 – Heading 2 style</w:t>
      </w:r>
      <w:bookmarkEnd w:id="68"/>
      <w:bookmarkEnd w:id="69"/>
    </w:p>
    <w:p w14:paraId="591E4C98" w14:textId="77777777" w:rsidR="00C0744A" w:rsidRDefault="00C0744A">
      <w:pPr>
        <w:pStyle w:val="Heading2separationline"/>
      </w:pPr>
    </w:p>
    <w:p w14:paraId="7A6D4F43" w14:textId="77777777" w:rsidR="00C0744A" w:rsidRDefault="00000000">
      <w:pPr>
        <w:pStyle w:val="3"/>
      </w:pPr>
      <w:bookmarkStart w:id="70" w:name="_Toc156909327"/>
      <w:bookmarkStart w:id="71" w:name="_Toc156909748"/>
      <w:r>
        <w:t>Equations</w:t>
      </w:r>
      <w:bookmarkEnd w:id="70"/>
      <w:bookmarkEnd w:id="71"/>
    </w:p>
    <w:p w14:paraId="4E86BAB2" w14:textId="77777777" w:rsidR="00C0744A" w:rsidRDefault="00000000">
      <w:pPr>
        <w:pStyle w:val="4"/>
      </w:pPr>
      <w:r>
        <w:t>Layout</w:t>
      </w:r>
    </w:p>
    <w:p w14:paraId="21B51429" w14:textId="77777777" w:rsidR="00C0744A" w:rsidRDefault="00000000">
      <w:pPr>
        <w:pStyle w:val="ad"/>
      </w:pPr>
      <w:bookmarkStart w:id="72" w:name="_Hlk59179146"/>
      <w:r>
        <w:t>If equations are included in the main body of the text, they should be explicitly referred to in the running text and centred on the page.  Equations should be numbered consecutively with a right justified number in brackets e.g. (1) on the same line as the equation.</w:t>
      </w:r>
    </w:p>
    <w:p w14:paraId="3AD32609" w14:textId="77777777" w:rsidR="00C0744A" w:rsidRDefault="00000000">
      <w:pPr>
        <w:pStyle w:val="ad"/>
      </w:pPr>
      <w:r>
        <w:t>Any explanatory terms should be indented immediately below the equation starting with the non-capitalised term “where” and each term punctuated with a semi-colon until the penultimate term which should also include a semi-colon and the non-capitalised word “and”. For example:</w:t>
      </w:r>
    </w:p>
    <w:p w14:paraId="51670980" w14:textId="77777777" w:rsidR="00C0744A" w:rsidRDefault="00000000">
      <w:pPr>
        <w:pStyle w:val="ad"/>
      </w:pPr>
      <w:r>
        <w:t>The modified impulse response function is expressed by Equation (1):</w:t>
      </w:r>
    </w:p>
    <w:p w14:paraId="78E4525B" w14:textId="77777777" w:rsidR="00C0744A" w:rsidRDefault="00000000">
      <w:pPr>
        <w:pStyle w:val="ad"/>
      </w:pPr>
      <m:oMathPara>
        <m:oMath>
          <m:eqArr>
            <m:eqArrPr>
              <m:maxDist m:val="1"/>
              <m:ctrlPr>
                <w:rPr>
                  <w:rFonts w:ascii="Cambria Math" w:hAnsi="Cambria Math"/>
                </w:rPr>
              </m:ctrlPr>
            </m:eqArrPr>
            <m:e>
              <m:r>
                <w:rPr>
                  <w:rFonts w:ascii="Cambria Math" w:hAnsi="Cambria Math"/>
                </w:rPr>
                <m:t>q</m:t>
              </m:r>
              <m:d>
                <m:dPr>
                  <m:ctrlPr>
                    <w:rPr>
                      <w:rFonts w:ascii="Cambria Math" w:hAnsi="Cambria Math"/>
                      <w:i/>
                    </w:rPr>
                  </m:ctrlPr>
                </m:dPr>
                <m:e>
                  <m:r>
                    <w:rPr>
                      <w:rFonts w:ascii="Cambria Math" w:hAnsi="Cambria Math"/>
                    </w:rPr>
                    <m:t>t</m:t>
                  </m:r>
                </m:e>
              </m:d>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1</m:t>
                      </m:r>
                    </m:sub>
                  </m:sSub>
                </m:num>
                <m:den>
                  <m:sSub>
                    <m:sSubPr>
                      <m:ctrlPr>
                        <w:rPr>
                          <w:rFonts w:ascii="Cambria Math" w:hAnsi="Cambria Math"/>
                          <w:i/>
                        </w:rPr>
                      </m:ctrlPr>
                    </m:sSubPr>
                    <m:e>
                      <m:r>
                        <w:rPr>
                          <w:rFonts w:ascii="Cambria Math" w:hAnsi="Cambria Math"/>
                        </w:rPr>
                        <m:t>a</m:t>
                      </m:r>
                    </m:e>
                    <m:sub>
                      <m:r>
                        <w:rPr>
                          <w:rFonts w:ascii="Cambria Math" w:hAnsi="Cambria Math"/>
                        </w:rPr>
                        <m:t>1</m:t>
                      </m:r>
                    </m:sub>
                  </m:sSub>
                </m:den>
              </m:f>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a</m:t>
                          </m:r>
                        </m:e>
                        <m:sub>
                          <m:r>
                            <w:rPr>
                              <w:rFonts w:ascii="Cambria Math" w:hAnsi="Cambria Math"/>
                            </w:rPr>
                            <m:t>1</m:t>
                          </m:r>
                        </m:sub>
                      </m:sSub>
                    </m:den>
                  </m:f>
                </m:sup>
              </m:s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2</m:t>
                      </m:r>
                    </m:sub>
                  </m:sSub>
                </m:num>
                <m:den>
                  <m:sSub>
                    <m:sSubPr>
                      <m:ctrlPr>
                        <w:rPr>
                          <w:rFonts w:ascii="Cambria Math" w:hAnsi="Cambria Math"/>
                          <w:i/>
                        </w:rPr>
                      </m:ctrlPr>
                    </m:sSubPr>
                    <m:e>
                      <m:r>
                        <w:rPr>
                          <w:rFonts w:ascii="Cambria Math" w:hAnsi="Cambria Math"/>
                        </w:rPr>
                        <m:t>a</m:t>
                      </m:r>
                    </m:e>
                    <m:sub>
                      <m:r>
                        <w:rPr>
                          <w:rFonts w:ascii="Cambria Math" w:hAnsi="Cambria Math"/>
                        </w:rPr>
                        <m:t>2</m:t>
                      </m:r>
                    </m:sub>
                  </m:sSub>
                </m:den>
              </m:f>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a</m:t>
                          </m:r>
                        </m:e>
                        <m:sub>
                          <m:r>
                            <w:rPr>
                              <w:rFonts w:ascii="Cambria Math" w:hAnsi="Cambria Math"/>
                            </w:rPr>
                            <m:t>2</m:t>
                          </m:r>
                        </m:sub>
                      </m:sSub>
                    </m:den>
                  </m:f>
                </m:sup>
              </m:sSup>
              <m:r>
                <w:rPr>
                  <w:rFonts w:ascii="Cambria Math" w:hAnsi="Cambria Math"/>
                </w:rPr>
                <m:t>#</m:t>
              </m:r>
              <m:d>
                <m:dPr>
                  <m:ctrlPr>
                    <w:rPr>
                      <w:rFonts w:ascii="Cambria Math" w:hAnsi="Cambria Math"/>
                    </w:rPr>
                  </m:ctrlPr>
                </m:dPr>
                <m:e>
                  <m:r>
                    <m:rPr>
                      <m:sty m:val="p"/>
                    </m:rPr>
                    <w:rPr>
                      <w:rFonts w:ascii="Cambria Math" w:hAnsi="Cambria Math"/>
                    </w:rPr>
                    <m:t>1</m:t>
                  </m:r>
                </m:e>
              </m:d>
            </m:e>
          </m:eqArr>
        </m:oMath>
      </m:oMathPara>
    </w:p>
    <w:p w14:paraId="6A386B9C" w14:textId="77777777" w:rsidR="00C0744A" w:rsidRDefault="00000000">
      <w:pPr>
        <w:pStyle w:val="ad"/>
      </w:pPr>
      <w:r>
        <w:t>where</w:t>
      </w:r>
    </w:p>
    <w:p w14:paraId="118537EF" w14:textId="77777777" w:rsidR="00C0744A" w:rsidRDefault="00000000">
      <w:pPr>
        <w:pStyle w:val="ad"/>
      </w:pPr>
      <w:r>
        <w:tab/>
      </w:r>
      <m:oMath>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1</m:t>
                </m:r>
              </m:sub>
            </m:sSub>
          </m:num>
          <m:den>
            <m:sSub>
              <m:sSubPr>
                <m:ctrlPr>
                  <w:rPr>
                    <w:rFonts w:ascii="Cambria Math" w:hAnsi="Cambria Math"/>
                    <w:i/>
                  </w:rPr>
                </m:ctrlPr>
              </m:sSubPr>
              <m:e>
                <m:r>
                  <w:rPr>
                    <w:rFonts w:ascii="Cambria Math" w:hAnsi="Cambria Math"/>
                  </w:rPr>
                  <m:t>a</m:t>
                </m:r>
              </m:e>
              <m:sub>
                <m:r>
                  <w:rPr>
                    <w:rFonts w:ascii="Cambria Math" w:hAnsi="Cambria Math"/>
                  </w:rPr>
                  <m:t>1</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2</m:t>
                </m:r>
              </m:sub>
            </m:sSub>
          </m:num>
          <m:den>
            <m:sSub>
              <m:sSubPr>
                <m:ctrlPr>
                  <w:rPr>
                    <w:rFonts w:ascii="Cambria Math" w:hAnsi="Cambria Math"/>
                    <w:i/>
                  </w:rPr>
                </m:ctrlPr>
              </m:sSubPr>
              <m:e>
                <m:r>
                  <w:rPr>
                    <w:rFonts w:ascii="Cambria Math" w:hAnsi="Cambria Math"/>
                  </w:rPr>
                  <m:t>a</m:t>
                </m:r>
              </m:e>
              <m:sub>
                <m:r>
                  <w:rPr>
                    <w:rFonts w:ascii="Cambria Math" w:hAnsi="Cambria Math"/>
                  </w:rPr>
                  <m:t>2</m:t>
                </m:r>
              </m:sub>
            </m:sSub>
          </m:den>
        </m:f>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a</m:t>
            </m:r>
          </m:den>
        </m:f>
      </m:oMath>
      <w:r>
        <w:rPr>
          <w:i/>
        </w:rPr>
        <w:t xml:space="preserve"> ;</w:t>
      </w:r>
    </w:p>
    <w:p w14:paraId="3EBF93C1" w14:textId="77777777" w:rsidR="00C0744A" w:rsidRDefault="00000000">
      <w:pPr>
        <w:pStyle w:val="ad"/>
      </w:pPr>
      <w:r>
        <w:tab/>
      </w:r>
      <m:oMath>
        <m:sSub>
          <m:sSubPr>
            <m:ctrlPr>
              <w:rPr>
                <w:rFonts w:ascii="Cambria Math" w:hAnsi="Cambria Math"/>
                <w:i/>
              </w:rPr>
            </m:ctrlPr>
          </m:sSubPr>
          <m:e>
            <m:r>
              <w:rPr>
                <w:rFonts w:ascii="Cambria Math" w:hAnsi="Cambria Math"/>
              </w:rPr>
              <m:t>w</m:t>
            </m:r>
          </m:e>
          <m:sub>
            <m:r>
              <w:rPr>
                <w:rFonts w:ascii="Cambria Math" w:hAnsi="Cambria Math"/>
              </w:rPr>
              <m:t xml:space="preserve">1 </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2</m:t>
            </m:r>
          </m:sub>
        </m:sSub>
        <m:r>
          <w:rPr>
            <w:rFonts w:ascii="Cambria Math" w:hAnsi="Cambria Math"/>
          </w:rPr>
          <m:t>=1</m:t>
        </m:r>
      </m:oMath>
      <w:r>
        <w:rPr>
          <w:i/>
        </w:rPr>
        <w:t>;</w:t>
      </w:r>
    </w:p>
    <w:p w14:paraId="56943B56" w14:textId="77777777" w:rsidR="00C0744A" w:rsidRDefault="00000000">
      <w:pPr>
        <w:pStyle w:val="ad"/>
        <w:rPr>
          <w:i/>
        </w:rPr>
      </w:pPr>
      <w:r>
        <w:tab/>
      </w:r>
      <m:oMath>
        <m:r>
          <w:rPr>
            <w:rFonts w:ascii="Cambria Math" w:hAnsi="Cambria Math"/>
          </w:rPr>
          <m:t>a=0.2s</m:t>
        </m:r>
      </m:oMath>
      <w:r>
        <w:rPr>
          <w:i/>
        </w:rPr>
        <w:t>; and</w:t>
      </w:r>
    </w:p>
    <w:p w14:paraId="0FB5457C" w14:textId="77777777" w:rsidR="00C0744A" w:rsidRDefault="00000000">
      <w:pPr>
        <w:pStyle w:val="ad"/>
        <w:rPr>
          <w:iCs/>
        </w:rPr>
      </w:pPr>
      <w:r>
        <w:tab/>
      </w:r>
      <m:oMath>
        <m:r>
          <w:rPr>
            <w:rFonts w:ascii="Cambria Math" w:hAnsi="Cambria Math"/>
          </w:rPr>
          <m:t>q</m:t>
        </m:r>
        <m:d>
          <m:dPr>
            <m:ctrlPr>
              <w:rPr>
                <w:rFonts w:ascii="Cambria Math" w:hAnsi="Cambria Math"/>
                <w:i/>
              </w:rPr>
            </m:ctrlPr>
          </m:dPr>
          <m:e>
            <m:r>
              <w:rPr>
                <w:rFonts w:ascii="Cambria Math" w:hAnsi="Cambria Math"/>
              </w:rPr>
              <m:t>t</m:t>
            </m:r>
          </m:e>
        </m:d>
        <m:r>
          <w:rPr>
            <w:rFonts w:ascii="Cambria Math" w:hAnsi="Cambria Math"/>
          </w:rPr>
          <m:t>=0, when t&lt;0</m:t>
        </m:r>
      </m:oMath>
      <w:r>
        <w:rPr>
          <w:i/>
        </w:rPr>
        <w:t>.</w:t>
      </w:r>
    </w:p>
    <w:p w14:paraId="38376776" w14:textId="77777777" w:rsidR="00C0744A" w:rsidRDefault="00000000">
      <w:pPr>
        <w:pStyle w:val="4"/>
      </w:pPr>
      <w:r>
        <w:t>Numbering</w:t>
      </w:r>
    </w:p>
    <w:p w14:paraId="4088E34C" w14:textId="77777777" w:rsidR="00C0744A" w:rsidRDefault="00000000">
      <w:pPr>
        <w:pStyle w:val="ad"/>
      </w:pPr>
      <w:r>
        <w:t xml:space="preserve">The preferred method for including equations in the template documents is the Microsoft Word Equation Editor found in the </w:t>
      </w:r>
      <w:r>
        <w:rPr>
          <w:b/>
          <w:bCs/>
        </w:rPr>
        <w:t>Insert</w:t>
      </w:r>
      <w:r>
        <w:t xml:space="preserve"> menu. The preferred layout and number reference described above can be achieved by typing #(x) where x is the number required immediately after the equation.</w:t>
      </w:r>
    </w:p>
    <w:p w14:paraId="5E84B4BF" w14:textId="77777777" w:rsidR="00C0744A" w:rsidRDefault="00000000">
      <w:pPr>
        <w:pStyle w:val="ad"/>
        <w:jc w:val="center"/>
      </w:pPr>
      <w:r>
        <w:rPr>
          <w:noProof/>
        </w:rPr>
        <w:drawing>
          <wp:inline distT="0" distB="0" distL="0" distR="0" wp14:anchorId="4DEDC12B" wp14:editId="35186A42">
            <wp:extent cx="846033" cy="179461"/>
            <wp:effectExtent l="0" t="0" r="0" b="0"/>
            <wp:docPr id="1027" name="shape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31">
                      <a:extLst>
                        <a:ext uri="{28A0092B-C50C-407E-A947-70E740481C1C}">
                          <a14:useLocalDpi xmlns:a14="http://schemas.microsoft.com/office/drawing/2010/main" val="0"/>
                        </a:ext>
                      </a:extLst>
                    </a:blip>
                    <a:srcRect t="1" r="3454" b="14357"/>
                    <a:stretch>
                      <a:fillRect/>
                    </a:stretch>
                  </pic:blipFill>
                  <pic:spPr>
                    <a:xfrm>
                      <a:off x="0" y="0"/>
                      <a:ext cx="846033" cy="179461"/>
                    </a:xfrm>
                    <a:prstGeom prst="rect">
                      <a:avLst/>
                    </a:prstGeom>
                    <a:ln>
                      <a:noFill/>
                    </a:ln>
                  </pic:spPr>
                </pic:pic>
              </a:graphicData>
            </a:graphic>
          </wp:inline>
        </w:drawing>
      </w:r>
    </w:p>
    <w:p w14:paraId="2416F0EF" w14:textId="77777777" w:rsidR="00C0744A" w:rsidRDefault="00000000">
      <w:pPr>
        <w:pStyle w:val="Figurecaption"/>
      </w:pPr>
      <w:bookmarkStart w:id="73" w:name="_Toc58508722"/>
      <w:bookmarkStart w:id="74" w:name="_Toc60405628"/>
      <w:r>
        <w:t>Example of how to achieve right justified equation number</w:t>
      </w:r>
      <w:bookmarkEnd w:id="73"/>
      <w:bookmarkEnd w:id="74"/>
    </w:p>
    <w:p w14:paraId="1F25C9BB" w14:textId="77777777" w:rsidR="00C0744A" w:rsidRDefault="00000000">
      <w:pPr>
        <w:pStyle w:val="ad"/>
      </w:pPr>
      <w:r>
        <w:t>For example, typing the formula followed by #(2) (as shown in Figure 3) and then pressing return will result in the following equation centred on the page and number being displayed on the same line to the right:</w:t>
      </w:r>
    </w:p>
    <w:p w14:paraId="07B8DAA9" w14:textId="77777777" w:rsidR="00C0744A" w:rsidRDefault="00000000">
      <w:pPr>
        <w:pStyle w:val="ad"/>
      </w:pPr>
      <m:oMathPara>
        <m:oMath>
          <m:eqArr>
            <m:eqArrPr>
              <m:maxDist m:val="1"/>
              <m:ctrlPr>
                <w:rPr>
                  <w:rFonts w:ascii="Cambria Math" w:hAnsi="Cambria Math"/>
                </w:rPr>
              </m:ctrlPr>
            </m:eqArrPr>
            <m:e>
              <m:r>
                <w:rPr>
                  <w:rFonts w:ascii="Cambria Math" w:hAnsi="Cambria Math"/>
                </w:rPr>
                <m:t>A</m:t>
              </m:r>
              <m:r>
                <m:rPr>
                  <m:sty m:val="p"/>
                </m:rPr>
                <w:rPr>
                  <w:rFonts w:ascii="Cambria Math" w:hAnsi="Cambria Math"/>
                </w:rPr>
                <m:t>=</m:t>
              </m:r>
              <m:r>
                <w:rPr>
                  <w:rFonts w:ascii="Cambria Math" w:hAnsi="Cambria Math"/>
                </w:rPr>
                <m:t>π</m:t>
              </m:r>
              <m:sSup>
                <m:sSupPr>
                  <m:ctrlPr>
                    <w:rPr>
                      <w:rFonts w:ascii="Cambria Math" w:hAnsi="Cambria Math"/>
                    </w:rPr>
                  </m:ctrlPr>
                </m:sSupPr>
                <m:e>
                  <m:r>
                    <w:rPr>
                      <w:rFonts w:ascii="Cambria Math" w:hAnsi="Cambria Math"/>
                    </w:rPr>
                    <m:t>r</m:t>
                  </m:r>
                </m:e>
                <m:sup>
                  <m:r>
                    <m:rPr>
                      <m:sty m:val="p"/>
                    </m:rPr>
                    <w:rPr>
                      <w:rFonts w:ascii="Cambria Math" w:hAnsi="Cambria Math"/>
                    </w:rPr>
                    <m:t>2</m:t>
                  </m:r>
                </m:sup>
              </m:sSup>
              <m:r>
                <m:rPr>
                  <m:sty m:val="p"/>
                </m:rPr>
                <w:rPr>
                  <w:rFonts w:ascii="Cambria Math" w:hAnsi="Cambria Math"/>
                </w:rPr>
                <m:t>#</m:t>
              </m:r>
              <m:d>
                <m:dPr>
                  <m:ctrlPr>
                    <w:rPr>
                      <w:rFonts w:ascii="Cambria Math" w:hAnsi="Cambria Math"/>
                    </w:rPr>
                  </m:ctrlPr>
                </m:dPr>
                <m:e>
                  <m:r>
                    <m:rPr>
                      <m:sty m:val="p"/>
                    </m:rPr>
                    <w:rPr>
                      <w:rFonts w:ascii="Cambria Math" w:hAnsi="Cambria Math"/>
                    </w:rPr>
                    <m:t>2</m:t>
                  </m:r>
                </m:e>
              </m:d>
            </m:e>
          </m:eqArr>
        </m:oMath>
      </m:oMathPara>
    </w:p>
    <w:p w14:paraId="59A9430F" w14:textId="77777777" w:rsidR="00C0744A" w:rsidRDefault="00000000">
      <w:pPr>
        <w:pStyle w:val="ad"/>
      </w:pPr>
      <w:r>
        <w:t>Note that equations do not automatically renumber using this method. If another equation is inserted between two existing equations the number must be adjusted manually.</w:t>
      </w:r>
    </w:p>
    <w:p w14:paraId="4D7E8318" w14:textId="77777777" w:rsidR="00C0744A" w:rsidRDefault="00000000">
      <w:pPr>
        <w:pStyle w:val="ad"/>
      </w:pPr>
      <w:r>
        <w:t xml:space="preserve">Although the Microsoft Word Equation Editor is the preferred way of inserting equations, sometimes it is necessary to insert equations created elsewhere and copy those into the document as pictures.  In the example below, the equation is included as a picture, wrapped </w:t>
      </w:r>
      <w:r>
        <w:rPr>
          <w:b/>
          <w:bCs/>
        </w:rPr>
        <w:t>In Front of Text</w:t>
      </w:r>
      <w:r>
        <w:t>:</w:t>
      </w:r>
    </w:p>
    <w:p w14:paraId="09781819" w14:textId="77777777" w:rsidR="00C0744A" w:rsidRDefault="00000000">
      <w:pPr>
        <w:pStyle w:val="ad"/>
      </w:pPr>
      <w:r>
        <w:rPr>
          <w:noProof/>
        </w:rPr>
        <w:drawing>
          <wp:anchor distT="0" distB="0" distL="114300" distR="114300" simplePos="0" relativeHeight="251660288" behindDoc="0" locked="0" layoutInCell="1" hidden="0" allowOverlap="1" wp14:anchorId="04B14570" wp14:editId="1FC19CE7">
            <wp:simplePos x="0" y="0"/>
            <wp:positionH relativeFrom="column">
              <wp:posOffset>2702560</wp:posOffset>
            </wp:positionH>
            <wp:positionV relativeFrom="paragraph">
              <wp:posOffset>188913</wp:posOffset>
            </wp:positionV>
            <wp:extent cx="790575" cy="295275"/>
            <wp:effectExtent l="0" t="0" r="0" b="0"/>
            <wp:wrapNone/>
            <wp:docPr id="1028" name="shape1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32">
                      <a:extLst>
                        <a:ext uri="{28A0092B-C50C-407E-A947-70E740481C1C}">
                          <a14:useLocalDpi xmlns:a14="http://schemas.microsoft.com/office/drawing/2010/main" val="0"/>
                        </a:ext>
                      </a:extLst>
                    </a:blip>
                    <a:srcRect/>
                    <a:stretch>
                      <a:fillRect/>
                    </a:stretch>
                  </pic:blipFill>
                  <pic:spPr>
                    <a:xfrm>
                      <a:off x="0" y="0"/>
                      <a:ext cx="790575" cy="295275"/>
                    </a:xfrm>
                    <a:prstGeom prst="rect">
                      <a:avLst/>
                    </a:prstGeom>
                  </pic:spPr>
                </pic:pic>
              </a:graphicData>
            </a:graphic>
          </wp:anchor>
        </w:drawing>
      </w:r>
      <w:r>
        <w:t>“The area of a circle is shown in equation (3):</w:t>
      </w:r>
    </w:p>
    <w:p w14:paraId="5F412B88" w14:textId="77777777" w:rsidR="00C0744A" w:rsidRDefault="00C0744A">
      <w:pPr>
        <w:pStyle w:val="Equationnumber"/>
      </w:pPr>
    </w:p>
    <w:p w14:paraId="622FDFF0" w14:textId="77777777" w:rsidR="00C0744A" w:rsidRDefault="00000000">
      <w:pPr>
        <w:pStyle w:val="ad"/>
      </w:pPr>
      <w:r>
        <w:t xml:space="preserve">The picture can be copied directly into the document. To insert the corresponding number manually select </w:t>
      </w:r>
      <w:r>
        <w:rPr>
          <w:b/>
          <w:bCs/>
        </w:rPr>
        <w:t>Equation number</w:t>
      </w:r>
      <w:r>
        <w:t xml:space="preserve"> paragraph style. The author may need to manually adjust the picture position to ensure it is centred and level with the number, achieving consistency with the automatically generated Microsoft Word Equation Editor layout described above.</w:t>
      </w:r>
    </w:p>
    <w:p w14:paraId="61AEEABA" w14:textId="77777777" w:rsidR="00C0744A" w:rsidRDefault="00000000">
      <w:pPr>
        <w:pStyle w:val="1"/>
        <w:rPr>
          <w:caps w:val="0"/>
        </w:rPr>
      </w:pPr>
      <w:bookmarkStart w:id="75" w:name="_Toc156909328"/>
      <w:bookmarkStart w:id="76" w:name="_Toc156909749"/>
      <w:bookmarkEnd w:id="72"/>
      <w:r>
        <w:rPr>
          <w:caps w:val="0"/>
        </w:rPr>
        <w:lastRenderedPageBreak/>
        <w:t>DEFINITIONS</w:t>
      </w:r>
      <w:bookmarkEnd w:id="75"/>
      <w:bookmarkEnd w:id="76"/>
    </w:p>
    <w:p w14:paraId="0E6FDB08" w14:textId="77777777" w:rsidR="00C0744A" w:rsidRDefault="00C0744A">
      <w:pPr>
        <w:pStyle w:val="Heading1separationline"/>
      </w:pPr>
    </w:p>
    <w:p w14:paraId="7432863D" w14:textId="77777777" w:rsidR="00C0744A" w:rsidRDefault="00000000">
      <w:pPr>
        <w:pStyle w:val="ad"/>
      </w:pPr>
      <w:bookmarkStart w:id="77" w:name="_Hlk59209504"/>
      <w:r>
        <w:rPr>
          <w:rStyle w:val="Char2"/>
        </w:rPr>
        <w:t xml:space="preserve">The definitions of terms used in this Guideline can be found in the </w:t>
      </w:r>
      <w:r>
        <w:rPr>
          <w:rStyle w:val="Char2"/>
          <w:i/>
          <w:iCs/>
        </w:rPr>
        <w:t>International Dictionary of Marine Aids to Navigation</w:t>
      </w:r>
      <w:r>
        <w:rPr>
          <w:rStyle w:val="Char2"/>
        </w:rPr>
        <w:t xml:space="preserve"> (IALA Dictionary) at </w:t>
      </w:r>
      <w:hyperlink r:id="rId33" w:history="1">
        <w:r>
          <w:rPr>
            <w:rStyle w:val="Char2"/>
          </w:rPr>
          <w:t>http://www.iala-aism.org/wiki/dictionary</w:t>
        </w:r>
      </w:hyperlink>
      <w:r>
        <w:rPr>
          <w:rStyle w:val="Char2"/>
        </w:rPr>
        <w:t xml:space="preserve"> and were checked as correct at the time of going to print.  Where conflict arises, the IALA Dictionary should be considered as</w:t>
      </w:r>
      <w:r>
        <w:t xml:space="preserve"> the authoritative source of definitions used in IALA documents.</w:t>
      </w:r>
    </w:p>
    <w:p w14:paraId="5154C52D" w14:textId="77777777" w:rsidR="00C0744A" w:rsidRDefault="00C0744A">
      <w:pPr>
        <w:pStyle w:val="ad"/>
      </w:pPr>
    </w:p>
    <w:p w14:paraId="3C1D224B" w14:textId="77777777" w:rsidR="00C0744A" w:rsidRDefault="00000000">
      <w:pPr>
        <w:pStyle w:val="1"/>
      </w:pPr>
      <w:bookmarkStart w:id="78" w:name="_Toc156909329"/>
      <w:bookmarkStart w:id="79" w:name="_Toc156909750"/>
      <w:bookmarkStart w:id="80" w:name="_Hlk59202516"/>
      <w:bookmarkEnd w:id="77"/>
      <w:r>
        <w:t>abbreviations</w:t>
      </w:r>
      <w:bookmarkEnd w:id="78"/>
      <w:bookmarkEnd w:id="79"/>
    </w:p>
    <w:p w14:paraId="44B97402" w14:textId="77777777" w:rsidR="00C0744A" w:rsidRDefault="00C0744A">
      <w:pPr>
        <w:pStyle w:val="Heading1separationline"/>
      </w:pPr>
    </w:p>
    <w:p w14:paraId="19A4459F" w14:textId="77777777" w:rsidR="00C0744A" w:rsidRDefault="00000000">
      <w:pPr>
        <w:pStyle w:val="ad"/>
      </w:pPr>
      <w:r>
        <w:t xml:space="preserve">This section should be typed with the </w:t>
      </w:r>
      <w:r>
        <w:rPr>
          <w:b/>
          <w:bCs/>
        </w:rPr>
        <w:t>Abbreviations</w:t>
      </w:r>
      <w:r>
        <w:t xml:space="preserve"> style. The acronym or initialism is typed and then tab is pressed so that the style inserts the appropriate tabs and paragraph spacings e.g.:</w:t>
      </w:r>
    </w:p>
    <w:p w14:paraId="4E0FB6E2" w14:textId="77777777" w:rsidR="00C0744A" w:rsidRDefault="00000000">
      <w:pPr>
        <w:pStyle w:val="Abbreviations"/>
      </w:pPr>
      <w:r>
        <w:t>NGO</w:t>
      </w:r>
      <w:r>
        <w:tab/>
        <w:t>Non-governmental organisation</w:t>
      </w:r>
    </w:p>
    <w:p w14:paraId="4BE7D8F0" w14:textId="77777777" w:rsidR="00C0744A" w:rsidRDefault="00000000">
      <w:pPr>
        <w:pStyle w:val="Abbreviations"/>
      </w:pPr>
      <w:r>
        <w:t>VTS</w:t>
      </w:r>
      <w:r>
        <w:tab/>
        <w:t>Vessel Traffic Services</w:t>
      </w:r>
    </w:p>
    <w:p w14:paraId="187A4B0D" w14:textId="77777777" w:rsidR="00C0744A" w:rsidRDefault="00000000">
      <w:pPr>
        <w:pStyle w:val="ad"/>
      </w:pPr>
      <w:r>
        <w:t>The list should be typed in alphabetical order. The text automatically aligns as an indented paragraph until carriage return is hit and then the next term can be entered.</w:t>
      </w:r>
    </w:p>
    <w:p w14:paraId="269DFFBA" w14:textId="77777777" w:rsidR="00C0744A" w:rsidRDefault="00000000">
      <w:pPr>
        <w:pStyle w:val="1"/>
      </w:pPr>
      <w:bookmarkStart w:id="81" w:name="_Toc156909330"/>
      <w:bookmarkStart w:id="82" w:name="_Toc156909751"/>
      <w:bookmarkEnd w:id="80"/>
      <w:r>
        <w:t>references</w:t>
      </w:r>
      <w:bookmarkEnd w:id="81"/>
      <w:bookmarkEnd w:id="82"/>
    </w:p>
    <w:p w14:paraId="1668396C" w14:textId="77777777" w:rsidR="00C0744A" w:rsidRDefault="00C0744A">
      <w:pPr>
        <w:pStyle w:val="Heading1separationline"/>
      </w:pPr>
    </w:p>
    <w:p w14:paraId="376F9636" w14:textId="77777777" w:rsidR="00C0744A" w:rsidRDefault="00000000">
      <w:pPr>
        <w:pStyle w:val="ad"/>
      </w:pPr>
      <w:bookmarkStart w:id="83" w:name="_Hlk59209161"/>
      <w:r>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4EE27560" w14:textId="77777777" w:rsidR="00C0744A" w:rsidRDefault="00000000">
      <w:pPr>
        <w:pStyle w:val="ad"/>
      </w:pPr>
      <w:bookmarkStart w:id="84" w:name="_Hlk60409076"/>
      <w:r>
        <w:t xml:space="preserve">The reference should be listed in the References section in the following syntax using the </w:t>
      </w:r>
      <w:r>
        <w:rPr>
          <w:b/>
          <w:bCs/>
        </w:rPr>
        <w:t>Reference</w:t>
      </w:r>
      <w:r>
        <w:t xml:space="preserve"> </w:t>
      </w:r>
      <w:r>
        <w:rPr>
          <w:b/>
          <w:bCs/>
        </w:rPr>
        <w:t>list</w:t>
      </w:r>
      <w:r>
        <w:t xml:space="preserve"> style:</w:t>
      </w:r>
    </w:p>
    <w:p w14:paraId="60BDC2F5" w14:textId="77777777" w:rsidR="00C0744A" w:rsidRDefault="00000000">
      <w:pPr>
        <w:pStyle w:val="ad"/>
        <w:jc w:val="center"/>
      </w:pPr>
      <w:r>
        <w:rPr>
          <w:rStyle w:val="Char2"/>
        </w:rPr>
        <w:t>[Author surname,] &lt;space&gt; [initial.] &lt;space&gt; [year] &lt;space&gt; [title</w:t>
      </w:r>
      <w:r>
        <w:t>.]</w:t>
      </w:r>
    </w:p>
    <w:p w14:paraId="6AED1E19" w14:textId="77777777" w:rsidR="00C0744A" w:rsidRDefault="00000000">
      <w:pPr>
        <w:pStyle w:val="ad"/>
        <w:jc w:val="left"/>
      </w:pPr>
      <w:r>
        <w:t>For example:</w:t>
      </w:r>
    </w:p>
    <w:p w14:paraId="25A890E8" w14:textId="77777777" w:rsidR="00C0744A" w:rsidRDefault="00000000">
      <w:pPr>
        <w:pStyle w:val="ad"/>
        <w:ind w:left="708"/>
      </w:pPr>
      <w:r>
        <w:t xml:space="preserve">“Hawking also suggests ways that quantum mechanics can be combined with the theory of special relativity [1]. This text builds on his discussion of the instability of black holes described in </w:t>
      </w:r>
      <w:r>
        <w:rPr>
          <w:i/>
          <w:iCs/>
        </w:rPr>
        <w:t>A Brief History of Time</w:t>
      </w:r>
      <w:r>
        <w:t xml:space="preserve"> [2].” </w:t>
      </w:r>
    </w:p>
    <w:p w14:paraId="4ECBD671" w14:textId="77777777" w:rsidR="00C0744A" w:rsidRDefault="00000000">
      <w:pPr>
        <w:pStyle w:val="ad"/>
      </w:pPr>
      <w:r>
        <w:t xml:space="preserve">should be included in the reference list as follows: </w:t>
      </w:r>
    </w:p>
    <w:p w14:paraId="7CEE95CC" w14:textId="77777777" w:rsidR="00C0744A" w:rsidRDefault="00000000">
      <w:pPr>
        <w:pStyle w:val="Referencelist"/>
      </w:pPr>
      <w:bookmarkStart w:id="85" w:name="_Hlk58941431"/>
      <w:bookmarkStart w:id="86" w:name="_Hlk58941398"/>
      <w:bookmarkEnd w:id="84"/>
      <w:r>
        <w:t>Hawking, S. (2001) The Universe in a Nutshell.</w:t>
      </w:r>
    </w:p>
    <w:p w14:paraId="67F5B0C3" w14:textId="77777777" w:rsidR="00C0744A" w:rsidRDefault="00000000">
      <w:pPr>
        <w:pStyle w:val="Referencelist"/>
      </w:pPr>
      <w:bookmarkStart w:id="87" w:name="_Hlk58941458"/>
      <w:bookmarkEnd w:id="85"/>
      <w:r>
        <w:t>Hawking, S. (1988) A Brief History of Time.</w:t>
      </w:r>
    </w:p>
    <w:bookmarkEnd w:id="86"/>
    <w:bookmarkEnd w:id="87"/>
    <w:p w14:paraId="578B1A35" w14:textId="77777777" w:rsidR="00C0744A" w:rsidRDefault="00000000">
      <w:pPr>
        <w:pStyle w:val="ad"/>
      </w:pPr>
      <w:r>
        <w:t xml:space="preserve">The </w:t>
      </w:r>
      <w:r>
        <w:rPr>
          <w:b/>
          <w:bCs/>
        </w:rPr>
        <w:t>Reference list</w:t>
      </w:r>
      <w:r>
        <w:t xml:space="preserve"> style will add a number for the reference as soon as you start typing the text and the paragraph will automatically align with the first line of text. Press return to enter a new reference in the list.</w:t>
      </w:r>
    </w:p>
    <w:p w14:paraId="0E793647" w14:textId="77777777" w:rsidR="00C0744A" w:rsidRDefault="00000000">
      <w:pPr>
        <w:pStyle w:val="1"/>
      </w:pPr>
      <w:bookmarkStart w:id="88" w:name="_Toc156909331"/>
      <w:bookmarkStart w:id="89" w:name="_Toc156909752"/>
      <w:bookmarkEnd w:id="83"/>
      <w:r>
        <w:t>Further reading</w:t>
      </w:r>
      <w:bookmarkEnd w:id="88"/>
      <w:bookmarkEnd w:id="89"/>
    </w:p>
    <w:p w14:paraId="5B23FF28" w14:textId="77777777" w:rsidR="00C0744A" w:rsidRDefault="00C0744A">
      <w:pPr>
        <w:pStyle w:val="Heading1separationline"/>
      </w:pPr>
    </w:p>
    <w:p w14:paraId="0F0098AC" w14:textId="77777777" w:rsidR="00C0744A" w:rsidRDefault="00000000">
      <w:pPr>
        <w:pStyle w:val="ad"/>
      </w:pPr>
      <w:bookmarkStart w:id="90" w:name="_Hlk58941611"/>
      <w:bookmarkStart w:id="91" w:name="_Hlk59209242"/>
      <w:r>
        <w:t xml:space="preserve">Any texts that are recommended to the reader without direct reference in the text should be listed within this section using the same syntax as the reference list. Sources should be listed using the </w:t>
      </w:r>
      <w:r>
        <w:rPr>
          <w:b/>
          <w:bCs/>
        </w:rPr>
        <w:t>Further reading</w:t>
      </w:r>
      <w:r>
        <w:t xml:space="preserve"> style.</w:t>
      </w:r>
    </w:p>
    <w:p w14:paraId="24EDAA9E" w14:textId="77777777" w:rsidR="00C0744A" w:rsidRDefault="00000000">
      <w:pPr>
        <w:pStyle w:val="Furtherreading"/>
      </w:pPr>
      <w:bookmarkStart w:id="92" w:name="_Hlk58941649"/>
      <w:bookmarkEnd w:id="90"/>
      <w:r>
        <w:t>Einstein, A. (1905) Relativity: The Special and General Theory of Relativity</w:t>
      </w:r>
    </w:p>
    <w:p w14:paraId="4CB748B6" w14:textId="77777777" w:rsidR="00C0744A" w:rsidRDefault="00000000">
      <w:pPr>
        <w:pStyle w:val="Furtherreading"/>
      </w:pPr>
      <w:r>
        <w:t>Idle, E. (1984) The Galaxy Song</w:t>
      </w:r>
    </w:p>
    <w:p w14:paraId="2E6D5BBD" w14:textId="77777777" w:rsidR="00C0744A" w:rsidRDefault="00000000">
      <w:pPr>
        <w:spacing w:after="200" w:line="276" w:lineRule="auto"/>
        <w:rPr>
          <w:sz w:val="22"/>
        </w:rPr>
      </w:pPr>
      <w:r>
        <w:br w:type="page"/>
      </w:r>
    </w:p>
    <w:p w14:paraId="34653189" w14:textId="77777777" w:rsidR="00C0744A" w:rsidRDefault="00000000">
      <w:pPr>
        <w:pStyle w:val="1"/>
      </w:pPr>
      <w:bookmarkStart w:id="93" w:name="_Toc156909332"/>
      <w:bookmarkStart w:id="94" w:name="_Toc156909753"/>
      <w:r>
        <w:lastRenderedPageBreak/>
        <w:t>Index</w:t>
      </w:r>
      <w:bookmarkEnd w:id="93"/>
      <w:bookmarkEnd w:id="94"/>
    </w:p>
    <w:p w14:paraId="292A2060" w14:textId="77777777" w:rsidR="00C0744A" w:rsidRDefault="00000000">
      <w:pPr>
        <w:pStyle w:val="ad"/>
      </w:pPr>
      <w:r>
        <w:fldChar w:fldCharType="begin"/>
      </w:r>
      <w:r>
        <w:instrText xml:space="preserve"> INDEX \e "</w:instrText>
      </w:r>
      <w:r>
        <w:tab/>
        <w:instrText xml:space="preserve">" \c "2" \z "2057" </w:instrText>
      </w:r>
      <w:r>
        <w:fldChar w:fldCharType="separate"/>
      </w:r>
      <w:r>
        <w:rPr>
          <w:b/>
          <w:bCs/>
          <w:noProof/>
          <w:lang w:val="en-US"/>
        </w:rPr>
        <w:t>No index entries found.</w:t>
      </w:r>
      <w:r>
        <w:fldChar w:fldCharType="end"/>
      </w:r>
    </w:p>
    <w:p w14:paraId="5028C0EA" w14:textId="77777777" w:rsidR="00C0744A" w:rsidRDefault="00C0744A">
      <w:pPr>
        <w:pStyle w:val="ad"/>
      </w:pPr>
    </w:p>
    <w:bookmarkEnd w:id="91"/>
    <w:bookmarkEnd w:id="92"/>
    <w:p w14:paraId="467DBA22" w14:textId="77777777" w:rsidR="00C0744A" w:rsidRDefault="00C0744A">
      <w:pPr>
        <w:pStyle w:val="ad"/>
      </w:pPr>
    </w:p>
    <w:p w14:paraId="605A7E1F" w14:textId="77777777" w:rsidR="00C0744A" w:rsidRDefault="00000000">
      <w:pPr>
        <w:pStyle w:val="Equationnumber"/>
        <w:rPr>
          <w:rFonts w:eastAsia="Calibri" w:cs="Calibri"/>
          <w:color w:val="407EC9"/>
          <w:sz w:val="28"/>
          <w:szCs w:val="28"/>
        </w:rPr>
      </w:pPr>
      <w:r>
        <w:br w:type="page"/>
      </w:r>
    </w:p>
    <w:p w14:paraId="0AA547F4" w14:textId="77777777" w:rsidR="00C0744A" w:rsidRDefault="00000000">
      <w:pPr>
        <w:pStyle w:val="AppendixtitleHead1"/>
      </w:pPr>
      <w:bookmarkStart w:id="95" w:name="_Toc156909333"/>
      <w:bookmarkStart w:id="96" w:name="_Toc156909754"/>
      <w:r>
        <w:lastRenderedPageBreak/>
        <w:t>Example of appendix Title (Head 1) style</w:t>
      </w:r>
      <w:bookmarkEnd w:id="95"/>
      <w:bookmarkEnd w:id="96"/>
    </w:p>
    <w:p w14:paraId="01C60335" w14:textId="77777777" w:rsidR="00C0744A" w:rsidRDefault="00000000">
      <w:pPr>
        <w:pStyle w:val="ad"/>
      </w:pPr>
      <w:bookmarkStart w:id="97" w:name="_Hlk60401020"/>
      <w:r>
        <w:t xml:space="preserve">Appendices should be started on a separate page and contain information that is directly relevant to the main body of the text at a certain point, but that would be too large or distracting to include at that particular point. There are four levels of appendix heading styles available in the </w:t>
      </w:r>
      <w:r>
        <w:rPr>
          <w:b/>
          <w:bCs/>
        </w:rPr>
        <w:t xml:space="preserve">Style Gallery. </w:t>
      </w:r>
      <w:r>
        <w:t xml:space="preserve">Care should be taken to select the appropriate heading for the section. </w:t>
      </w:r>
    </w:p>
    <w:bookmarkEnd w:id="97"/>
    <w:p w14:paraId="2475B823" w14:textId="77777777" w:rsidR="00C0744A" w:rsidRDefault="00000000">
      <w:pPr>
        <w:pStyle w:val="AppendixHead2"/>
      </w:pPr>
      <w:r>
        <w:t>Example of Appendix Head 2 style</w:t>
      </w:r>
    </w:p>
    <w:p w14:paraId="5325CCD1" w14:textId="77777777" w:rsidR="00C0744A" w:rsidRDefault="00C0744A">
      <w:pPr>
        <w:pStyle w:val="Heading1separationline"/>
        <w:rPr>
          <w:lang w:eastAsia="en-GB"/>
        </w:rPr>
      </w:pPr>
    </w:p>
    <w:p w14:paraId="6C2F3DF2" w14:textId="77777777" w:rsidR="00C0744A" w:rsidRDefault="00000000">
      <w:pPr>
        <w:pStyle w:val="ad"/>
        <w:rPr>
          <w:lang w:eastAsia="en-GB"/>
        </w:rPr>
      </w:pPr>
      <w:bookmarkStart w:id="98" w:name="_Hlk60401219"/>
      <w:r>
        <w:rPr>
          <w:lang w:eastAsia="en-GB"/>
        </w:rPr>
        <w:t xml:space="preserve">At the end of the </w:t>
      </w:r>
      <w:r>
        <w:rPr>
          <w:b/>
          <w:bCs/>
          <w:lang w:eastAsia="en-GB"/>
        </w:rPr>
        <w:t xml:space="preserve">Appendix head 2 </w:t>
      </w:r>
      <w:r>
        <w:rPr>
          <w:lang w:eastAsia="en-GB"/>
        </w:rPr>
        <w:t xml:space="preserve">style text press carriage return, the following paragraph is </w:t>
      </w:r>
      <w:r>
        <w:rPr>
          <w:b/>
          <w:bCs/>
          <w:lang w:eastAsia="en-GB"/>
        </w:rPr>
        <w:t>the Heading 1 separation line</w:t>
      </w:r>
      <w:r>
        <w:rPr>
          <w:lang w:eastAsia="en-GB"/>
        </w:rPr>
        <w:t xml:space="preserve"> style, press carriage return again, and the following line will be in </w:t>
      </w:r>
      <w:r>
        <w:rPr>
          <w:b/>
          <w:bCs/>
          <w:lang w:eastAsia="en-GB"/>
        </w:rPr>
        <w:t>Body text</w:t>
      </w:r>
      <w:r>
        <w:rPr>
          <w:lang w:eastAsia="en-GB"/>
        </w:rPr>
        <w:t xml:space="preserve"> style.</w:t>
      </w:r>
    </w:p>
    <w:bookmarkEnd w:id="98"/>
    <w:p w14:paraId="6B686CD0" w14:textId="77777777" w:rsidR="00C0744A" w:rsidRDefault="00000000">
      <w:pPr>
        <w:pStyle w:val="AppendixHead3"/>
      </w:pPr>
      <w:r>
        <w:t>Example of Appendix head 3 style</w:t>
      </w:r>
    </w:p>
    <w:p w14:paraId="20236A2A" w14:textId="77777777" w:rsidR="00C0744A" w:rsidRDefault="00C0744A">
      <w:pPr>
        <w:pStyle w:val="Heading2separationline"/>
        <w:rPr>
          <w:lang w:eastAsia="en-GB"/>
        </w:rPr>
      </w:pPr>
    </w:p>
    <w:p w14:paraId="09AC97D1" w14:textId="77777777" w:rsidR="00C0744A" w:rsidRDefault="00000000">
      <w:pPr>
        <w:pStyle w:val="ad"/>
      </w:pPr>
      <w:bookmarkStart w:id="99" w:name="_Hlk60401247"/>
      <w:r>
        <w:t xml:space="preserve">The same following formatting applies to the </w:t>
      </w:r>
      <w:r>
        <w:rPr>
          <w:b/>
          <w:bCs/>
        </w:rPr>
        <w:t>Appendix Head 3</w:t>
      </w:r>
      <w:r>
        <w:t xml:space="preserve"> style i.e., press carriage return, the following paragraph is the </w:t>
      </w:r>
      <w:r>
        <w:rPr>
          <w:b/>
          <w:bCs/>
        </w:rPr>
        <w:t>Heading 2 separation line</w:t>
      </w:r>
      <w:r>
        <w:t xml:space="preserve"> style, press carriage return again, and you will be back to body text.</w:t>
      </w:r>
    </w:p>
    <w:bookmarkEnd w:id="99"/>
    <w:p w14:paraId="3D48D623" w14:textId="77777777" w:rsidR="00C0744A" w:rsidRDefault="00000000">
      <w:pPr>
        <w:pStyle w:val="AppendixHead4"/>
      </w:pPr>
      <w:r>
        <w:t>Example of Appendix Head 4 style</w:t>
      </w:r>
    </w:p>
    <w:p w14:paraId="2E4BD2CF" w14:textId="77777777" w:rsidR="00C0744A" w:rsidRDefault="00000000">
      <w:pPr>
        <w:pStyle w:val="ad"/>
      </w:pPr>
      <w:bookmarkStart w:id="100" w:name="_Hlk60401279"/>
      <w:r>
        <w:rPr>
          <w:lang w:eastAsia="en-GB"/>
        </w:rPr>
        <w:t xml:space="preserve">The Appendix Head 4 style is followed by body text and does not have a separation line. </w:t>
      </w:r>
      <w:r>
        <w:t xml:space="preserve">Only the level 1 </w:t>
      </w:r>
      <w:r>
        <w:rPr>
          <w:b/>
          <w:bCs/>
        </w:rPr>
        <w:t>Appendix Title</w:t>
      </w:r>
      <w:r>
        <w:t xml:space="preserve"> will appear in the TOC.</w:t>
      </w:r>
    </w:p>
    <w:p w14:paraId="2DE31DBA" w14:textId="77777777" w:rsidR="00C0744A" w:rsidRDefault="00000000">
      <w:pPr>
        <w:pStyle w:val="AppendixHead5"/>
      </w:pPr>
      <w:r>
        <w:t>Example of Appendix Head 5 style</w:t>
      </w:r>
    </w:p>
    <w:p w14:paraId="7CF829D4" w14:textId="77777777" w:rsidR="00C0744A" w:rsidRDefault="00000000">
      <w:pPr>
        <w:pStyle w:val="ad"/>
        <w:rPr>
          <w:lang w:eastAsia="en-GB"/>
        </w:rPr>
      </w:pPr>
      <w:r>
        <w:rPr>
          <w:lang w:eastAsia="en-GB"/>
        </w:rPr>
        <w:t xml:space="preserve">The </w:t>
      </w:r>
      <w:r>
        <w:rPr>
          <w:b/>
          <w:bCs/>
          <w:lang w:eastAsia="en-GB"/>
        </w:rPr>
        <w:t>Appendix Head 5 style</w:t>
      </w:r>
      <w:r>
        <w:rPr>
          <w:lang w:eastAsia="en-GB"/>
        </w:rPr>
        <w:t xml:space="preserve"> is followed by body text and does not have a separation line.  Figure and tables should be labelled as a continuation from the main Guideline content.</w:t>
      </w:r>
    </w:p>
    <w:p w14:paraId="5769B23C" w14:textId="77777777" w:rsidR="00C0744A" w:rsidRDefault="00000000">
      <w:pPr>
        <w:pStyle w:val="AnnextitleHead1"/>
        <w:rPr>
          <w:lang w:eastAsia="en-GB"/>
        </w:rPr>
      </w:pPr>
      <w:bookmarkStart w:id="101" w:name="_Toc156909334"/>
      <w:bookmarkStart w:id="102" w:name="_Toc156909755"/>
      <w:bookmarkEnd w:id="100"/>
      <w:r>
        <w:rPr>
          <w:lang w:eastAsia="en-GB"/>
        </w:rPr>
        <w:t>Example of Annex title (Head 1) style</w:t>
      </w:r>
      <w:bookmarkEnd w:id="101"/>
      <w:bookmarkEnd w:id="102"/>
    </w:p>
    <w:p w14:paraId="0CE78A55" w14:textId="77777777" w:rsidR="00C0744A" w:rsidRDefault="00000000">
      <w:pPr>
        <w:pStyle w:val="ad"/>
        <w:rPr>
          <w:lang w:eastAsia="en-GB"/>
        </w:rPr>
      </w:pPr>
      <w:r>
        <w:rPr>
          <w:lang w:eastAsia="en-GB"/>
        </w:rPr>
        <w:t>Annexes should include information that can exist in isolation e.g.</w:t>
      </w:r>
    </w:p>
    <w:p w14:paraId="29B28CE3" w14:textId="77777777" w:rsidR="00C0744A" w:rsidRDefault="00000000">
      <w:pPr>
        <w:pStyle w:val="Bullet1"/>
        <w:rPr>
          <w:lang w:eastAsia="en-GB"/>
        </w:rPr>
      </w:pPr>
      <w:r>
        <w:rPr>
          <w:lang w:eastAsia="en-GB"/>
        </w:rPr>
        <w:t>a technical specification for a new piece of equipment;</w:t>
      </w:r>
    </w:p>
    <w:p w14:paraId="41D3A82C" w14:textId="77777777" w:rsidR="00C0744A" w:rsidRDefault="00000000">
      <w:pPr>
        <w:pStyle w:val="Bullet1"/>
        <w:rPr>
          <w:lang w:eastAsia="en-GB"/>
        </w:rPr>
      </w:pPr>
      <w:r>
        <w:rPr>
          <w:lang w:eastAsia="en-GB"/>
        </w:rPr>
        <w:t>the content and structure of a new training module; or</w:t>
      </w:r>
    </w:p>
    <w:p w14:paraId="6FE7734D" w14:textId="77777777" w:rsidR="00C0744A" w:rsidRDefault="00000000">
      <w:pPr>
        <w:pStyle w:val="Bullet1"/>
        <w:rPr>
          <w:lang w:eastAsia="en-GB"/>
        </w:rPr>
      </w:pPr>
      <w:r>
        <w:rPr>
          <w:lang w:eastAsia="en-GB"/>
        </w:rPr>
        <w:t>the detail associated with a new recommendation for an AIS.</w:t>
      </w:r>
    </w:p>
    <w:p w14:paraId="1D3F5094" w14:textId="77777777" w:rsidR="00C0744A" w:rsidRDefault="00000000">
      <w:pPr>
        <w:pStyle w:val="ad"/>
        <w:rPr>
          <w:lang w:eastAsia="en-GB"/>
        </w:rPr>
      </w:pPr>
      <w:r>
        <w:rPr>
          <w:lang w:eastAsia="en-GB"/>
        </w:rPr>
        <w:t xml:space="preserve">Annexes can include appendices if required. </w:t>
      </w:r>
      <w:r>
        <w:t xml:space="preserve">There are also four levels of annex heading styles available in the </w:t>
      </w:r>
      <w:r>
        <w:rPr>
          <w:b/>
          <w:bCs/>
        </w:rPr>
        <w:t xml:space="preserve">Style Gallery. </w:t>
      </w:r>
      <w:r>
        <w:t xml:space="preserve">In addition to the </w:t>
      </w:r>
      <w:r>
        <w:rPr>
          <w:b/>
          <w:bCs/>
        </w:rPr>
        <w:t>Annex title</w:t>
      </w:r>
      <w:r>
        <w:t xml:space="preserve"> (</w:t>
      </w:r>
      <w:r>
        <w:rPr>
          <w:b/>
          <w:bCs/>
        </w:rPr>
        <w:t xml:space="preserve">Head 1) </w:t>
      </w:r>
      <w:r>
        <w:t xml:space="preserve">style there is </w:t>
      </w:r>
      <w:r>
        <w:rPr>
          <w:b/>
          <w:bCs/>
        </w:rPr>
        <w:t>Annexe Head 2</w:t>
      </w:r>
      <w:r>
        <w:t xml:space="preserve">, </w:t>
      </w:r>
      <w:r>
        <w:rPr>
          <w:b/>
          <w:bCs/>
        </w:rPr>
        <w:t>Annexe Head 3</w:t>
      </w:r>
      <w:r>
        <w:t xml:space="preserve"> and </w:t>
      </w:r>
      <w:r>
        <w:rPr>
          <w:b/>
          <w:bCs/>
        </w:rPr>
        <w:t>Annexe Head 4</w:t>
      </w:r>
      <w:r>
        <w:t xml:space="preserve">. These follow a similar format to the appendix heading styles. </w:t>
      </w:r>
      <w:r>
        <w:rPr>
          <w:lang w:eastAsia="en-GB"/>
        </w:rPr>
        <w:t xml:space="preserve">As many annexes can be included as needed and it is advisable to separate them with a page break. </w:t>
      </w:r>
      <w:r>
        <w:t xml:space="preserve">Only the level 1 </w:t>
      </w:r>
      <w:r>
        <w:rPr>
          <w:b/>
          <w:bCs/>
        </w:rPr>
        <w:t>Annex title</w:t>
      </w:r>
      <w:r>
        <w:t xml:space="preserve"> style text will appear in the TOC.</w:t>
      </w:r>
    </w:p>
    <w:p w14:paraId="2102FE22" w14:textId="77777777" w:rsidR="00C0744A" w:rsidRDefault="00000000">
      <w:pPr>
        <w:pStyle w:val="AnnexHead2"/>
      </w:pPr>
      <w:r>
        <w:t>Example of Annex Head 2 style</w:t>
      </w:r>
    </w:p>
    <w:p w14:paraId="0ADC12F4" w14:textId="77777777" w:rsidR="00C0744A" w:rsidRDefault="00C0744A">
      <w:pPr>
        <w:pStyle w:val="Heading1separationline"/>
        <w:rPr>
          <w:lang w:eastAsia="en-GB"/>
        </w:rPr>
      </w:pPr>
    </w:p>
    <w:p w14:paraId="37CFE1C0" w14:textId="77777777" w:rsidR="00C0744A" w:rsidRDefault="00000000">
      <w:pPr>
        <w:pStyle w:val="AnnexHead3"/>
      </w:pPr>
      <w:r>
        <w:t>Example of Annex Head 3 style</w:t>
      </w:r>
    </w:p>
    <w:p w14:paraId="3D1444B0" w14:textId="77777777" w:rsidR="00C0744A" w:rsidRDefault="00C0744A">
      <w:pPr>
        <w:pStyle w:val="Heading2separationline"/>
        <w:rPr>
          <w:lang w:eastAsia="en-GB"/>
        </w:rPr>
      </w:pPr>
    </w:p>
    <w:p w14:paraId="4D9BE7C8" w14:textId="77777777" w:rsidR="00C0744A" w:rsidRDefault="00000000">
      <w:pPr>
        <w:pStyle w:val="AnnexHead4"/>
      </w:pPr>
      <w:r>
        <w:t>Example of Annex Head 4 style</w:t>
      </w:r>
    </w:p>
    <w:p w14:paraId="7117C74F" w14:textId="77777777" w:rsidR="00C0744A" w:rsidRDefault="00000000">
      <w:pPr>
        <w:pStyle w:val="ad"/>
        <w:rPr>
          <w:lang w:eastAsia="en-GB"/>
        </w:rPr>
      </w:pPr>
      <w:bookmarkStart w:id="103" w:name="_Hlk60407741"/>
      <w:r>
        <w:rPr>
          <w:lang w:eastAsia="en-GB"/>
        </w:rPr>
        <w:t xml:space="preserve">Annex figures and tables should be labelled with the </w:t>
      </w:r>
      <w:r>
        <w:rPr>
          <w:b/>
          <w:bCs/>
          <w:lang w:eastAsia="en-GB"/>
        </w:rPr>
        <w:t>Annex Figure Caption</w:t>
      </w:r>
      <w:r>
        <w:rPr>
          <w:lang w:eastAsia="en-GB"/>
        </w:rPr>
        <w:t xml:space="preserve"> and</w:t>
      </w:r>
      <w:r>
        <w:rPr>
          <w:b/>
          <w:bCs/>
          <w:lang w:eastAsia="en-GB"/>
        </w:rPr>
        <w:t xml:space="preserve"> Annex Table Caption</w:t>
      </w:r>
      <w:r>
        <w:rPr>
          <w:lang w:eastAsia="en-GB"/>
        </w:rPr>
        <w:t xml:space="preserve"> styles respectively, rather than the main figure and table caption styles. This ensures the annex can be read logically in isolation and that annex figures and tables are not included in the List of Figures and Tables respectively on the main Guideline contents page. </w:t>
      </w:r>
    </w:p>
    <w:bookmarkEnd w:id="103"/>
    <w:p w14:paraId="384611DE" w14:textId="77777777" w:rsidR="00C0744A" w:rsidRDefault="00000000">
      <w:pPr>
        <w:pStyle w:val="AnnexTablecaption"/>
      </w:pPr>
      <w:r>
        <w:t xml:space="preserve">Example of annex table caption </w:t>
      </w:r>
    </w:p>
    <w:p w14:paraId="73284856" w14:textId="77777777" w:rsidR="00C0744A" w:rsidRDefault="00000000">
      <w:pPr>
        <w:pStyle w:val="AnnexFigureCaption"/>
      </w:pPr>
      <w:r>
        <w:t>Example of annex figure caption</w:t>
      </w:r>
    </w:p>
    <w:p w14:paraId="6B6C1183" w14:textId="77777777" w:rsidR="00C0744A" w:rsidRDefault="00000000">
      <w:pPr>
        <w:pStyle w:val="AnnexHead5"/>
      </w:pPr>
      <w:r>
        <w:t>Example of Annex Head 5 style</w:t>
      </w:r>
    </w:p>
    <w:sectPr w:rsidR="00C0744A">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만든 이" w:date="2024-02-29T14:22:00Z" w:initials="오전">
    <w:p w14:paraId="07194FCA" w14:textId="3C651083" w:rsidR="005A3CDF" w:rsidRDefault="005A3CDF">
      <w:pPr>
        <w:pStyle w:val="af"/>
      </w:pPr>
      <w:r>
        <w:rPr>
          <w:rStyle w:val="ae"/>
        </w:rPr>
        <w:annotationRef/>
      </w:r>
      <w:r>
        <w:rPr>
          <w:rFonts w:ascii="Arial" w:hAnsi="Arial" w:cs="Arial"/>
          <w:color w:val="202124"/>
          <w:sz w:val="42"/>
          <w:szCs w:val="42"/>
          <w:shd w:val="clear" w:color="auto" w:fill="FFFFFF"/>
        </w:rPr>
        <w:t>Netherlands</w:t>
      </w:r>
      <w:r>
        <w:rPr>
          <w:lang w:eastAsia="ko-KR"/>
        </w:rPr>
        <w:t xml:space="preserve">: </w:t>
      </w:r>
      <w:r>
        <w:t>Duration is realistic. Total questions: Why is this decided already? Couldn’t we first determine the content and after finding a suitable testing format?</w:t>
      </w:r>
    </w:p>
  </w:comment>
  <w:comment w:id="11" w:author="만든 이" w:date="2024-02-29T14:25:00Z" w:initials="오전">
    <w:p w14:paraId="1E2D1AEB" w14:textId="4C1DBCEE" w:rsidR="005A3CDF" w:rsidRDefault="005A3CDF">
      <w:pPr>
        <w:pStyle w:val="af"/>
      </w:pPr>
      <w:r>
        <w:rPr>
          <w:rStyle w:val="ae"/>
        </w:rPr>
        <w:annotationRef/>
      </w:r>
      <w:r>
        <w:rPr>
          <w:rFonts w:ascii="Arial" w:hAnsi="Arial" w:cs="Arial"/>
          <w:color w:val="202124"/>
          <w:sz w:val="42"/>
          <w:szCs w:val="42"/>
          <w:shd w:val="clear" w:color="auto" w:fill="FFFFFF"/>
        </w:rPr>
        <w:t>Netherlands:</w:t>
      </w:r>
      <w:r>
        <w:t xml:space="preserve"> </w:t>
      </w:r>
      <w:r>
        <w:rPr>
          <w:color w:val="000000"/>
        </w:rPr>
        <w:t>Is this in a fictional area? Our suggestion is to develop this in such area, because it maintains uniformity. For example in learning area.</w:t>
      </w:r>
    </w:p>
  </w:comment>
  <w:comment w:id="12" w:author="만든 이" w:date="2024-02-29T14:23:00Z" w:initials="오전">
    <w:p w14:paraId="03EBE233" w14:textId="210973D2" w:rsidR="005A3CDF" w:rsidRDefault="005A3CDF" w:rsidP="005A3CDF">
      <w:r>
        <w:rPr>
          <w:rStyle w:val="ae"/>
        </w:rPr>
        <w:annotationRef/>
      </w:r>
      <w:r>
        <w:rPr>
          <w:rFonts w:ascii="Arial" w:hAnsi="Arial" w:cs="Arial"/>
          <w:color w:val="202124"/>
          <w:sz w:val="42"/>
          <w:szCs w:val="42"/>
          <w:shd w:val="clear" w:color="auto" w:fill="FFFFFF"/>
        </w:rPr>
        <w:t>Netherlands:</w:t>
      </w:r>
      <w:r>
        <w:rPr>
          <w:sz w:val="24"/>
          <w:szCs w:val="24"/>
        </w:rPr>
        <w:t xml:space="preserve"> By developing we would define learning outcomes rather dan isolated learning objective. We have a very high number of objectives so by developing outcomes we can bundle them in different excersizes. Like working case based.  </w:t>
      </w:r>
    </w:p>
    <w:p w14:paraId="0B516AF7" w14:textId="77777777" w:rsidR="005A3CDF" w:rsidRDefault="005A3CDF" w:rsidP="005A3CDF"/>
    <w:p w14:paraId="4D812E31" w14:textId="77777777" w:rsidR="005A3CDF" w:rsidRDefault="005A3CDF" w:rsidP="005A3CDF">
      <w:r>
        <w:rPr>
          <w:sz w:val="24"/>
          <w:szCs w:val="24"/>
        </w:rPr>
        <w:t>A learning objective is a combination of behavior,  content, condition (SMCP) and tools:</w:t>
      </w:r>
    </w:p>
    <w:p w14:paraId="6FD5EAEF" w14:textId="77777777" w:rsidR="005A3CDF" w:rsidRDefault="005A3CDF" w:rsidP="005A3CDF">
      <w:r>
        <w:rPr>
          <w:sz w:val="24"/>
          <w:szCs w:val="24"/>
        </w:rPr>
        <w:t>Behavior: recognition, identify, explain</w:t>
      </w:r>
    </w:p>
    <w:p w14:paraId="7CA2CA8E" w14:textId="77777777" w:rsidR="005A3CDF" w:rsidRDefault="005A3CDF" w:rsidP="005A3CDF">
      <w:r>
        <w:rPr>
          <w:sz w:val="24"/>
          <w:szCs w:val="24"/>
        </w:rPr>
        <w:t>Content: VTS/nautical knowledge</w:t>
      </w:r>
    </w:p>
    <w:p w14:paraId="0C41B3FB" w14:textId="77777777" w:rsidR="005A3CDF" w:rsidRDefault="005A3CDF" w:rsidP="005A3CDF">
      <w:r>
        <w:rPr>
          <w:sz w:val="24"/>
          <w:szCs w:val="24"/>
        </w:rPr>
        <w:t>Condition: SMCP</w:t>
      </w:r>
    </w:p>
    <w:p w14:paraId="1448B30D" w14:textId="4FA26A8A" w:rsidR="005A3CDF" w:rsidRDefault="005A3CDF" w:rsidP="005A3CDF">
      <w:pPr>
        <w:pStyle w:val="af"/>
      </w:pPr>
      <w:r>
        <w:t>Tools: navigational aids (?)</w:t>
      </w:r>
    </w:p>
  </w:comment>
  <w:comment w:id="17" w:author="만든 이" w:date="2024-02-29T14:26:00Z" w:initials="오전">
    <w:p w14:paraId="6A1DA20B" w14:textId="3EBB2A89" w:rsidR="005A3CDF" w:rsidRDefault="005A3CDF">
      <w:pPr>
        <w:pStyle w:val="af"/>
      </w:pPr>
      <w:r>
        <w:rPr>
          <w:rStyle w:val="ae"/>
        </w:rPr>
        <w:annotationRef/>
      </w:r>
      <w:r>
        <w:rPr>
          <w:rFonts w:ascii="Arial" w:hAnsi="Arial" w:cs="Arial"/>
          <w:color w:val="202124"/>
          <w:sz w:val="42"/>
          <w:szCs w:val="42"/>
          <w:shd w:val="clear" w:color="auto" w:fill="FFFFFF"/>
        </w:rPr>
        <w:t>Netherlands:</w:t>
      </w:r>
      <w:r>
        <w:t xml:space="preserve"> In this paragraph we should include also a test quality evaluation method. Depending of the test method we use we should develop a module of testing the reliability. So we can continuously develop the testing on content and quality.</w:t>
      </w:r>
    </w:p>
  </w:comment>
  <w:comment w:id="19" w:author="만든 이" w:date="2024-02-29T14:27:00Z" w:initials="오전">
    <w:p w14:paraId="6596FCC4" w14:textId="284EC3F5" w:rsidR="005A3CDF" w:rsidRDefault="005A3CDF">
      <w:pPr>
        <w:pStyle w:val="af"/>
      </w:pPr>
      <w:r>
        <w:rPr>
          <w:rStyle w:val="ae"/>
        </w:rPr>
        <w:annotationRef/>
      </w:r>
      <w:r>
        <w:rPr>
          <w:rFonts w:ascii="Arial" w:hAnsi="Arial" w:cs="Arial"/>
          <w:color w:val="202124"/>
          <w:sz w:val="42"/>
          <w:szCs w:val="42"/>
          <w:shd w:val="clear" w:color="auto" w:fill="FFFFFF"/>
        </w:rPr>
        <w:t>Netherlands:</w:t>
      </w:r>
      <w:r>
        <w:t xml:space="preserve"> To a certain extent. We speak of an awareness of natives of speaking with non-natives. The use of very basic grammer is needed. We should indetify this basic level. And second: Are the ‘natives’ able to only use a basic level too? ;-)</w:t>
      </w:r>
    </w:p>
  </w:comment>
  <w:comment w:id="20" w:author="만든 이" w:date="2024-02-29T14:27:00Z" w:initials="오전">
    <w:p w14:paraId="6B794586" w14:textId="3908F1CD" w:rsidR="005A3CDF" w:rsidRDefault="005A3CDF">
      <w:pPr>
        <w:pStyle w:val="af"/>
      </w:pPr>
      <w:r>
        <w:rPr>
          <w:rStyle w:val="ae"/>
        </w:rPr>
        <w:annotationRef/>
      </w:r>
      <w:r>
        <w:rPr>
          <w:rFonts w:ascii="Arial" w:hAnsi="Arial" w:cs="Arial"/>
          <w:color w:val="202124"/>
          <w:sz w:val="42"/>
          <w:szCs w:val="42"/>
          <w:shd w:val="clear" w:color="auto" w:fill="FFFFFF"/>
        </w:rPr>
        <w:t>Netherlands:</w:t>
      </w:r>
      <w:r>
        <w:t xml:space="preserve"> Same as previous comment</w:t>
      </w:r>
    </w:p>
  </w:comment>
  <w:comment w:id="26" w:author="만든 이" w:date="2024-02-29T14:27:00Z" w:initials="오전">
    <w:p w14:paraId="18641128" w14:textId="77777777" w:rsidR="005A3CDF" w:rsidRDefault="005A3CDF" w:rsidP="005A3CDF">
      <w:r>
        <w:rPr>
          <w:rStyle w:val="ae"/>
        </w:rPr>
        <w:annotationRef/>
      </w:r>
      <w:r>
        <w:rPr>
          <w:rFonts w:ascii="Arial" w:hAnsi="Arial" w:cs="Arial"/>
          <w:color w:val="202124"/>
          <w:sz w:val="42"/>
          <w:szCs w:val="42"/>
          <w:shd w:val="clear" w:color="auto" w:fill="FFFFFF"/>
        </w:rPr>
        <w:t xml:space="preserve">Netherlands: </w:t>
      </w:r>
      <w:r>
        <w:rPr>
          <w:color w:val="000000"/>
          <w:sz w:val="24"/>
          <w:szCs w:val="24"/>
        </w:rPr>
        <w:t xml:space="preserve">Ter we defined a testing method we should also criteria on how we validate our testing. By scenario tests this is complicated. </w:t>
      </w:r>
    </w:p>
    <w:p w14:paraId="6AB8B7DE" w14:textId="51F2F230" w:rsidR="005A3CDF" w:rsidRDefault="005A3CDF">
      <w:pPr>
        <w:pStyle w:val="af"/>
      </w:pPr>
    </w:p>
  </w:comment>
  <w:comment w:id="29" w:author="만든 이" w:date="2024-02-29T14:28:00Z" w:initials="오전">
    <w:p w14:paraId="6DE2AEB9" w14:textId="199217E7" w:rsidR="005A3CDF" w:rsidRDefault="005A3CDF">
      <w:pPr>
        <w:pStyle w:val="af"/>
      </w:pPr>
      <w:r>
        <w:rPr>
          <w:rStyle w:val="ae"/>
        </w:rPr>
        <w:annotationRef/>
      </w:r>
      <w:r>
        <w:rPr>
          <w:rFonts w:ascii="Arial" w:hAnsi="Arial" w:cs="Arial"/>
          <w:color w:val="202124"/>
          <w:sz w:val="42"/>
          <w:szCs w:val="42"/>
          <w:shd w:val="clear" w:color="auto" w:fill="FFFFFF"/>
        </w:rPr>
        <w:t xml:space="preserve">Netherlands: </w:t>
      </w:r>
      <w:r>
        <w:t>And educational sciences. Not to promote my discipline but we experienced the need of collaboration between both sides: VTS/nautical on one hand and language testing experts and educational sciences on the other. Why? We need to make a translation to the learners and their development curve. We could only to that in collaboration.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7194FCA" w15:done="0"/>
  <w15:commentEx w15:paraId="1E2D1AEB" w15:done="0"/>
  <w15:commentEx w15:paraId="1448B30D" w15:done="0"/>
  <w15:commentEx w15:paraId="6A1DA20B" w15:done="0"/>
  <w15:commentEx w15:paraId="6596FCC4" w15:done="0"/>
  <w15:commentEx w15:paraId="6B794586" w15:done="0"/>
  <w15:commentEx w15:paraId="6AB8B7DE" w15:done="0"/>
  <w15:commentEx w15:paraId="6DE2AEB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86361A2" w16cex:dateUtc="2024-02-29T05:22:00Z"/>
  <w16cex:commentExtensible w16cex:durableId="6FBF80D6" w16cex:dateUtc="2024-02-29T05:25:00Z"/>
  <w16cex:commentExtensible w16cex:durableId="2C54082A" w16cex:dateUtc="2024-02-29T05:23:00Z"/>
  <w16cex:commentExtensible w16cex:durableId="6BBE6BFD" w16cex:dateUtc="2024-02-29T05:26:00Z"/>
  <w16cex:commentExtensible w16cex:durableId="2AC412E5" w16cex:dateUtc="2024-02-29T05:27:00Z"/>
  <w16cex:commentExtensible w16cex:durableId="2CC16299" w16cex:dateUtc="2024-02-29T05:27:00Z"/>
  <w16cex:commentExtensible w16cex:durableId="659118EA" w16cex:dateUtc="2024-02-29T05:27:00Z"/>
  <w16cex:commentExtensible w16cex:durableId="3E5EA0DD" w16cex:dateUtc="2024-02-29T05: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194FCA" w16cid:durableId="786361A2"/>
  <w16cid:commentId w16cid:paraId="1E2D1AEB" w16cid:durableId="6FBF80D6"/>
  <w16cid:commentId w16cid:paraId="1448B30D" w16cid:durableId="2C54082A"/>
  <w16cid:commentId w16cid:paraId="6A1DA20B" w16cid:durableId="6BBE6BFD"/>
  <w16cid:commentId w16cid:paraId="6596FCC4" w16cid:durableId="2AC412E5"/>
  <w16cid:commentId w16cid:paraId="6B794586" w16cid:durableId="2CC16299"/>
  <w16cid:commentId w16cid:paraId="6AB8B7DE" w16cid:durableId="659118EA"/>
  <w16cid:commentId w16cid:paraId="6DE2AEB9" w16cid:durableId="3E5EA0D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816E6" w14:textId="77777777" w:rsidR="00DE0FCC" w:rsidRDefault="00DE0FCC">
      <w:pPr>
        <w:spacing w:line="240" w:lineRule="auto"/>
      </w:pPr>
      <w:r>
        <w:separator/>
      </w:r>
    </w:p>
  </w:endnote>
  <w:endnote w:type="continuationSeparator" w:id="0">
    <w:p w14:paraId="43FC1542" w14:textId="77777777" w:rsidR="00DE0FCC" w:rsidRDefault="00DE0F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바탕">
    <w:altName w:val="Batang"/>
    <w:panose1 w:val="02030600000101010101"/>
    <w:charset w:val="81"/>
    <w:family w:val="roma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mbria Math">
    <w:panose1 w:val="02040503050406030204"/>
    <w:charset w:val="00"/>
    <w:family w:val="roman"/>
    <w:pitch w:val="variable"/>
    <w:sig w:usb0="E00006FF" w:usb1="420024FF" w:usb2="02000000" w:usb3="00000000" w:csb0="0000019F" w:csb1="00000000"/>
  </w:font>
  <w:font w:name="맑은 고딕">
    <w:panose1 w:val="020B0503020000020004"/>
    <w:charset w:val="81"/>
    <w:family w:val="modern"/>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1B40E" w14:textId="77777777" w:rsidR="00C0744A" w:rsidRDefault="00000000">
    <w:pPr>
      <w:pStyle w:val="a6"/>
      <w:framePr w:wrap="none" w:vAnchor="text" w:hAnchor="margin" w:xAlign="right" w:y="1"/>
      <w:rPr>
        <w:rStyle w:val="af3"/>
      </w:rPr>
    </w:pPr>
    <w:r>
      <w:rPr>
        <w:rStyle w:val="af3"/>
      </w:rPr>
      <w:fldChar w:fldCharType="begin"/>
    </w:r>
    <w:r>
      <w:rPr>
        <w:rStyle w:val="af3"/>
      </w:rPr>
      <w:instrText xml:space="preserve">PAGE  </w:instrText>
    </w:r>
    <w:r>
      <w:rPr>
        <w:rStyle w:val="af3"/>
      </w:rPr>
      <w:fldChar w:fldCharType="end"/>
    </w:r>
  </w:p>
  <w:p w14:paraId="44D551FB" w14:textId="77777777" w:rsidR="00C0744A" w:rsidRDefault="00000000">
    <w:pPr>
      <w:pStyle w:val="a6"/>
      <w:framePr w:wrap="none" w:vAnchor="text" w:hAnchor="margin" w:xAlign="right" w:y="1"/>
      <w:ind w:right="360"/>
      <w:rPr>
        <w:rStyle w:val="af3"/>
      </w:rPr>
    </w:pPr>
    <w:r>
      <w:rPr>
        <w:rStyle w:val="af3"/>
      </w:rPr>
      <w:fldChar w:fldCharType="begin"/>
    </w:r>
    <w:r>
      <w:rPr>
        <w:rStyle w:val="af3"/>
      </w:rPr>
      <w:instrText xml:space="preserve">PAGE  </w:instrText>
    </w:r>
    <w:r>
      <w:rPr>
        <w:rStyle w:val="af3"/>
      </w:rPr>
      <w:fldChar w:fldCharType="end"/>
    </w:r>
  </w:p>
  <w:p w14:paraId="46B6DC4E" w14:textId="77777777" w:rsidR="00C0744A" w:rsidRDefault="00000000">
    <w:pPr>
      <w:pStyle w:val="a6"/>
      <w:framePr w:wrap="none" w:vAnchor="text" w:hAnchor="margin" w:xAlign="right" w:y="1"/>
      <w:ind w:right="360"/>
      <w:rPr>
        <w:rStyle w:val="af3"/>
      </w:rPr>
    </w:pPr>
    <w:r>
      <w:rPr>
        <w:rStyle w:val="af3"/>
      </w:rPr>
      <w:fldChar w:fldCharType="begin"/>
    </w:r>
    <w:r>
      <w:rPr>
        <w:rStyle w:val="af3"/>
      </w:rPr>
      <w:instrText xml:space="preserve">PAGE  </w:instrText>
    </w:r>
    <w:r>
      <w:rPr>
        <w:rStyle w:val="af3"/>
      </w:rPr>
      <w:fldChar w:fldCharType="end"/>
    </w:r>
  </w:p>
  <w:p w14:paraId="702E792B" w14:textId="77777777" w:rsidR="00C0744A" w:rsidRDefault="00000000">
    <w:pPr>
      <w:pStyle w:val="a6"/>
      <w:framePr w:wrap="none" w:vAnchor="text" w:hAnchor="margin" w:xAlign="right" w:y="1"/>
      <w:ind w:right="360"/>
      <w:rPr>
        <w:rStyle w:val="af3"/>
      </w:rPr>
    </w:pPr>
    <w:r>
      <w:rPr>
        <w:rStyle w:val="af3"/>
      </w:rPr>
      <w:fldChar w:fldCharType="begin"/>
    </w:r>
    <w:r>
      <w:rPr>
        <w:rStyle w:val="af3"/>
      </w:rPr>
      <w:instrText xml:space="preserve">PAGE  </w:instrText>
    </w:r>
    <w:r>
      <w:rPr>
        <w:rStyle w:val="af3"/>
      </w:rPr>
      <w:fldChar w:fldCharType="end"/>
    </w:r>
  </w:p>
  <w:p w14:paraId="41EB68D9" w14:textId="77777777" w:rsidR="00C0744A" w:rsidRDefault="00C0744A">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1FA54" w14:textId="77777777" w:rsidR="00C0744A" w:rsidRDefault="00000000">
    <w:pPr>
      <w:pStyle w:val="a6"/>
    </w:pPr>
    <w:r>
      <w:rPr>
        <w:noProof/>
        <w:lang w:val="en-US"/>
      </w:rPr>
      <mc:AlternateContent>
        <mc:Choice Requires="wps">
          <w:drawing>
            <wp:anchor distT="0" distB="0" distL="114300" distR="114300" simplePos="0" relativeHeight="251648512" behindDoc="0" locked="0" layoutInCell="1" hidden="0" allowOverlap="1" wp14:anchorId="13403FFD" wp14:editId="22E38CFA">
              <wp:simplePos x="0" y="0"/>
              <wp:positionH relativeFrom="page">
                <wp:posOffset>225425</wp:posOffset>
              </wp:positionH>
              <wp:positionV relativeFrom="page">
                <wp:posOffset>9106535</wp:posOffset>
              </wp:positionV>
              <wp:extent cx="7128000" cy="0"/>
              <wp:effectExtent l="0" t="0" r="0" b="0"/>
              <wp:wrapNone/>
              <wp:docPr id="2053" name="shape20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dk1"/>
                      </a:fontRef>
                    </wps:style>
                    <wps:bodyPr/>
                  </wps:wsp>
                </a:graphicData>
              </a:graphic>
            </wp:anchor>
          </w:drawing>
        </mc:Choice>
        <mc:Fallback>
          <w:pict>
            <v:line w14:anchorId="70F20FFD" id="shape2053" o:spid="_x0000_s1026"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page"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" strokecolor="#00558c [3204]" strokeweight="1pt">
              <o:lock v:ext="edit" shapetype="f"/>
              <w10:wrap anchorx="page" anchory="page"/>
            </v:line>
          </w:pict>
        </mc:Fallback>
      </mc:AlternateContent>
    </w:r>
    <w:r>
      <w:rPr>
        <w:noProof/>
        <w:lang w:val="en-US"/>
      </w:rPr>
      <w:drawing>
        <wp:anchor distT="0" distB="0" distL="114300" distR="114300" simplePos="0" relativeHeight="251645440" behindDoc="1" locked="0" layoutInCell="1" hidden="0" allowOverlap="1" wp14:anchorId="0EA411EA" wp14:editId="474FEF3C">
          <wp:simplePos x="0" y="0"/>
          <wp:positionH relativeFrom="page">
            <wp:posOffset>786696</wp:posOffset>
          </wp:positionH>
          <wp:positionV relativeFrom="page">
            <wp:posOffset>9725025</wp:posOffset>
          </wp:positionV>
          <wp:extent cx="3247200" cy="723600"/>
          <wp:effectExtent l="0" t="0" r="0" b="0"/>
          <wp:wrapNone/>
          <wp:docPr id="2054" name="shape2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3247200" cy="723600"/>
                  </a:xfrm>
                  <a:prstGeom prst="rect">
                    <a:avLst/>
                  </a:prstGeom>
                </pic:spPr>
              </pic:pic>
            </a:graphicData>
          </a:graphic>
        </wp:anchor>
      </w:drawing>
    </w:r>
    <w:r>
      <w:t xml:space="preserve"> </w:t>
    </w:r>
  </w:p>
  <w:p w14:paraId="619D5F20" w14:textId="77777777" w:rsidR="00C0744A" w:rsidRDefault="00C0744A">
    <w:pPr>
      <w:pStyle w:val="a6"/>
    </w:pPr>
  </w:p>
  <w:p w14:paraId="6D573D11" w14:textId="77777777" w:rsidR="00C0744A" w:rsidRDefault="00000000">
    <w:pPr>
      <w:pStyle w:val="a6"/>
      <w:tabs>
        <w:tab w:val="left" w:pos="1781"/>
      </w:tabs>
    </w:pPr>
    <w:r>
      <w:tab/>
    </w:r>
  </w:p>
  <w:p w14:paraId="46CEAB56" w14:textId="77777777" w:rsidR="00C0744A" w:rsidRDefault="00C0744A">
    <w:pPr>
      <w:pStyle w:val="a6"/>
    </w:pPr>
  </w:p>
  <w:p w14:paraId="018FED52" w14:textId="77777777" w:rsidR="00C0744A" w:rsidRDefault="00000000">
    <w:pPr>
      <w:pStyle w:val="a6"/>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385E4" w14:textId="77777777" w:rsidR="00C0744A" w:rsidRDefault="00000000">
    <w:r>
      <w:rPr>
        <w:noProof/>
        <w:lang w:val="en-US"/>
      </w:rPr>
      <mc:AlternateContent>
        <mc:Choice Requires="wps">
          <w:drawing>
            <wp:anchor distT="0" distB="0" distL="114300" distR="114300" simplePos="0" relativeHeight="251650560" behindDoc="0" locked="0" layoutInCell="1" hidden="0" allowOverlap="1" wp14:anchorId="3A01BD9C" wp14:editId="6FD3D8B8">
              <wp:simplePos x="0" y="0"/>
              <wp:positionH relativeFrom="page">
                <wp:posOffset>281940</wp:posOffset>
              </wp:positionH>
              <wp:positionV relativeFrom="page">
                <wp:posOffset>9942195</wp:posOffset>
              </wp:positionV>
              <wp:extent cx="7128000" cy="0"/>
              <wp:effectExtent l="0" t="0" r="15875" b="19050"/>
              <wp:wrapNone/>
              <wp:docPr id="2057" name="shape20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dk1"/>
                      </a:fontRef>
                    </wps:style>
                    <wps:bodyPr/>
                  </wps:wsp>
                </a:graphicData>
              </a:graphic>
            </wp:anchor>
          </w:drawing>
        </mc:Choice>
        <mc:Fallback>
          <w:pict>
            <v:line w14:anchorId="38193FF1" id="shape2057" o:spid="_x0000_s1026"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" strokecolor="#00558c [3204]" strokeweight="1pt">
              <o:lock v:ext="edit" shapetype="f"/>
              <w10:wrap anchorx="page" anchory="page"/>
            </v:line>
          </w:pict>
        </mc:Fallback>
      </mc:AlternateContent>
    </w:r>
  </w:p>
  <w:p w14:paraId="72545DAF" w14:textId="77777777" w:rsidR="00C0744A" w:rsidRDefault="00000000">
    <w:pPr>
      <w:rPr>
        <w:rStyle w:val="af3"/>
        <w:szCs w:val="15"/>
      </w:rPr>
    </w:pPr>
    <w:r>
      <w:rPr>
        <w:szCs w:val="15"/>
      </w:rPr>
      <w:fldChar w:fldCharType="begin"/>
    </w:r>
    <w:r>
      <w:rPr>
        <w:szCs w:val="15"/>
      </w:rPr>
      <w:instrText xml:space="preserve"> STYLEREF "Document title" \* MERGEFORMAT </w:instrText>
    </w:r>
    <w:r>
      <w:rPr>
        <w:szCs w:val="15"/>
      </w:rPr>
      <w:fldChar w:fldCharType="separate"/>
    </w:r>
    <w:r>
      <w:rPr>
        <w:b/>
        <w:bCs/>
        <w:noProof/>
        <w:szCs w:val="15"/>
        <w:lang w:val="en-US"/>
      </w:rPr>
      <w:t>Error! Use the Home tab to apply Document title to the text that you want to appear here.</w:t>
    </w:r>
    <w:r>
      <w:rPr>
        <w:szCs w:val="15"/>
      </w:rPr>
      <w:fldChar w:fldCharType="end"/>
    </w:r>
    <w:r>
      <w:rPr>
        <w:szCs w:val="15"/>
        <w:lang w:val="fr-FR"/>
      </w:rPr>
      <w:t xml:space="preserve"> </w:t>
    </w:r>
    <w:r>
      <w:rPr>
        <w:szCs w:val="15"/>
      </w:rPr>
      <w:fldChar w:fldCharType="begin"/>
    </w:r>
    <w:r>
      <w:rPr>
        <w:szCs w:val="15"/>
        <w:lang w:val="fr-FR"/>
      </w:rPr>
      <w:instrText xml:space="preserve"> STYLEREF "Document number" \* MERGEFORMAT </w:instrText>
    </w:r>
    <w:r>
      <w:rPr>
        <w:szCs w:val="15"/>
      </w:rPr>
      <w:fldChar w:fldCharType="separate"/>
    </w:r>
    <w:r>
      <w:rPr>
        <w:noProof/>
        <w:szCs w:val="15"/>
      </w:rPr>
      <w:t>Gnnnn</w:t>
    </w:r>
    <w:r>
      <w:rPr>
        <w:szCs w:val="15"/>
      </w:rPr>
      <w:fldChar w:fldCharType="end"/>
    </w:r>
    <w:r>
      <w:rPr>
        <w:szCs w:val="15"/>
      </w:rPr>
      <w:t xml:space="preserve"> –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299AE4F5" w14:textId="77777777" w:rsidR="00C0744A" w:rsidRDefault="00000000">
    <w:pPr>
      <w:rPr>
        <w:szCs w:val="15"/>
      </w:rPr>
    </w:pPr>
    <w:r>
      <w:rPr>
        <w:szCs w:val="15"/>
      </w:rPr>
      <w:fldChar w:fldCharType="begin"/>
    </w:r>
    <w:r>
      <w:rPr>
        <w:szCs w:val="15"/>
      </w:rPr>
      <w:instrText xml:space="preserve"> STYLEREF "Edition number" \* MERGEFORMAT </w:instrText>
    </w:r>
    <w:r>
      <w:rPr>
        <w:szCs w:val="15"/>
      </w:rPr>
      <w:fldChar w:fldCharType="separate"/>
    </w:r>
    <w:r>
      <w:rPr>
        <w:noProof/>
        <w:szCs w:val="15"/>
      </w:rPr>
      <w:t>Edition x.x</w:t>
    </w:r>
    <w:r>
      <w:rPr>
        <w:szCs w:val="15"/>
      </w:rPr>
      <w:fldChar w:fldCharType="end"/>
    </w:r>
    <w:r>
      <w:rPr>
        <w:szCs w:val="15"/>
      </w:rPr>
      <w:tab/>
      <w:t xml:space="preserve">P </w:t>
    </w:r>
    <w:r>
      <w:rPr>
        <w:rStyle w:val="af3"/>
        <w:szCs w:val="15"/>
      </w:rPr>
      <w:fldChar w:fldCharType="begin"/>
    </w:r>
    <w:r>
      <w:rPr>
        <w:rStyle w:val="af3"/>
        <w:szCs w:val="15"/>
      </w:rPr>
      <w:instrText xml:space="preserve">PAGE  </w:instrText>
    </w:r>
    <w:r>
      <w:rPr>
        <w:rStyle w:val="af3"/>
        <w:szCs w:val="15"/>
      </w:rPr>
      <w:fldChar w:fldCharType="separate"/>
    </w:r>
    <w:r>
      <w:rPr>
        <w:rStyle w:val="af3"/>
        <w:noProof/>
        <w:szCs w:val="15"/>
      </w:rPr>
      <w:t>3</w:t>
    </w:r>
    <w:r>
      <w:rPr>
        <w:rStyle w:val="af3"/>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95E5A" w14:textId="77777777" w:rsidR="00C0744A" w:rsidRDefault="00C0744A">
    <w:pPr>
      <w:pStyle w:val="a6"/>
      <w:rPr>
        <w:sz w:val="15"/>
        <w:szCs w:val="15"/>
      </w:rPr>
    </w:pPr>
  </w:p>
  <w:p w14:paraId="717577BC" w14:textId="77777777" w:rsidR="00C0744A" w:rsidRDefault="00C0744A">
    <w:pPr>
      <w:pStyle w:val="af8"/>
    </w:pPr>
  </w:p>
  <w:p w14:paraId="427F6DB8" w14:textId="52CBFAC4" w:rsidR="00C0744A" w:rsidRDefault="00000000">
    <w:pPr>
      <w:pStyle w:val="Footerportrait"/>
      <w:rPr>
        <w:rStyle w:val="af3"/>
        <w:szCs w:val="15"/>
      </w:rPr>
    </w:pPr>
    <w:fldSimple w:instr=" STYLEREF  &quot;Document type&quot;  \* MERGEFORMAT ">
      <w:r w:rsidR="00D933E6">
        <w:t>IALA Guideline</w:t>
      </w:r>
    </w:fldSimple>
    <w:r>
      <w:t xml:space="preserve"> </w:t>
    </w:r>
    <w:fldSimple w:instr=" STYLEREF &quot;Document number&quot; \* MERGEFORMAT ">
      <w:r w:rsidR="00D933E6" w:rsidRPr="00D933E6">
        <w:rPr>
          <w:bCs/>
        </w:rPr>
        <w:t>Gnnnn</w:t>
      </w:r>
    </w:fldSimple>
    <w:r>
      <w:t xml:space="preserve"> </w:t>
    </w:r>
    <w:fldSimple w:instr=" STYLEREF &quot;Document name&quot; \* MERGEFORMAT ">
      <w:r w:rsidR="00D933E6">
        <w:t>VTS Language Competency Test (tentative TITLE) or ASSESSING COMPETENCY OF VTS COMMUNICATIONS</w:t>
      </w:r>
    </w:fldSimple>
  </w:p>
  <w:p w14:paraId="2DA10097" w14:textId="3A0A60C0" w:rsidR="00C0744A" w:rsidRDefault="00000000">
    <w:pPr>
      <w:pStyle w:val="Footerportrait"/>
    </w:pPr>
    <w:fldSimple w:instr=" STYLEREF &quot;Edition number&quot; \* MERGEFORMAT ">
      <w:r w:rsidR="00D933E6">
        <w:t>Edition x.x</w:t>
      </w:r>
    </w:fldSimple>
    <w:r>
      <w:t xml:space="preserve"> </w:t>
    </w:r>
    <w:fldSimple w:instr=" STYLEREF  MRN  \* MERGEFORMAT ">
      <w:r w:rsidR="00D933E6">
        <w:t>urn:mrn:iala:pub:gnnnn</w:t>
      </w:r>
    </w:fldSimple>
    <w:r>
      <w:tab/>
      <w:t xml:space="preserve">P </w:t>
    </w:r>
    <w:r>
      <w:rPr>
        <w:rStyle w:val="af3"/>
        <w:szCs w:val="15"/>
      </w:rPr>
      <w:fldChar w:fldCharType="begin"/>
    </w:r>
    <w:r>
      <w:rPr>
        <w:rStyle w:val="af3"/>
        <w:szCs w:val="15"/>
      </w:rPr>
      <w:instrText xml:space="preserve">PAGE  </w:instrText>
    </w:r>
    <w:r>
      <w:rPr>
        <w:rStyle w:val="af3"/>
        <w:szCs w:val="15"/>
      </w:rPr>
      <w:fldChar w:fldCharType="separate"/>
    </w:r>
    <w:r>
      <w:rPr>
        <w:rStyle w:val="af3"/>
        <w:szCs w:val="15"/>
      </w:rPr>
      <w:t>2</w:t>
    </w:r>
    <w:r>
      <w:rPr>
        <w:rStyle w:val="af3"/>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C2AE" w14:textId="77777777" w:rsidR="00C0744A" w:rsidRDefault="00C0744A">
    <w:pPr>
      <w:pStyle w:val="a6"/>
    </w:pPr>
  </w:p>
  <w:p w14:paraId="74954F85" w14:textId="77777777" w:rsidR="00C0744A" w:rsidRDefault="00C0744A">
    <w:pPr>
      <w:pStyle w:val="af8"/>
    </w:pPr>
  </w:p>
  <w:p w14:paraId="1F189801" w14:textId="6A82BB5E" w:rsidR="00C0744A" w:rsidRDefault="00000000">
    <w:pPr>
      <w:pStyle w:val="Footerportrait"/>
      <w:rPr>
        <w:rStyle w:val="af3"/>
        <w:szCs w:val="15"/>
      </w:rPr>
    </w:pPr>
    <w:fldSimple w:instr=" STYLEREF &quot;Document type&quot; \* MERGEFORMAT ">
      <w:r w:rsidR="00D933E6">
        <w:t>IALA Guideline</w:t>
      </w:r>
    </w:fldSimple>
    <w:r>
      <w:t xml:space="preserve"> </w:t>
    </w:r>
    <w:fldSimple w:instr=" STYLEREF &quot;Document name&quot; \* MERGEFORMAT ">
      <w:r w:rsidR="00D933E6">
        <w:t xml:space="preserve">VTS Language Competency Test </w:t>
      </w:r>
      <w:r w:rsidR="00D933E6">
        <w:rPr>
          <w:lang w:eastAsia="ko-KR"/>
        </w:rPr>
        <w:t>(tentative</w:t>
      </w:r>
      <w:r w:rsidR="00D933E6">
        <w:t xml:space="preserve"> TITLE) or ASSESSING COMPETENCY OF VTS COMMUNICATIONS</w:t>
      </w:r>
    </w:fldSimple>
  </w:p>
  <w:p w14:paraId="0D8C2D6B" w14:textId="09734D41" w:rsidR="00C0744A" w:rsidRDefault="00000000">
    <w:pPr>
      <w:pStyle w:val="Footerportrait"/>
    </w:pPr>
    <w:fldSimple w:instr=" STYLEREF &quot;Edition number&quot; \* MERGEFORMAT ">
      <w:r w:rsidR="00D933E6">
        <w:t>Edition x.x</w:t>
      </w:r>
    </w:fldSimple>
    <w:r>
      <w:t xml:space="preserve"> </w:t>
    </w:r>
    <w:fldSimple w:instr=" STYLEREF  MRN  \* MERGEFORMAT ">
      <w:r w:rsidR="00D933E6">
        <w:t>urn:mrn:iala:pub:gnnnn</w:t>
      </w:r>
    </w:fldSimple>
    <w:r>
      <w:tab/>
      <w:t xml:space="preserve">P </w:t>
    </w:r>
    <w:r>
      <w:rPr>
        <w:rStyle w:val="af3"/>
        <w:szCs w:val="15"/>
      </w:rPr>
      <w:fldChar w:fldCharType="begin"/>
    </w:r>
    <w:r>
      <w:rPr>
        <w:rStyle w:val="af3"/>
        <w:szCs w:val="15"/>
      </w:rPr>
      <w:instrText xml:space="preserve">PAGE  </w:instrText>
    </w:r>
    <w:r>
      <w:rPr>
        <w:rStyle w:val="af3"/>
        <w:szCs w:val="15"/>
      </w:rPr>
      <w:fldChar w:fldCharType="separate"/>
    </w:r>
    <w:r>
      <w:rPr>
        <w:rStyle w:val="af3"/>
        <w:szCs w:val="15"/>
      </w:rPr>
      <w:t>3</w:t>
    </w:r>
    <w:r>
      <w:rPr>
        <w:rStyle w:val="af3"/>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6AF15" w14:textId="77777777" w:rsidR="00C0744A" w:rsidRDefault="00C0744A">
    <w:pPr>
      <w:pStyle w:val="a6"/>
    </w:pPr>
  </w:p>
  <w:p w14:paraId="70F790BE" w14:textId="77777777" w:rsidR="00C0744A" w:rsidRDefault="00C0744A">
    <w:pPr>
      <w:pStyle w:val="af8"/>
    </w:pPr>
  </w:p>
  <w:p w14:paraId="6478BA3D" w14:textId="51A99535" w:rsidR="00C0744A" w:rsidRDefault="00000000">
    <w:pPr>
      <w:pStyle w:val="Footerportrait"/>
    </w:pPr>
    <w:fldSimple w:instr=" STYLEREF &quot;Document type&quot; \* MERGEFORMAT ">
      <w:r w:rsidR="00D933E6">
        <w:t>IALA Guideline</w:t>
      </w:r>
    </w:fldSimple>
    <w:r>
      <w:t xml:space="preserve"> </w:t>
    </w:r>
    <w:fldSimple w:instr=" STYLEREF &quot;Document number&quot; \* MERGEFORMAT ">
      <w:r w:rsidR="00D933E6">
        <w:t>Gnnnn</w:t>
      </w:r>
    </w:fldSimple>
    <w:r>
      <w:t xml:space="preserve"> </w:t>
    </w:r>
    <w:fldSimple w:instr=" STYLEREF &quot;Document name&quot; \* MERGEFORMAT ">
      <w:r w:rsidR="00D933E6">
        <w:t>VTS Language Competency Test (tentative TITLE) or ASSESSING COMPETENCY OF VTS COMMUNICATIONS</w:t>
      </w:r>
    </w:fldSimple>
    <w:r>
      <w:tab/>
    </w:r>
  </w:p>
  <w:p w14:paraId="068DA1B0" w14:textId="13065ED1" w:rsidR="00C0744A" w:rsidRDefault="00000000">
    <w:pPr>
      <w:pStyle w:val="Footerportrait"/>
    </w:pPr>
    <w:fldSimple w:instr=" STYLEREF &quot;Edition number&quot; \* MERGEFORMAT ">
      <w:r w:rsidR="00D933E6">
        <w:t>Edition x.x</w:t>
      </w:r>
    </w:fldSimple>
    <w:r>
      <w:t xml:space="preserve">  </w:t>
    </w:r>
    <w:fldSimple w:instr=" STYLEREF  MRN  \* MERGEFORMAT ">
      <w:r w:rsidR="00D933E6">
        <w:t>urn:mrn:iala:pub:gnnnn</w:t>
      </w:r>
    </w:fldSimple>
    <w:r>
      <w:tab/>
    </w:r>
    <w:r>
      <w:rPr>
        <w:rStyle w:val="af3"/>
        <w:szCs w:val="15"/>
      </w:rPr>
      <w:t xml:space="preserve">P </w:t>
    </w:r>
    <w:r>
      <w:rPr>
        <w:rStyle w:val="af3"/>
        <w:szCs w:val="15"/>
      </w:rPr>
      <w:fldChar w:fldCharType="begin"/>
    </w:r>
    <w:r>
      <w:rPr>
        <w:rStyle w:val="af3"/>
        <w:szCs w:val="15"/>
      </w:rPr>
      <w:instrText xml:space="preserve">PAGE  </w:instrText>
    </w:r>
    <w:r>
      <w:rPr>
        <w:rStyle w:val="af3"/>
        <w:szCs w:val="15"/>
      </w:rPr>
      <w:fldChar w:fldCharType="separate"/>
    </w:r>
    <w:r>
      <w:rPr>
        <w:rStyle w:val="af3"/>
        <w:szCs w:val="15"/>
      </w:rPr>
      <w:t>5</w:t>
    </w:r>
    <w:r>
      <w:rPr>
        <w:rStyle w:val="af3"/>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E8E24" w14:textId="77777777" w:rsidR="00DE0FCC" w:rsidRDefault="00DE0FCC">
      <w:pPr>
        <w:spacing w:line="240" w:lineRule="auto"/>
      </w:pPr>
      <w:r>
        <w:separator/>
      </w:r>
    </w:p>
  </w:footnote>
  <w:footnote w:type="continuationSeparator" w:id="0">
    <w:p w14:paraId="170A3AA0" w14:textId="77777777" w:rsidR="00DE0FCC" w:rsidRDefault="00DE0FCC">
      <w:pPr>
        <w:spacing w:line="240" w:lineRule="auto"/>
      </w:pPr>
      <w:r>
        <w:continuationSeparator/>
      </w:r>
    </w:p>
  </w:footnote>
  <w:footnote w:id="1">
    <w:p w14:paraId="28374325" w14:textId="77777777" w:rsidR="00C0744A" w:rsidRDefault="00000000">
      <w:pPr>
        <w:pStyle w:val="af1"/>
      </w:pPr>
      <w:r>
        <w:rPr>
          <w:rStyle w:val="af2"/>
        </w:rPr>
        <w:footnoteRef/>
      </w:r>
      <w:r>
        <w:t xml:space="preserve"> Footnotes should be used sparingly.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CEE05" w14:textId="77777777" w:rsidR="00C0744A" w:rsidRDefault="00000000">
    <w:pPr>
      <w:pStyle w:val="a5"/>
    </w:pPr>
    <w:r>
      <w:rPr>
        <w:noProof/>
      </w:rPr>
      <w:pict w14:anchorId="05E26B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8" type="#_x0000_t136" style="position:absolute;margin-left:0;margin-top:0;width:50pt;height:50pt;z-index:251651584;visibility:hidden">
          <v:path textpathok="f" o:connecttype="segments"/>
          <v:textpath on="f" fitshape="f"/>
          <o:lock v:ext="edit" selection="t" text="f" shapetype="f"/>
        </v:shape>
      </w:pict>
    </w:r>
    <w:r>
      <w:rPr>
        <w:noProof/>
      </w:rPr>
      <w:pict w14:anchorId="5A383921">
        <v:shape id="2049" o:spid="_x0000_s1047" type="#_x0000_t136" style="position:absolute;margin-left:0;margin-top:0;width:449.6pt;height:269.75pt;rotation:315;z-index:-2516423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B8172" w14:textId="77777777" w:rsidR="00C0744A" w:rsidRDefault="00000000">
    <w:pPr>
      <w:pStyle w:val="a5"/>
    </w:pPr>
    <w:r>
      <w:rPr>
        <w:noProof/>
      </w:rPr>
      <w:pict w14:anchorId="57C975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50pt;height:50pt;z-index:251660800;visibility:hidden">
          <v:path textpathok="f" o:connecttype="segments"/>
          <v:textpath on="f" fitshape="f"/>
          <o:lock v:ext="edit" selection="t" text="f" shapetype="f"/>
        </v:shape>
      </w:pict>
    </w:r>
    <w:r>
      <w:rPr>
        <w:noProof/>
      </w:rPr>
      <w:pict w14:anchorId="669FBB92">
        <v:shape id="2068" o:spid="_x0000_s1029" type="#_x0000_t136" style="position:absolute;margin-left:0;margin-top:0;width:449.6pt;height:269.7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1F804" w14:textId="77777777" w:rsidR="00C0744A" w:rsidRDefault="00000000">
    <w:pPr>
      <w:pStyle w:val="a5"/>
    </w:pPr>
    <w:r>
      <w:rPr>
        <w:noProof/>
      </w:rPr>
      <w:pict w14:anchorId="18EBB3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50pt;height:50pt;z-index:251661824;visibility:hidden">
          <v:path textpathok="f" o:connecttype="segments"/>
          <v:textpath on="f" fitshape="f"/>
          <o:lock v:ext="edit" selection="t" text="f" shapetype="f"/>
        </v:shape>
      </w:pict>
    </w:r>
    <w:r>
      <w:rPr>
        <w:noProof/>
      </w:rPr>
      <w:pict w14:anchorId="2553BDBB">
        <v:shape id="2069" o:spid="_x0000_s1027" type="#_x0000_t136" style="position:absolute;margin-left:0;margin-top:0;width:449.6pt;height:269.7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US"/>
      </w:rPr>
      <w:drawing>
        <wp:anchor distT="0" distB="0" distL="114300" distR="114300" simplePos="0" relativeHeight="251647488" behindDoc="1" locked="0" layoutInCell="1" hidden="0" allowOverlap="1" wp14:anchorId="18A2676F" wp14:editId="2966BF27">
          <wp:simplePos x="0" y="0"/>
          <wp:positionH relativeFrom="page">
            <wp:posOffset>6848223</wp:posOffset>
          </wp:positionH>
          <wp:positionV relativeFrom="page">
            <wp:posOffset>264</wp:posOffset>
          </wp:positionV>
          <wp:extent cx="720000" cy="720000"/>
          <wp:effectExtent l="0" t="0" r="0" b="0"/>
          <wp:wrapNone/>
          <wp:docPr id="2070" name="shape2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43B13" w14:textId="77777777" w:rsidR="00C0744A" w:rsidRDefault="00000000">
    <w:pPr>
      <w:pStyle w:val="a5"/>
    </w:pPr>
    <w:r>
      <w:rPr>
        <w:noProof/>
      </w:rPr>
      <w:pict w14:anchorId="65C00C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50pt;height:50pt;z-index:251662848;visibility:hidden">
          <v:path textpathok="f" o:connecttype="segments"/>
          <v:textpath on="f" fitshape="f"/>
          <o:lock v:ext="edit" selection="t" text="f" shapetype="f"/>
        </v:shape>
      </w:pict>
    </w:r>
    <w:r>
      <w:rPr>
        <w:noProof/>
      </w:rPr>
      <w:pict w14:anchorId="13BF2D3D">
        <v:shape id="2071" o:spid="_x0000_s1025" type="#_x0000_t136" style="position:absolute;margin-left:0;margin-top:0;width:449.6pt;height:269.75pt;rotation:315;z-index:-251650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0ED0C" w14:textId="77777777" w:rsidR="00C0744A" w:rsidRDefault="00000000">
    <w:pPr>
      <w:pStyle w:val="a5"/>
    </w:pPr>
    <w:r>
      <w:rPr>
        <w:noProof/>
      </w:rPr>
      <w:pict w14:anchorId="39F495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6" type="#_x0000_t136" style="position:absolute;margin-left:0;margin-top:0;width:50pt;height:50pt;z-index:251652608;visibility:hidden">
          <v:path textpathok="f" o:connecttype="segments"/>
          <v:textpath on="f" fitshape="f"/>
          <o:lock v:ext="edit" selection="t" text="f" shapetype="f"/>
        </v:shape>
      </w:pict>
    </w:r>
    <w:r>
      <w:rPr>
        <w:noProof/>
      </w:rPr>
      <w:pict w14:anchorId="771872FE">
        <v:shape id="2050" o:spid="_x0000_s1045" type="#_x0000_t136" style="position:absolute;margin-left:0;margin-top:0;width:449.6pt;height:269.75pt;rotation:315;z-index:-2516433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US"/>
      </w:rPr>
      <w:drawing>
        <wp:anchor distT="0" distB="0" distL="114300" distR="114300" simplePos="0" relativeHeight="251642368" behindDoc="1" locked="0" layoutInCell="1" hidden="0" allowOverlap="1" wp14:anchorId="00006127" wp14:editId="299BD7C8">
          <wp:simplePos x="0" y="0"/>
          <wp:positionH relativeFrom="page">
            <wp:posOffset>2880360</wp:posOffset>
          </wp:positionH>
          <wp:positionV relativeFrom="page">
            <wp:posOffset>180340</wp:posOffset>
          </wp:positionV>
          <wp:extent cx="1803600" cy="1440000"/>
          <wp:effectExtent l="0" t="0" r="0" b="0"/>
          <wp:wrapNone/>
          <wp:docPr id="2051" name="shape2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1803600" cy="1440000"/>
                  </a:xfrm>
                  <a:prstGeom prst="rect">
                    <a:avLst/>
                  </a:prstGeom>
                </pic:spPr>
              </pic:pic>
            </a:graphicData>
          </a:graphic>
        </wp:anchor>
      </w:drawing>
    </w:r>
  </w:p>
  <w:p w14:paraId="6062C3D8" w14:textId="77777777" w:rsidR="00C0744A" w:rsidRDefault="00C0744A">
    <w:pPr>
      <w:pStyle w:val="a5"/>
    </w:pPr>
  </w:p>
  <w:p w14:paraId="48001141" w14:textId="77777777" w:rsidR="00C0744A" w:rsidRDefault="00C0744A">
    <w:pPr>
      <w:pStyle w:val="a5"/>
    </w:pPr>
  </w:p>
  <w:p w14:paraId="45A2D802" w14:textId="77777777" w:rsidR="00C0744A" w:rsidRDefault="00C0744A">
    <w:pPr>
      <w:pStyle w:val="a5"/>
    </w:pPr>
  </w:p>
  <w:p w14:paraId="1345A610" w14:textId="77777777" w:rsidR="00C0744A" w:rsidRDefault="00C0744A">
    <w:pPr>
      <w:pStyle w:val="a5"/>
    </w:pPr>
  </w:p>
  <w:p w14:paraId="7200656A" w14:textId="77777777" w:rsidR="00C0744A" w:rsidRDefault="00000000">
    <w:pPr>
      <w:pStyle w:val="a5"/>
    </w:pPr>
    <w:r>
      <w:rPr>
        <w:noProof/>
        <w:lang w:val="en-US"/>
      </w:rPr>
      <w:drawing>
        <wp:anchor distT="0" distB="0" distL="114300" distR="114300" simplePos="0" relativeHeight="251641344" behindDoc="1" locked="0" layoutInCell="1" hidden="0" allowOverlap="1" wp14:anchorId="5AB1D97D" wp14:editId="73F1831F">
          <wp:simplePos x="0" y="0"/>
          <wp:positionH relativeFrom="page">
            <wp:posOffset>-9525</wp:posOffset>
          </wp:positionH>
          <wp:positionV relativeFrom="page">
            <wp:posOffset>1386205</wp:posOffset>
          </wp:positionV>
          <wp:extent cx="7555865" cy="2339975"/>
          <wp:effectExtent l="0" t="0" r="0" b="0"/>
          <wp:wrapNone/>
          <wp:docPr id="2052" name="shape2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a:xfrm>
                    <a:off x="0" y="0"/>
                    <a:ext cx="7555865" cy="2339975"/>
                  </a:xfrm>
                  <a:prstGeom prst="rect">
                    <a:avLst/>
                  </a:prstGeom>
                  <a:solidFill>
                    <a:srgbClr val="009FDF"/>
                  </a:solidFill>
                </pic:spPr>
              </pic:pic>
            </a:graphicData>
          </a:graphic>
        </wp:anchor>
      </w:drawing>
    </w:r>
  </w:p>
  <w:p w14:paraId="143F76CA" w14:textId="77777777" w:rsidR="00C0744A" w:rsidRDefault="00C0744A">
    <w:pPr>
      <w:pStyle w:val="a5"/>
    </w:pPr>
  </w:p>
  <w:p w14:paraId="61BCF0C8" w14:textId="77777777" w:rsidR="00C0744A" w:rsidRDefault="00C0744A">
    <w:pPr>
      <w:pStyle w:val="a5"/>
    </w:pPr>
  </w:p>
  <w:p w14:paraId="286E1AD9" w14:textId="77777777" w:rsidR="00C0744A" w:rsidRDefault="00C0744A">
    <w:pPr>
      <w:pStyle w:val="a5"/>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1FD36" w14:textId="77777777" w:rsidR="00C0744A" w:rsidRDefault="00000000">
    <w:pPr>
      <w:pStyle w:val="a5"/>
    </w:pPr>
    <w:r>
      <w:rPr>
        <w:noProof/>
      </w:rPr>
      <w:pict w14:anchorId="6099B7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4" type="#_x0000_t136" style="position:absolute;margin-left:0;margin-top:0;width:50pt;height:50pt;z-index:251653632;visibility:hidden">
          <v:path textpathok="f" o:connecttype="segments"/>
          <v:textpath on="f" fitshape="f"/>
          <o:lock v:ext="edit" selection="t" text="f" shapetype="f"/>
        </v:shape>
      </w:pict>
    </w:r>
    <w:r>
      <w:rPr>
        <w:noProof/>
      </w:rPr>
      <w:pict w14:anchorId="04254A84">
        <v:shape id="PowerPlusWaterMarkObject" o:spid="_x0000_s1043" type="#_x0000_t136" style="position:absolute;margin-left:0;margin-top:0;width:449.6pt;height:269.75pt;rotation:315;z-index:-2516413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US"/>
      </w:rPr>
      <w:drawing>
        <wp:anchor distT="0" distB="0" distL="114300" distR="114300" simplePos="0" relativeHeight="251649536" behindDoc="1" locked="0" layoutInCell="1" hidden="0" allowOverlap="1" wp14:anchorId="25A86CF1" wp14:editId="49681BDD">
          <wp:simplePos x="0" y="0"/>
          <wp:positionH relativeFrom="page">
            <wp:posOffset>6827652</wp:posOffset>
          </wp:positionH>
          <wp:positionV relativeFrom="page">
            <wp:posOffset>0</wp:posOffset>
          </wp:positionV>
          <wp:extent cx="720000" cy="720000"/>
          <wp:effectExtent l="0" t="0" r="4445" b="4445"/>
          <wp:wrapNone/>
          <wp:docPr id="2056" name="shape2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19CC0A27" w14:textId="77777777" w:rsidR="00C0744A" w:rsidRDefault="00C0744A">
    <w:pPr>
      <w:pStyle w:val="a5"/>
    </w:pPr>
  </w:p>
  <w:p w14:paraId="43AE29E6" w14:textId="77777777" w:rsidR="00C0744A" w:rsidRDefault="00C0744A">
    <w:pPr>
      <w:pStyle w:val="a5"/>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9E581" w14:textId="77777777" w:rsidR="00C0744A" w:rsidRDefault="00000000">
    <w:pPr>
      <w:pStyle w:val="a5"/>
    </w:pPr>
    <w:r>
      <w:rPr>
        <w:noProof/>
      </w:rPr>
      <w:pict w14:anchorId="2D2DFC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2" type="#_x0000_t136" style="position:absolute;margin-left:0;margin-top:0;width:50pt;height:50pt;z-index:251654656;visibility:hidden">
          <v:path textpathok="f" o:connecttype="segments"/>
          <v:textpath on="f" fitshape="f"/>
          <o:lock v:ext="edit" selection="t" text="f" shapetype="f"/>
        </v:shape>
      </w:pict>
    </w:r>
    <w:r>
      <w:rPr>
        <w:noProof/>
      </w:rPr>
      <w:pict w14:anchorId="584B559F">
        <v:shape id="2058" o:spid="_x0000_s1041" type="#_x0000_t136" style="position:absolute;margin-left:0;margin-top:0;width:449.6pt;height:269.75pt;rotation:315;z-index:-2516454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D1F95" w14:textId="77777777" w:rsidR="00C0744A" w:rsidRDefault="00000000">
    <w:pPr>
      <w:pStyle w:val="a5"/>
      <w:tabs>
        <w:tab w:val="right" w:pos="10205"/>
      </w:tabs>
    </w:pPr>
    <w:r>
      <w:rPr>
        <w:noProof/>
      </w:rPr>
      <w:pict w14:anchorId="5D20A7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0" type="#_x0000_t136" style="position:absolute;margin-left:0;margin-top:0;width:50pt;height:50pt;z-index:251655680;visibility:hidden">
          <v:path textpathok="f" o:connecttype="segments"/>
          <v:textpath on="f" fitshape="f"/>
          <o:lock v:ext="edit" selection="t" text="f" shapetype="f"/>
        </v:shape>
      </w:pict>
    </w:r>
    <w:r>
      <w:rPr>
        <w:noProof/>
      </w:rPr>
      <w:pict w14:anchorId="48CE704B">
        <v:shape id="2059" o:spid="_x0000_s1039" type="#_x0000_t136" style="position:absolute;margin-left:0;margin-top:0;width:449.6pt;height:269.75pt;rotation:315;z-index:-2516464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US"/>
      </w:rPr>
      <w:drawing>
        <wp:anchor distT="0" distB="0" distL="114300" distR="114300" simplePos="0" relativeHeight="251644416" behindDoc="1" locked="0" layoutInCell="1" hidden="0" allowOverlap="1" wp14:anchorId="32B6C729" wp14:editId="29034889">
          <wp:simplePos x="0" y="0"/>
          <wp:positionH relativeFrom="page">
            <wp:posOffset>6840855</wp:posOffset>
          </wp:positionH>
          <wp:positionV relativeFrom="page">
            <wp:posOffset>0</wp:posOffset>
          </wp:positionV>
          <wp:extent cx="720000" cy="720000"/>
          <wp:effectExtent l="0" t="0" r="0" b="0"/>
          <wp:wrapNone/>
          <wp:docPr id="2060" name="shape2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r>
      <w:tab/>
    </w:r>
  </w:p>
  <w:p w14:paraId="19D15DB7" w14:textId="77777777" w:rsidR="00C0744A" w:rsidRDefault="00C0744A">
    <w:pPr>
      <w:pStyle w:val="a5"/>
    </w:pPr>
  </w:p>
  <w:p w14:paraId="1004ED01" w14:textId="77777777" w:rsidR="00C0744A" w:rsidRDefault="00C0744A">
    <w:pPr>
      <w:pStyle w:val="a5"/>
    </w:pPr>
  </w:p>
  <w:p w14:paraId="280509B2" w14:textId="77777777" w:rsidR="00C0744A" w:rsidRDefault="00C0744A">
    <w:pPr>
      <w:pStyle w:val="a5"/>
    </w:pPr>
  </w:p>
  <w:p w14:paraId="6451AC55" w14:textId="77777777" w:rsidR="00C0744A" w:rsidRDefault="00C0744A">
    <w:pPr>
      <w:pStyle w:val="a5"/>
    </w:pPr>
  </w:p>
  <w:p w14:paraId="2C4D1B56" w14:textId="77777777" w:rsidR="00C0744A" w:rsidRDefault="00000000">
    <w:pPr>
      <w:pStyle w:val="Contents"/>
    </w:pPr>
    <w:r>
      <w:t>DOCUMENT REVISION</w:t>
    </w:r>
  </w:p>
  <w:p w14:paraId="251E7FA5" w14:textId="77777777" w:rsidR="00C0744A" w:rsidRDefault="00C0744A">
    <w:pPr>
      <w:pStyle w:val="a5"/>
    </w:pPr>
  </w:p>
  <w:p w14:paraId="1E13A8C5" w14:textId="77777777" w:rsidR="00C0744A" w:rsidRDefault="00C0744A">
    <w:pPr>
      <w:pStyle w:val="a5"/>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115B5" w14:textId="77777777" w:rsidR="00C0744A" w:rsidRDefault="00000000">
    <w:pPr>
      <w:pStyle w:val="a5"/>
    </w:pPr>
    <w:r>
      <w:rPr>
        <w:noProof/>
      </w:rPr>
      <w:pict w14:anchorId="7E0285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8" type="#_x0000_t136" style="position:absolute;margin-left:0;margin-top:0;width:50pt;height:50pt;z-index:251656704;visibility:hidden">
          <v:path textpathok="f" o:connecttype="segments"/>
          <v:textpath on="f" fitshape="f"/>
          <o:lock v:ext="edit" selection="t" text="f" shapetype="f"/>
        </v:shape>
      </w:pict>
    </w:r>
    <w:r>
      <w:rPr>
        <w:noProof/>
      </w:rPr>
      <w:pict w14:anchorId="41B69F3C">
        <v:shape id="2061" o:spid="_x0000_s1037" type="#_x0000_t136" style="position:absolute;margin-left:0;margin-top:0;width:449.6pt;height:269.75pt;rotation:315;z-index:-2516444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A267A" w14:textId="77777777" w:rsidR="00C0744A" w:rsidRDefault="00000000">
    <w:pPr>
      <w:pStyle w:val="a5"/>
    </w:pPr>
    <w:r>
      <w:rPr>
        <w:noProof/>
      </w:rPr>
      <w:pict w14:anchorId="160789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margin-left:0;margin-top:0;width:50pt;height:50pt;z-index:251657728;visibility:hidden">
          <v:path textpathok="f" o:connecttype="segments"/>
          <v:textpath on="f" fitshape="f"/>
          <o:lock v:ext="edit" selection="t" text="f" shapetype="f"/>
        </v:shape>
      </w:pict>
    </w:r>
    <w:r>
      <w:rPr>
        <w:noProof/>
      </w:rPr>
      <w:pict w14:anchorId="3A238F26">
        <v:shape id="2062" o:spid="_x0000_s1035" type="#_x0000_t136" style="position:absolute;margin-left:0;margin-top:0;width:449.6pt;height:269.75pt;rotation:315;z-index:-2516485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2BBD5" w14:textId="77777777" w:rsidR="00C0744A" w:rsidRDefault="00000000">
    <w:pPr>
      <w:pStyle w:val="a5"/>
      <w:rPr>
        <w:del w:id="2" w:author="만든 이" w:date="2024-02-08T15:21:00Z"/>
      </w:rPr>
    </w:pPr>
    <w:r>
      <w:rPr>
        <w:noProof/>
      </w:rPr>
      <w:pict w14:anchorId="013783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margin-left:0;margin-top:0;width:50pt;height:50pt;z-index:251658752;visibility:hidden">
          <v:path textpathok="f" o:connecttype="segments"/>
          <v:textpath on="f" fitshape="f"/>
          <o:lock v:ext="edit" selection="t" text="f" shapetype="f"/>
        </v:shape>
      </w:pict>
    </w:r>
    <w:r>
      <w:rPr>
        <w:noProof/>
      </w:rPr>
      <w:pict w14:anchorId="49BA4956">
        <v:shape id="2063" o:spid="_x0000_s1033" type="#_x0000_t136" style="position:absolute;margin-left:0;margin-top:0;width:449.6pt;height:269.75pt;rotation:315;z-index:-2516495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US"/>
      </w:rPr>
      <w:drawing>
        <wp:anchor distT="0" distB="0" distL="114300" distR="114300" simplePos="0" relativeHeight="251640320" behindDoc="1" locked="0" layoutInCell="1" hidden="0" allowOverlap="1" wp14:anchorId="0A9C466F" wp14:editId="2846B544">
          <wp:simplePos x="0" y="0"/>
          <wp:positionH relativeFrom="page">
            <wp:posOffset>6840855</wp:posOffset>
          </wp:positionH>
          <wp:positionV relativeFrom="page">
            <wp:posOffset>0</wp:posOffset>
          </wp:positionV>
          <wp:extent cx="720000" cy="720000"/>
          <wp:effectExtent l="0" t="0" r="0" b="0"/>
          <wp:wrapNone/>
          <wp:docPr id="2064" name="shape2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373CB711" w14:textId="77777777" w:rsidR="00C0744A" w:rsidRDefault="00C0744A">
    <w:pPr>
      <w:pStyle w:val="a5"/>
      <w:rPr>
        <w:del w:id="3" w:author="만든 이" w:date="2024-02-08T15:21:00Z"/>
      </w:rPr>
    </w:pPr>
  </w:p>
  <w:p w14:paraId="2F47D51A" w14:textId="77777777" w:rsidR="00C0744A" w:rsidRDefault="00C0744A">
    <w:pPr>
      <w:pStyle w:val="Contents"/>
      <w:rPr>
        <w:ins w:id="4" w:author="만든 이" w:date="1970-01-01T13:40:00Z"/>
        <w:lang w:eastAsia="ko-KR"/>
      </w:rPr>
    </w:pPr>
  </w:p>
  <w:p w14:paraId="71C71CAF" w14:textId="77777777" w:rsidR="00C0744A" w:rsidRDefault="00000000">
    <w:pPr>
      <w:pStyle w:val="Contents"/>
    </w:pPr>
    <w:r>
      <w:rPr>
        <w:lang w:eastAsia="ko-KR"/>
      </w:rPr>
      <w:t>CO</w:t>
    </w:r>
    <w:r>
      <w:t>NTENTS</w:t>
    </w:r>
  </w:p>
  <w:p w14:paraId="7EA46865" w14:textId="77777777" w:rsidR="00C0744A" w:rsidRDefault="00C0744A">
    <w:pPr>
      <w:pStyle w:val="a5"/>
      <w:spacing w:line="140" w:lineRule="exact"/>
    </w:pPr>
  </w:p>
  <w:p w14:paraId="0445F098" w14:textId="77777777" w:rsidR="00C0744A" w:rsidRDefault="00C0744A">
    <w:pPr>
      <w:pStyle w:val="a5"/>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A5B3C" w14:textId="77777777" w:rsidR="00C0744A" w:rsidRDefault="00000000">
    <w:pPr>
      <w:pStyle w:val="a5"/>
    </w:pPr>
    <w:r>
      <w:rPr>
        <w:noProof/>
      </w:rPr>
      <w:pict w14:anchorId="3BA4BA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50pt;height:50pt;z-index:251659776;visibility:hidden">
          <v:path textpathok="f" o:connecttype="segments"/>
          <v:textpath on="f" fitshape="f"/>
          <o:lock v:ext="edit" selection="t" text="f" shapetype="f"/>
        </v:shape>
      </w:pict>
    </w:r>
    <w:r>
      <w:rPr>
        <w:noProof/>
      </w:rPr>
      <w:pict w14:anchorId="3989630B">
        <v:shape id="2065" o:spid="_x0000_s1031" type="#_x0000_t136" style="position:absolute;margin-left:0;margin-top:0;width:449.6pt;height:269.75pt;rotation:315;z-index:-2516474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US"/>
      </w:rPr>
      <w:drawing>
        <wp:anchor distT="0" distB="0" distL="114300" distR="114300" simplePos="0" relativeHeight="251646464" behindDoc="1" locked="0" layoutInCell="1" hidden="0" allowOverlap="1" wp14:anchorId="66A96F44" wp14:editId="0D1E6E7B">
          <wp:simplePos x="0" y="0"/>
          <wp:positionH relativeFrom="page">
            <wp:posOffset>6840855</wp:posOffset>
          </wp:positionH>
          <wp:positionV relativeFrom="page">
            <wp:posOffset>0</wp:posOffset>
          </wp:positionV>
          <wp:extent cx="720000" cy="720000"/>
          <wp:effectExtent l="0" t="0" r="0" b="0"/>
          <wp:wrapNone/>
          <wp:docPr id="2066" name="shape2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4ABAF360" w14:textId="77777777" w:rsidR="00C0744A" w:rsidRDefault="00C0744A">
    <w:pPr>
      <w:pStyle w:val="a5"/>
    </w:pPr>
  </w:p>
  <w:p w14:paraId="011776E8" w14:textId="77777777" w:rsidR="00C0744A" w:rsidRDefault="00C0744A">
    <w:pPr>
      <w:pStyle w:val="a5"/>
    </w:pPr>
  </w:p>
  <w:p w14:paraId="7C394B44" w14:textId="77777777" w:rsidR="00C0744A" w:rsidRDefault="00C0744A">
    <w:pPr>
      <w:pStyle w:val="a5"/>
    </w:pPr>
  </w:p>
  <w:p w14:paraId="3D095741" w14:textId="77777777" w:rsidR="00C0744A" w:rsidRDefault="00C0744A">
    <w:pPr>
      <w:pStyle w:val="a5"/>
    </w:pPr>
  </w:p>
  <w:p w14:paraId="2A653F0B" w14:textId="77777777" w:rsidR="00C0744A" w:rsidRDefault="00000000">
    <w:pPr>
      <w:pStyle w:val="Contents"/>
    </w:pPr>
    <w:r>
      <w:t>CONTENTS</w:t>
    </w:r>
  </w:p>
  <w:p w14:paraId="09304817" w14:textId="77777777" w:rsidR="00C0744A" w:rsidRDefault="00C0744A">
    <w:pPr>
      <w:pStyle w:val="a5"/>
    </w:pPr>
  </w:p>
  <w:p w14:paraId="1C4A4B96" w14:textId="77777777" w:rsidR="00C0744A" w:rsidRDefault="00C0744A">
    <w:pPr>
      <w:pStyle w:val="a5"/>
      <w:spacing w:line="140" w:lineRule="exact"/>
    </w:pPr>
  </w:p>
  <w:p w14:paraId="694279EE" w14:textId="77777777" w:rsidR="00C0744A" w:rsidRDefault="00000000">
    <w:pPr>
      <w:pStyle w:val="a5"/>
    </w:pPr>
    <w:r>
      <w:rPr>
        <w:noProof/>
        <w:lang w:val="en-US"/>
      </w:rPr>
      <w:drawing>
        <wp:anchor distT="0" distB="0" distL="114300" distR="114300" simplePos="0" relativeHeight="251643392" behindDoc="1" locked="0" layoutInCell="1" hidden="0" allowOverlap="1" wp14:anchorId="638111F0" wp14:editId="699A194C">
          <wp:simplePos x="0" y="0"/>
          <wp:positionH relativeFrom="page">
            <wp:posOffset>6827652</wp:posOffset>
          </wp:positionH>
          <wp:positionV relativeFrom="page">
            <wp:posOffset>0</wp:posOffset>
          </wp:positionV>
          <wp:extent cx="720000" cy="720000"/>
          <wp:effectExtent l="0" t="0" r="0" b="0"/>
          <wp:wrapNone/>
          <wp:docPr id="2067" name="shape2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a"/>
      <w:lvlText w:val="%1."/>
      <w:lvlJc w:val="left"/>
      <w:pPr>
        <w:tabs>
          <w:tab w:val="num" w:pos="360"/>
        </w:tabs>
        <w:ind w:left="360" w:hanging="360"/>
      </w:pPr>
    </w:lvl>
  </w:abstractNum>
  <w:abstractNum w:abstractNumId="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F700B"/>
    <w:multiLevelType w:val="multilevel"/>
    <w:tmpl w:val="71761D6C"/>
    <w:lvl w:ilvl="0">
      <w:start w:val="1"/>
      <w:numFmt w:val="upperLetter"/>
      <w:pStyle w:val="AnnextitleHead1"/>
      <w:lvlText w:val="ANNEX %1"/>
      <w:lvlJc w:val="left"/>
      <w:pPr>
        <w:ind w:left="851" w:hanging="851"/>
      </w:pPr>
      <w:rPr>
        <w:rFonts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3"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4245C5"/>
    <w:multiLevelType w:val="multilevel"/>
    <w:tmpl w:val="176E3CEA"/>
    <w:lvl w:ilvl="0">
      <w:start w:val="1"/>
      <w:numFmt w:val="decimal"/>
      <w:pStyle w:val="Figurecaption"/>
      <w:lvlText w:val="Figure %1"/>
      <w:lvlJc w:val="left"/>
      <w:pPr>
        <w:ind w:left="992" w:hanging="992"/>
      </w:pPr>
      <w:rPr>
        <w:rFonts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4A4879"/>
    <w:multiLevelType w:val="multilevel"/>
    <w:tmpl w:val="04090023"/>
    <w:styleLink w:val="a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4E1CF1"/>
    <w:multiLevelType w:val="multilevel"/>
    <w:tmpl w:val="1E38A4A2"/>
    <w:lvl w:ilvl="0">
      <w:start w:val="1"/>
      <w:numFmt w:val="decimal"/>
      <w:pStyle w:val="AnnexTablecaption"/>
      <w:lvlText w:val="Table %1"/>
      <w:lvlJc w:val="left"/>
      <w:pPr>
        <w:ind w:left="992" w:hanging="992"/>
      </w:pPr>
      <w:rPr>
        <w:rFonts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B2C74"/>
    <w:multiLevelType w:val="multilevel"/>
    <w:tmpl w:val="4B8246FA"/>
    <w:lvl w:ilvl="0">
      <w:start w:val="1"/>
      <w:numFmt w:val="decimal"/>
      <w:pStyle w:val="AnnexFigureCaption"/>
      <w:lvlText w:val="Figure %1"/>
      <w:lvlJc w:val="left"/>
      <w:pPr>
        <w:ind w:left="992" w:hanging="992"/>
      </w:pPr>
      <w:rPr>
        <w:rFonts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7AB4D84"/>
    <w:multiLevelType w:val="multilevel"/>
    <w:tmpl w:val="FFDC463E"/>
    <w:lvl w:ilvl="0">
      <w:start w:val="1"/>
      <w:numFmt w:val="decimal"/>
      <w:pStyle w:val="1"/>
      <w:lvlText w:val="%1."/>
      <w:lvlJc w:val="left"/>
      <w:pPr>
        <w:tabs>
          <w:tab w:val="num" w:pos="0"/>
        </w:tabs>
        <w:ind w:left="709" w:hanging="709"/>
      </w:pPr>
      <w:rPr>
        <w:rFonts w:hint="default"/>
        <w:b/>
        <w:i w:val="0"/>
        <w:color w:val="00558C"/>
        <w:sz w:val="28"/>
      </w:rPr>
    </w:lvl>
    <w:lvl w:ilvl="1">
      <w:start w:val="1"/>
      <w:numFmt w:val="decimal"/>
      <w:pStyle w:val="2"/>
      <w:lvlText w:val="%1.%2."/>
      <w:lvlJc w:val="left"/>
      <w:pPr>
        <w:tabs>
          <w:tab w:val="num" w:pos="0"/>
        </w:tabs>
        <w:ind w:left="851" w:hanging="851"/>
      </w:pPr>
      <w:rPr>
        <w:rFonts w:hint="default"/>
        <w:b/>
        <w:i w:val="0"/>
        <w:color w:val="00558C"/>
        <w:sz w:val="24"/>
      </w:rPr>
    </w:lvl>
    <w:lvl w:ilvl="2">
      <w:start w:val="1"/>
      <w:numFmt w:val="decimal"/>
      <w:pStyle w:val="3"/>
      <w:lvlText w:val="%1.%2.%3."/>
      <w:lvlJc w:val="left"/>
      <w:pPr>
        <w:tabs>
          <w:tab w:val="num" w:pos="0"/>
        </w:tabs>
        <w:ind w:left="992" w:hanging="992"/>
      </w:pPr>
      <w:rPr>
        <w:rFonts w:hint="default"/>
        <w:b/>
        <w:i w:val="0"/>
        <w:color w:val="00558C"/>
        <w:sz w:val="22"/>
      </w:rPr>
    </w:lvl>
    <w:lvl w:ilvl="3">
      <w:start w:val="1"/>
      <w:numFmt w:val="decimal"/>
      <w:pStyle w:val="4"/>
      <w:lvlText w:val="%1.%2.%3.%4."/>
      <w:lvlJc w:val="left"/>
      <w:pPr>
        <w:tabs>
          <w:tab w:val="num" w:pos="0"/>
        </w:tabs>
        <w:ind w:left="1134" w:hanging="1134"/>
      </w:pPr>
      <w:rPr>
        <w:rFonts w:hint="default"/>
        <w:b/>
        <w:i w:val="0"/>
        <w:color w:val="00558C"/>
        <w:sz w:val="22"/>
      </w:rPr>
    </w:lvl>
    <w:lvl w:ilvl="4">
      <w:start w:val="1"/>
      <w:numFmt w:val="decimal"/>
      <w:pStyle w:val="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6C9C62AB"/>
    <w:multiLevelType w:val="multilevel"/>
    <w:tmpl w:val="5C4AF784"/>
    <w:lvl w:ilvl="0">
      <w:start w:val="1"/>
      <w:numFmt w:val="decimal"/>
      <w:lvlText w:val="%1"/>
      <w:lvlJc w:val="left"/>
      <w:pPr>
        <w:ind w:left="567" w:hanging="567"/>
      </w:pPr>
      <w:rPr>
        <w:rFonts w:hint="default"/>
        <w:b w:val="0"/>
        <w:i w:val="0"/>
        <w:sz w:val="22"/>
      </w:rPr>
    </w:lvl>
    <w:lvl w:ilvl="1">
      <w:start w:val="1"/>
      <w:numFmt w:val="lowerLetter"/>
      <w:pStyle w:val="Lista"/>
      <w:lvlText w:val="%2"/>
      <w:lvlJc w:val="left"/>
      <w:pPr>
        <w:ind w:left="1134" w:hanging="567"/>
      </w:pPr>
      <w:rPr>
        <w:rFonts w:hint="default"/>
        <w:b w:val="0"/>
        <w:i w:val="0"/>
        <w:sz w:val="22"/>
      </w:rPr>
    </w:lvl>
    <w:lvl w:ilvl="2">
      <w:start w:val="1"/>
      <w:numFmt w:val="lowerRoman"/>
      <w:pStyle w:val="Listi"/>
      <w:lvlText w:val="%3"/>
      <w:lvlJc w:val="left"/>
      <w:pPr>
        <w:ind w:left="2268" w:hanging="567"/>
      </w:pPr>
      <w:rPr>
        <w:rFonts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1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7B65365"/>
    <w:multiLevelType w:val="multilevel"/>
    <w:tmpl w:val="1898C208"/>
    <w:lvl w:ilvl="0">
      <w:start w:val="1"/>
      <w:numFmt w:val="decimal"/>
      <w:pStyle w:val="List1"/>
      <w:lvlText w:val="%1"/>
      <w:lvlJc w:val="left"/>
      <w:pPr>
        <w:tabs>
          <w:tab w:val="num" w:pos="0"/>
        </w:tabs>
        <w:ind w:left="567" w:hanging="567"/>
      </w:pPr>
      <w:rPr>
        <w:rFonts w:hint="default"/>
        <w:b w:val="0"/>
        <w:i w:val="0"/>
        <w:sz w:val="22"/>
      </w:rPr>
    </w:lvl>
    <w:lvl w:ilvl="1">
      <w:start w:val="1"/>
      <w:numFmt w:val="lowerLetter"/>
      <w:lvlText w:val="%2"/>
      <w:lvlJc w:val="left"/>
      <w:pPr>
        <w:tabs>
          <w:tab w:val="num" w:pos="0"/>
        </w:tabs>
        <w:ind w:left="1134" w:hanging="567"/>
      </w:pPr>
      <w:rPr>
        <w:rFonts w:hint="default"/>
        <w:b w:val="0"/>
        <w:i w:val="0"/>
        <w:sz w:val="22"/>
      </w:rPr>
    </w:lvl>
    <w:lvl w:ilvl="2">
      <w:start w:val="1"/>
      <w:numFmt w:val="lowerRoman"/>
      <w:lvlText w:val="%3"/>
      <w:lvlJc w:val="left"/>
      <w:pPr>
        <w:ind w:left="567" w:firstLine="567"/>
      </w:pPr>
      <w:rPr>
        <w:rFonts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26531299">
    <w:abstractNumId w:val="14"/>
  </w:num>
  <w:num w:numId="2" w16cid:durableId="1376394942">
    <w:abstractNumId w:val="12"/>
  </w:num>
  <w:num w:numId="3" w16cid:durableId="1371806368">
    <w:abstractNumId w:val="17"/>
  </w:num>
  <w:num w:numId="4" w16cid:durableId="400062199">
    <w:abstractNumId w:val="2"/>
  </w:num>
  <w:num w:numId="5" w16cid:durableId="437875291">
    <w:abstractNumId w:val="8"/>
  </w:num>
  <w:num w:numId="6" w16cid:durableId="1874613772">
    <w:abstractNumId w:val="6"/>
  </w:num>
  <w:num w:numId="7" w16cid:durableId="1970432513">
    <w:abstractNumId w:val="3"/>
  </w:num>
  <w:num w:numId="8" w16cid:durableId="1109741199">
    <w:abstractNumId w:val="15"/>
  </w:num>
  <w:num w:numId="9" w16cid:durableId="1092235772">
    <w:abstractNumId w:val="18"/>
  </w:num>
  <w:num w:numId="10" w16cid:durableId="1749107412">
    <w:abstractNumId w:val="16"/>
  </w:num>
  <w:num w:numId="11" w16cid:durableId="1904682144">
    <w:abstractNumId w:val="13"/>
  </w:num>
  <w:num w:numId="12" w16cid:durableId="1985231203">
    <w:abstractNumId w:val="5"/>
  </w:num>
  <w:num w:numId="13" w16cid:durableId="657461923">
    <w:abstractNumId w:val="11"/>
  </w:num>
  <w:num w:numId="14" w16cid:durableId="619263129">
    <w:abstractNumId w:val="4"/>
  </w:num>
  <w:num w:numId="15" w16cid:durableId="427965983">
    <w:abstractNumId w:val="9"/>
  </w:num>
  <w:num w:numId="16" w16cid:durableId="1748455335">
    <w:abstractNumId w:val="10"/>
  </w:num>
  <w:num w:numId="17" w16cid:durableId="1625311609">
    <w:abstractNumId w:val="1"/>
  </w:num>
  <w:num w:numId="18" w16cid:durableId="1981231545">
    <w:abstractNumId w:val="0"/>
  </w:num>
  <w:num w:numId="19" w16cid:durableId="5015531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bordersDoNotSurroundHeader/>
  <w:bordersDoNotSurroundFooter/>
  <w:hideGrammaticalError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44A"/>
    <w:rsid w:val="005A3CDF"/>
    <w:rsid w:val="007D0E88"/>
    <w:rsid w:val="0089129F"/>
    <w:rsid w:val="008D670A"/>
    <w:rsid w:val="00C0744A"/>
    <w:rsid w:val="00D933E6"/>
    <w:rsid w:val="00DE0FCC"/>
  </w:rsids>
  <m:mathPr>
    <m:mathFont m:val="Cambria Math"/>
    <m:brkBin m:val="before"/>
    <m:brkBinSub m:val="--"/>
    <m:smallFrac m:val="0"/>
    <m:dispDef/>
    <m:lMargin m:val="0"/>
    <m:rMargin m:val="0"/>
    <m:defJc m:val="centerGroup"/>
    <m:wrapIndent m:val="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3AE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376">
    <w:lsdException w:name="heading 1" w:qFormat="1"/>
    <w:lsdException w:name="heading 2" w:qFormat="1"/>
    <w:lsdException w:name="heading 3" w:qFormat="1"/>
    <w:lsdException w:name="heading 4" w:semiHidden="1" w:qFormat="1"/>
    <w:lsdException w:name="heading 5" w:semiHidden="1" w:qFormat="1"/>
    <w:lsdException w:name="heading 6" w:semiHidden="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iPriority="99" w:unhideWhenUsed="1"/>
    <w:lsdException w:name="index 9" w:semiHidden="1" w:uiPriority="99" w:unhideWhenUsed="1"/>
    <w:lsdException w:name="toc 1" w:semiHidden="1" w:uiPriority="57" w:unhideWhenUsed="1"/>
    <w:lsdException w:name="toc 2" w:semiHidden="1" w:uiPriority="57" w:unhideWhenUsed="1"/>
    <w:lsdException w:name="toc 3" w:semiHidden="1" w:uiPriority="57" w:unhideWhenUsed="1"/>
    <w:lsdException w:name="toc 4" w:semiHidden="1" w:uiPriority="57" w:unhideWhenUsed="1"/>
    <w:lsdException w:name="toc 5" w:semiHidden="1" w:uiPriority="57"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53" w:unhideWhenUsed="1"/>
    <w:lsdException w:name="table of figures"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lsdException w:name="List 2" w:semiHidden="1" w:unhideWhenUsed="1"/>
    <w:lsdException w:name="List 3" w:semiHidden="1" w:uiPriority="99" w:unhideWhenUsed="1"/>
    <w:lsdException w:name="List 4" w:semiHidden="1" w:uiPriority="99"/>
    <w:lsdException w:name="List 5" w:semiHidden="1"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iPriority="99" w:unhideWhenUsed="1"/>
    <w:lsdException w:name="List Number 4" w:semiHidden="1" w:uiPriority="99" w:unhideWhenUsed="1"/>
    <w:lsdException w:name="List Number 5" w:semiHidden="1" w:uiPriority="99" w:unhideWhenUsed="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alutation" w:semiHidden="1" w:uiPriority="99"/>
    <w:lsdException w:name="Date" w:semiHidden="1" w:uiPriority="99"/>
    <w:lsdException w:name="Body Text First Indent" w:semiHidden="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34"/>
    <w:lsdException w:name="Document Map" w:semiHidden="1"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7"/>
    <w:lsdException w:name="Table Theme" w:semiHidden="1" w:uiPriority="99" w:unhideWhenUsed="1"/>
    <w:lsdException w:name="Placeholder Text" w:semiHidden="1" w:uiPriority="99"/>
    <w:lsdException w:name="No Spacing" w:semiHidden="1" w:uiPriority="1"/>
    <w:lsdException w:name="Light Shading" w:uiPriority="96"/>
    <w:lsdException w:name="Light List" w:uiPriority="97"/>
    <w:lsdException w:name="Light Grid" w:uiPriority="98"/>
    <w:lsdException w:name="Medium Shading 1" w:uiPriority="99"/>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uiPriority="96"/>
    <w:lsdException w:name="Light List Accent 1" w:uiPriority="97"/>
    <w:lsdException w:name="Light Grid Accent 1" w:uiPriority="98"/>
    <w:lsdException w:name="Medium Shading 1 Accent 1" w:uiPriority="99"/>
    <w:lsdException w:name="Medium Shading 2 Accent 1"/>
    <w:lsdException w:name="Medium List 1 Accent 1"/>
    <w:lsdException w:name="Revision" w:semiHidden="1" w:uiPriority="99"/>
    <w:lsdException w:name="List Paragraph" w:uiPriority="52" w:qFormat="1"/>
    <w:lsdException w:name="Intense Quote" w:uiPriority="48"/>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uiPriority="96"/>
    <w:lsdException w:name="Light List Accent 2" w:uiPriority="97"/>
    <w:lsdException w:name="Light Grid Accent 2" w:uiPriority="98"/>
    <w:lsdException w:name="Medium Shading 1 Accent 2" w:uiPriority="99"/>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uiPriority="96"/>
    <w:lsdException w:name="Light List Accent 3" w:uiPriority="97"/>
    <w:lsdException w:name="Light Grid Accent 3" w:uiPriority="98"/>
    <w:lsdException w:name="Medium Shading 1 Accent 3" w:uiPriority="99"/>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uiPriority="96"/>
    <w:lsdException w:name="Light List Accent 4" w:uiPriority="97"/>
    <w:lsdException w:name="Light Grid Accent 4" w:uiPriority="98"/>
    <w:lsdException w:name="Medium Shading 1 Accent 4" w:uiPriority="99"/>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uiPriority="96"/>
    <w:lsdException w:name="Light List Accent 5" w:uiPriority="97"/>
    <w:lsdException w:name="Light Grid Accent 5" w:uiPriority="98"/>
    <w:lsdException w:name="Medium Shading 1 Accent 5" w:uiPriority="99"/>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uiPriority="96"/>
    <w:lsdException w:name="Light List Accent 6" w:uiPriority="97"/>
    <w:lsdException w:name="Light Grid Accent 6" w:uiPriority="98"/>
    <w:lsdException w:name="Medium Shading 1 Accent 6" w:uiPriority="99"/>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5"/>
    <w:lsdException w:name="Intense Emphasis" w:uiPriority="33"/>
    <w:lsdException w:name="Subtle Reference" w:uiPriority="49"/>
    <w:lsdException w:name="Intense Reference" w:uiPriority="50"/>
    <w:lsdException w:name="Book Title" w:uiPriority="51"/>
    <w:lsdException w:name="Bibliography" w:semiHidden="1" w:uiPriority="55" w:unhideWhenUsed="1"/>
    <w:lsdException w:name="TOC Heading" w:semiHidden="1" w:uiPriority="57" w:unhideWhenUsed="1"/>
    <w:lsdException w:name="Plain Table 1" w:uiPriority="65"/>
    <w:lsdException w:name="Plain Table 2" w:uiPriority="66"/>
    <w:lsdException w:name="Plain Table 3" w:uiPriority="67"/>
    <w:lsdException w:name="Plain Table 4" w:uiPriority="68"/>
    <w:lsdException w:name="Plain Table 5" w:uiPriority="69"/>
    <w:lsdException w:name="Grid Table Light" w:uiPriority="64"/>
    <w:lsdException w:name="Grid Table 1 Light" w:uiPriority="70"/>
    <w:lsdException w:name="Grid Table 2" w:uiPriority="71"/>
    <w:lsdException w:name="Grid Table 3" w:uiPriority="72"/>
    <w:lsdException w:name="Grid Table 4" w:uiPriority="73"/>
    <w:lsdException w:name="Grid Table 5 Dark" w:uiPriority="80"/>
    <w:lsdException w:name="Grid Table 6 Colorful" w:uiPriority="81"/>
    <w:lsdException w:name="Grid Table 7 Colorful" w:uiPriority="82"/>
    <w:lsdException w:name="Grid Table 1 Light Accent 1" w:uiPriority="70"/>
    <w:lsdException w:name="Grid Table 2 Accent 1" w:uiPriority="71"/>
    <w:lsdException w:name="Grid Table 3 Accent 1" w:uiPriority="72"/>
    <w:lsdException w:name="Grid Table 4 Accent 1" w:uiPriority="73"/>
    <w:lsdException w:name="Grid Table 5 Dark Accent 1" w:uiPriority="80"/>
    <w:lsdException w:name="Grid Table 6 Colorful Accent 1" w:uiPriority="81"/>
    <w:lsdException w:name="Grid Table 7 Colorful Accent 1" w:uiPriority="82"/>
    <w:lsdException w:name="Grid Table 1 Light Accent 2" w:uiPriority="70"/>
    <w:lsdException w:name="Grid Table 2 Accent 2" w:uiPriority="71"/>
    <w:lsdException w:name="Grid Table 3 Accent 2" w:uiPriority="72"/>
    <w:lsdException w:name="Grid Table 4 Accent 2" w:uiPriority="73"/>
    <w:lsdException w:name="Grid Table 5 Dark Accent 2" w:uiPriority="80"/>
    <w:lsdException w:name="Grid Table 6 Colorful Accent 2" w:uiPriority="81"/>
    <w:lsdException w:name="Grid Table 7 Colorful Accent 2" w:uiPriority="82"/>
    <w:lsdException w:name="Grid Table 1 Light Accent 3" w:uiPriority="70"/>
    <w:lsdException w:name="Grid Table 2 Accent 3" w:uiPriority="71"/>
    <w:lsdException w:name="Grid Table 3 Accent 3" w:uiPriority="72"/>
    <w:lsdException w:name="Grid Table 4 Accent 3" w:uiPriority="73"/>
    <w:lsdException w:name="Grid Table 5 Dark Accent 3" w:uiPriority="80"/>
    <w:lsdException w:name="Grid Table 6 Colorful Accent 3" w:uiPriority="81"/>
    <w:lsdException w:name="Grid Table 7 Colorful Accent 3" w:uiPriority="82"/>
    <w:lsdException w:name="Grid Table 1 Light Accent 4" w:uiPriority="70"/>
    <w:lsdException w:name="Grid Table 2 Accent 4" w:uiPriority="71"/>
    <w:lsdException w:name="Grid Table 3 Accent 4" w:uiPriority="72"/>
    <w:lsdException w:name="Grid Table 4 Accent 4" w:uiPriority="73"/>
    <w:lsdException w:name="Grid Table 5 Dark Accent 4" w:uiPriority="80"/>
    <w:lsdException w:name="Grid Table 6 Colorful Accent 4" w:uiPriority="81"/>
    <w:lsdException w:name="Grid Table 7 Colorful Accent 4" w:uiPriority="82"/>
    <w:lsdException w:name="Grid Table 1 Light Accent 5" w:uiPriority="70"/>
    <w:lsdException w:name="Grid Table 2 Accent 5" w:uiPriority="71"/>
    <w:lsdException w:name="Grid Table 3 Accent 5" w:uiPriority="72"/>
    <w:lsdException w:name="Grid Table 4 Accent 5" w:uiPriority="73"/>
    <w:lsdException w:name="Grid Table 5 Dark Accent 5" w:uiPriority="80"/>
    <w:lsdException w:name="Grid Table 6 Colorful Accent 5" w:uiPriority="81"/>
    <w:lsdException w:name="Grid Table 7 Colorful Accent 5" w:uiPriority="82"/>
    <w:lsdException w:name="Grid Table 1 Light Accent 6" w:uiPriority="70"/>
    <w:lsdException w:name="Grid Table 2 Accent 6" w:uiPriority="71"/>
    <w:lsdException w:name="Grid Table 3 Accent 6" w:uiPriority="72"/>
    <w:lsdException w:name="Grid Table 4 Accent 6" w:uiPriority="73"/>
    <w:lsdException w:name="Grid Table 5 Dark Accent 6" w:uiPriority="80"/>
    <w:lsdException w:name="Grid Table 6 Colorful Accent 6" w:uiPriority="81"/>
    <w:lsdException w:name="Grid Table 7 Colorful Accent 6" w:uiPriority="82"/>
    <w:lsdException w:name="List Table 1 Light" w:uiPriority="70"/>
    <w:lsdException w:name="List Table 2" w:uiPriority="71"/>
    <w:lsdException w:name="List Table 3" w:uiPriority="72"/>
    <w:lsdException w:name="List Table 4" w:uiPriority="73"/>
    <w:lsdException w:name="List Table 5 Dark" w:uiPriority="80"/>
    <w:lsdException w:name="List Table 6 Colorful" w:uiPriority="81"/>
    <w:lsdException w:name="List Table 7 Colorful" w:uiPriority="82"/>
    <w:lsdException w:name="List Table 1 Light Accent 1" w:uiPriority="70"/>
    <w:lsdException w:name="List Table 2 Accent 1" w:uiPriority="71"/>
    <w:lsdException w:name="List Table 3 Accent 1" w:uiPriority="72"/>
    <w:lsdException w:name="List Table 4 Accent 1" w:uiPriority="73"/>
    <w:lsdException w:name="List Table 5 Dark Accent 1" w:uiPriority="80"/>
    <w:lsdException w:name="List Table 6 Colorful Accent 1" w:uiPriority="81"/>
    <w:lsdException w:name="List Table 7 Colorful Accent 1" w:uiPriority="82"/>
    <w:lsdException w:name="List Table 1 Light Accent 2" w:uiPriority="70"/>
    <w:lsdException w:name="List Table 2 Accent 2" w:uiPriority="71"/>
    <w:lsdException w:name="List Table 3 Accent 2" w:uiPriority="72"/>
    <w:lsdException w:name="List Table 4 Accent 2" w:uiPriority="73"/>
    <w:lsdException w:name="List Table 5 Dark Accent 2" w:uiPriority="80"/>
    <w:lsdException w:name="List Table 6 Colorful Accent 2" w:uiPriority="81"/>
    <w:lsdException w:name="List Table 7 Colorful Accent 2" w:uiPriority="82"/>
    <w:lsdException w:name="List Table 1 Light Accent 3" w:uiPriority="70"/>
    <w:lsdException w:name="List Table 2 Accent 3" w:uiPriority="71"/>
    <w:lsdException w:name="List Table 3 Accent 3" w:uiPriority="72"/>
    <w:lsdException w:name="List Table 4 Accent 3" w:uiPriority="73"/>
    <w:lsdException w:name="List Table 5 Dark Accent 3" w:uiPriority="80"/>
    <w:lsdException w:name="List Table 6 Colorful Accent 3" w:uiPriority="81"/>
    <w:lsdException w:name="List Table 7 Colorful Accent 3" w:uiPriority="82"/>
    <w:lsdException w:name="List Table 1 Light Accent 4" w:uiPriority="70"/>
    <w:lsdException w:name="List Table 2 Accent 4" w:uiPriority="71"/>
    <w:lsdException w:name="List Table 3 Accent 4" w:uiPriority="72"/>
    <w:lsdException w:name="List Table 4 Accent 4" w:uiPriority="73"/>
    <w:lsdException w:name="List Table 5 Dark Accent 4" w:uiPriority="80"/>
    <w:lsdException w:name="List Table 6 Colorful Accent 4" w:uiPriority="81"/>
    <w:lsdException w:name="List Table 7 Colorful Accent 4" w:uiPriority="82"/>
    <w:lsdException w:name="List Table 1 Light Accent 5" w:uiPriority="70"/>
    <w:lsdException w:name="List Table 2 Accent 5" w:uiPriority="71"/>
    <w:lsdException w:name="List Table 3 Accent 5" w:uiPriority="72"/>
    <w:lsdException w:name="List Table 4 Accent 5" w:uiPriority="73"/>
    <w:lsdException w:name="List Table 5 Dark Accent 5" w:uiPriority="80"/>
    <w:lsdException w:name="List Table 6 Colorful Accent 5" w:uiPriority="81"/>
    <w:lsdException w:name="List Table 7 Colorful Accent 5" w:uiPriority="82"/>
    <w:lsdException w:name="List Table 1 Light Accent 6" w:uiPriority="70"/>
    <w:lsdException w:name="List Table 2 Accent 6" w:uiPriority="71"/>
    <w:lsdException w:name="List Table 3 Accent 6" w:uiPriority="72"/>
    <w:lsdException w:name="List Table 4 Accent 6" w:uiPriority="73"/>
    <w:lsdException w:name="List Table 5 Dark Accent 6" w:uiPriority="80"/>
    <w:lsdException w:name="List Table 6 Colorful Accent 6" w:uiPriority="81"/>
    <w:lsdException w:name="List Table 7 Colorful Accent 6" w:uiPriority="8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pPr>
      <w:spacing w:after="0" w:line="216" w:lineRule="atLeast"/>
    </w:pPr>
    <w:rPr>
      <w:sz w:val="18"/>
      <w:lang w:val="en-GB"/>
    </w:rPr>
  </w:style>
  <w:style w:type="paragraph" w:styleId="1">
    <w:name w:val="heading 1"/>
    <w:next w:val="a1"/>
    <w:link w:val="1Char"/>
    <w:qFormat/>
    <w:pPr>
      <w:keepNext/>
      <w:keepLines/>
      <w:numPr>
        <w:numId w:val="1"/>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2">
    <w:name w:val="heading 2"/>
    <w:basedOn w:val="1"/>
    <w:next w:val="a1"/>
    <w:link w:val="2Char"/>
    <w:qFormat/>
    <w:pPr>
      <w:numPr>
        <w:ilvl w:val="1"/>
      </w:numPr>
      <w:ind w:right="709"/>
      <w:outlineLvl w:val="1"/>
    </w:pPr>
    <w:rPr>
      <w:bCs w:val="0"/>
      <w:sz w:val="24"/>
    </w:rPr>
  </w:style>
  <w:style w:type="paragraph" w:styleId="3">
    <w:name w:val="heading 3"/>
    <w:basedOn w:val="2"/>
    <w:next w:val="a1"/>
    <w:link w:val="3Char"/>
    <w:qFormat/>
    <w:pPr>
      <w:numPr>
        <w:ilvl w:val="2"/>
      </w:numPr>
      <w:spacing w:before="120" w:after="120"/>
      <w:ind w:right="851"/>
      <w:outlineLvl w:val="2"/>
    </w:pPr>
    <w:rPr>
      <w:bCs/>
      <w:caps w:val="0"/>
      <w:smallCaps/>
    </w:rPr>
  </w:style>
  <w:style w:type="paragraph" w:styleId="4">
    <w:name w:val="heading 4"/>
    <w:basedOn w:val="3"/>
    <w:next w:val="a1"/>
    <w:link w:val="4Char"/>
    <w:qFormat/>
    <w:pPr>
      <w:numPr>
        <w:ilvl w:val="3"/>
      </w:numPr>
      <w:ind w:right="992"/>
      <w:outlineLvl w:val="3"/>
    </w:pPr>
    <w:rPr>
      <w:bCs w:val="0"/>
      <w:iCs/>
      <w:smallCaps w:val="0"/>
      <w:sz w:val="22"/>
    </w:rPr>
  </w:style>
  <w:style w:type="paragraph" w:styleId="5">
    <w:name w:val="heading 5"/>
    <w:basedOn w:val="4"/>
    <w:next w:val="a1"/>
    <w:link w:val="5Char"/>
    <w:qFormat/>
    <w:pPr>
      <w:numPr>
        <w:ilvl w:val="4"/>
      </w:numPr>
      <w:spacing w:before="200"/>
      <w:ind w:left="1701" w:hanging="1701"/>
      <w:outlineLvl w:val="4"/>
    </w:pPr>
    <w:rPr>
      <w:b w:val="0"/>
    </w:rPr>
  </w:style>
  <w:style w:type="paragraph" w:styleId="6">
    <w:name w:val="heading 6"/>
    <w:basedOn w:val="a1"/>
    <w:next w:val="a1"/>
    <w:link w:val="6Char"/>
    <w:pPr>
      <w:keepNext/>
      <w:keepLines/>
      <w:spacing w:before="200"/>
      <w:outlineLvl w:val="5"/>
    </w:pPr>
    <w:rPr>
      <w:rFonts w:asciiTheme="majorHAnsi" w:eastAsiaTheme="majorEastAsia" w:hAnsiTheme="majorHAnsi" w:cstheme="majorBidi"/>
      <w:i/>
      <w:iCs/>
      <w:color w:val="002A46"/>
    </w:rPr>
  </w:style>
  <w:style w:type="paragraph" w:styleId="7">
    <w:name w:val="heading 7"/>
    <w:basedOn w:val="a1"/>
    <w:next w:val="a1"/>
    <w:link w:val="7Char"/>
    <w:pPr>
      <w:keepNext/>
      <w:keepLines/>
      <w:spacing w:before="200"/>
      <w:outlineLvl w:val="6"/>
    </w:pPr>
    <w:rPr>
      <w:rFonts w:asciiTheme="majorHAnsi" w:eastAsiaTheme="majorEastAsia" w:hAnsiTheme="majorHAnsi" w:cstheme="majorBidi"/>
      <w:i/>
      <w:iCs/>
      <w:color w:val="3F3F3F"/>
    </w:rPr>
  </w:style>
  <w:style w:type="paragraph" w:styleId="8">
    <w:name w:val="heading 8"/>
    <w:basedOn w:val="a1"/>
    <w:next w:val="a1"/>
    <w:link w:val="8Char"/>
    <w:pPr>
      <w:keepNext/>
      <w:keepLines/>
      <w:spacing w:before="200"/>
      <w:outlineLvl w:val="7"/>
    </w:pPr>
    <w:rPr>
      <w:rFonts w:asciiTheme="majorHAnsi" w:eastAsiaTheme="majorEastAsia" w:hAnsiTheme="majorHAnsi" w:cstheme="majorBidi"/>
      <w:color w:val="3F3F3F"/>
      <w:sz w:val="20"/>
      <w:szCs w:val="20"/>
    </w:rPr>
  </w:style>
  <w:style w:type="paragraph" w:styleId="9">
    <w:name w:val="heading 9"/>
    <w:basedOn w:val="a1"/>
    <w:next w:val="a1"/>
    <w:link w:val="9Char"/>
    <w:pPr>
      <w:keepNext/>
      <w:keepLines/>
      <w:spacing w:before="200"/>
      <w:outlineLvl w:val="8"/>
    </w:pPr>
    <w:rPr>
      <w:rFonts w:asciiTheme="majorHAnsi" w:eastAsiaTheme="majorEastAsia" w:hAnsiTheme="majorHAnsi" w:cstheme="majorBidi"/>
      <w:i/>
      <w:iCs/>
      <w:color w:val="3F3F3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link w:val="Char"/>
    <w:pPr>
      <w:spacing w:after="0" w:line="240" w:lineRule="exact"/>
    </w:pPr>
    <w:rPr>
      <w:sz w:val="20"/>
      <w:lang w:val="en-GB"/>
    </w:rPr>
  </w:style>
  <w:style w:type="character" w:customStyle="1" w:styleId="Char">
    <w:name w:val="머리글 Char"/>
    <w:basedOn w:val="a2"/>
    <w:link w:val="a5"/>
    <w:rPr>
      <w:sz w:val="20"/>
      <w:lang w:val="en-GB"/>
    </w:rPr>
  </w:style>
  <w:style w:type="paragraph" w:styleId="a6">
    <w:name w:val="footer"/>
    <w:link w:val="Char0"/>
    <w:pPr>
      <w:spacing w:after="0" w:line="240" w:lineRule="exact"/>
    </w:pPr>
    <w:rPr>
      <w:sz w:val="20"/>
      <w:lang w:val="en-GB"/>
    </w:rPr>
  </w:style>
  <w:style w:type="character" w:customStyle="1" w:styleId="Char0">
    <w:name w:val="바닥글 Char"/>
    <w:basedOn w:val="a2"/>
    <w:link w:val="a6"/>
    <w:rPr>
      <w:sz w:val="20"/>
      <w:lang w:val="en-GB"/>
    </w:rPr>
  </w:style>
  <w:style w:type="paragraph" w:styleId="a7">
    <w:name w:val="Balloon Text"/>
    <w:basedOn w:val="a1"/>
    <w:link w:val="Char1"/>
    <w:pPr>
      <w:spacing w:line="240" w:lineRule="auto"/>
    </w:pPr>
    <w:rPr>
      <w:rFonts w:ascii="Tahoma" w:hAnsi="Tahoma" w:cs="Tahoma"/>
      <w:sz w:val="16"/>
      <w:szCs w:val="16"/>
    </w:rPr>
  </w:style>
  <w:style w:type="character" w:customStyle="1" w:styleId="Char1">
    <w:name w:val="풍선 도움말 텍스트 Char"/>
    <w:basedOn w:val="a2"/>
    <w:link w:val="a7"/>
    <w:rPr>
      <w:rFonts w:ascii="Tahoma" w:hAnsi="Tahoma" w:cs="Tahoma"/>
      <w:sz w:val="16"/>
      <w:szCs w:val="16"/>
      <w:lang w:val="en-US"/>
    </w:rPr>
  </w:style>
  <w:style w:type="table" w:styleId="a8">
    <w:name w:val="Table Grid"/>
    <w:basedOn w:val="a3"/>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a1"/>
    <w:pPr>
      <w:spacing w:line="500" w:lineRule="exact"/>
      <w:ind w:left="907" w:right="907"/>
    </w:pPr>
    <w:rPr>
      <w:b/>
      <w:caps/>
      <w:color w:val="FFFFFF"/>
      <w:sz w:val="50"/>
      <w:szCs w:val="50"/>
    </w:rPr>
  </w:style>
  <w:style w:type="character" w:customStyle="1" w:styleId="1Char">
    <w:name w:val="제목 1 Char"/>
    <w:basedOn w:val="a2"/>
    <w:link w:val="1"/>
    <w:rPr>
      <w:rFonts w:asciiTheme="majorHAnsi" w:eastAsiaTheme="majorEastAsia" w:hAnsiTheme="majorHAnsi" w:cstheme="majorBidi"/>
      <w:b/>
      <w:bCs/>
      <w:caps/>
      <w:color w:val="00558C"/>
      <w:sz w:val="28"/>
      <w:szCs w:val="24"/>
      <w:lang w:val="en-GB"/>
    </w:rPr>
  </w:style>
  <w:style w:type="character" w:customStyle="1" w:styleId="2Char">
    <w:name w:val="제목 2 Char"/>
    <w:basedOn w:val="a2"/>
    <w:link w:val="2"/>
    <w:rPr>
      <w:rFonts w:asciiTheme="majorHAnsi" w:eastAsiaTheme="majorEastAsia" w:hAnsiTheme="majorHAnsi" w:cstheme="majorBidi"/>
      <w:b/>
      <w:caps/>
      <w:color w:val="00558C"/>
      <w:sz w:val="24"/>
      <w:szCs w:val="24"/>
      <w:lang w:val="en-GB"/>
    </w:rPr>
  </w:style>
  <w:style w:type="character" w:customStyle="1" w:styleId="3Char">
    <w:name w:val="제목 3 Char"/>
    <w:basedOn w:val="a2"/>
    <w:link w:val="3"/>
    <w:rPr>
      <w:rFonts w:asciiTheme="majorHAnsi" w:eastAsiaTheme="majorEastAsia" w:hAnsiTheme="majorHAnsi" w:cstheme="majorBidi"/>
      <w:b/>
      <w:bCs/>
      <w:smallCaps/>
      <w:color w:val="00558C"/>
      <w:sz w:val="24"/>
      <w:szCs w:val="24"/>
      <w:lang w:val="en-GB"/>
    </w:rPr>
  </w:style>
  <w:style w:type="paragraph" w:styleId="a9">
    <w:name w:val="List"/>
    <w:basedOn w:val="a1"/>
    <w:uiPriority w:val="99"/>
    <w:unhideWhenUsed/>
    <w:pPr>
      <w:ind w:left="360" w:hanging="360"/>
      <w:contextualSpacing/>
    </w:pPr>
    <w:rPr>
      <w:sz w:val="22"/>
    </w:rPr>
  </w:style>
  <w:style w:type="character" w:customStyle="1" w:styleId="4Char">
    <w:name w:val="제목 4 Char"/>
    <w:basedOn w:val="a2"/>
    <w:link w:val="4"/>
    <w:rPr>
      <w:rFonts w:asciiTheme="majorHAnsi" w:eastAsiaTheme="majorEastAsia" w:hAnsiTheme="majorHAnsi" w:cstheme="majorBidi"/>
      <w:b/>
      <w:iCs/>
      <w:color w:val="00558C"/>
      <w:szCs w:val="24"/>
      <w:lang w:val="en-GB"/>
    </w:rPr>
  </w:style>
  <w:style w:type="character" w:customStyle="1" w:styleId="5Char">
    <w:name w:val="제목 5 Char"/>
    <w:basedOn w:val="a2"/>
    <w:link w:val="5"/>
    <w:rPr>
      <w:rFonts w:asciiTheme="majorHAnsi" w:eastAsiaTheme="majorEastAsia" w:hAnsiTheme="majorHAnsi" w:cstheme="majorBidi"/>
      <w:iCs/>
      <w:color w:val="00558C"/>
      <w:szCs w:val="24"/>
      <w:lang w:val="en-GB"/>
    </w:rPr>
  </w:style>
  <w:style w:type="character" w:customStyle="1" w:styleId="6Char">
    <w:name w:val="제목 6 Char"/>
    <w:basedOn w:val="a2"/>
    <w:link w:val="6"/>
    <w:rPr>
      <w:rFonts w:asciiTheme="majorHAnsi" w:eastAsiaTheme="majorEastAsia" w:hAnsiTheme="majorHAnsi" w:cstheme="majorBidi"/>
      <w:i/>
      <w:iCs/>
      <w:color w:val="002A46"/>
      <w:sz w:val="18"/>
      <w:lang w:val="en-GB"/>
    </w:rPr>
  </w:style>
  <w:style w:type="character" w:customStyle="1" w:styleId="7Char">
    <w:name w:val="제목 7 Char"/>
    <w:basedOn w:val="a2"/>
    <w:link w:val="7"/>
    <w:rPr>
      <w:rFonts w:asciiTheme="majorHAnsi" w:eastAsiaTheme="majorEastAsia" w:hAnsiTheme="majorHAnsi" w:cstheme="majorBidi"/>
      <w:i/>
      <w:iCs/>
      <w:color w:val="3F3F3F"/>
      <w:sz w:val="18"/>
      <w:lang w:val="en-GB"/>
    </w:rPr>
  </w:style>
  <w:style w:type="character" w:customStyle="1" w:styleId="8Char">
    <w:name w:val="제목 8 Char"/>
    <w:basedOn w:val="a2"/>
    <w:link w:val="8"/>
    <w:rPr>
      <w:rFonts w:asciiTheme="majorHAnsi" w:eastAsiaTheme="majorEastAsia" w:hAnsiTheme="majorHAnsi" w:cstheme="majorBidi"/>
      <w:color w:val="3F3F3F"/>
      <w:sz w:val="20"/>
      <w:szCs w:val="20"/>
      <w:lang w:val="en-GB"/>
    </w:rPr>
  </w:style>
  <w:style w:type="character" w:customStyle="1" w:styleId="9Char">
    <w:name w:val="제목 9 Char"/>
    <w:basedOn w:val="a2"/>
    <w:link w:val="9"/>
    <w:rPr>
      <w:rFonts w:asciiTheme="majorHAnsi" w:eastAsiaTheme="majorEastAsia" w:hAnsiTheme="majorHAnsi" w:cstheme="majorBidi"/>
      <w:i/>
      <w:iCs/>
      <w:color w:val="3F3F3F"/>
      <w:sz w:val="20"/>
      <w:szCs w:val="20"/>
      <w:lang w:val="en-GB"/>
    </w:rPr>
  </w:style>
  <w:style w:type="paragraph" w:customStyle="1" w:styleId="Bullet1">
    <w:name w:val="Bullet 1"/>
    <w:basedOn w:val="a1"/>
    <w:qFormat/>
    <w:pPr>
      <w:numPr>
        <w:numId w:val="2"/>
      </w:numPr>
      <w:spacing w:after="120"/>
      <w:ind w:left="992" w:hanging="425"/>
    </w:pPr>
    <w:rPr>
      <w:color w:val="000000"/>
      <w:sz w:val="22"/>
    </w:rPr>
  </w:style>
  <w:style w:type="paragraph" w:customStyle="1" w:styleId="Bullet2">
    <w:name w:val="Bullet 2"/>
    <w:basedOn w:val="a1"/>
    <w:link w:val="Bullet2Char"/>
    <w:qFormat/>
    <w:pPr>
      <w:numPr>
        <w:numId w:val="9"/>
      </w:numPr>
      <w:spacing w:after="120"/>
      <w:ind w:left="1276" w:hanging="425"/>
    </w:pPr>
    <w:rPr>
      <w:color w:val="000000"/>
      <w:sz w:val="22"/>
    </w:rPr>
  </w:style>
  <w:style w:type="paragraph" w:customStyle="1" w:styleId="Heading1separationline">
    <w:name w:val="Heading 1 separation line"/>
    <w:basedOn w:val="a1"/>
    <w:next w:val="a1"/>
    <w:pPr>
      <w:pBdr>
        <w:bottom w:val="single" w:sz="8" w:space="1" w:color="00558C" w:themeColor="accent1"/>
      </w:pBdr>
      <w:spacing w:after="120" w:line="90" w:lineRule="exact"/>
      <w:ind w:right="8789"/>
    </w:pPr>
    <w:rPr>
      <w:color w:val="000000"/>
      <w:sz w:val="22"/>
    </w:rPr>
  </w:style>
  <w:style w:type="paragraph" w:customStyle="1" w:styleId="Heading2separationline">
    <w:name w:val="Heading 2 separation line"/>
    <w:basedOn w:val="a1"/>
    <w:next w:val="a1"/>
    <w:pPr>
      <w:pBdr>
        <w:bottom w:val="single" w:sz="4" w:space="1" w:color="575756"/>
      </w:pBdr>
      <w:spacing w:after="60" w:line="110" w:lineRule="exact"/>
      <w:ind w:right="8787"/>
    </w:pPr>
    <w:rPr>
      <w:color w:val="000000"/>
      <w:sz w:val="22"/>
    </w:rPr>
  </w:style>
  <w:style w:type="paragraph" w:customStyle="1" w:styleId="PageNumber1">
    <w:name w:val="Page Number1"/>
    <w:basedOn w:val="a1"/>
    <w:pPr>
      <w:spacing w:line="180" w:lineRule="exact"/>
      <w:jc w:val="right"/>
    </w:pPr>
    <w:rPr>
      <w:color w:val="00558C"/>
    </w:rPr>
  </w:style>
  <w:style w:type="paragraph" w:customStyle="1" w:styleId="Editionnumber">
    <w:name w:val="Edition number"/>
    <w:basedOn w:val="a1"/>
    <w:rPr>
      <w:b/>
      <w:color w:val="00558C"/>
      <w:sz w:val="50"/>
      <w:szCs w:val="50"/>
    </w:rPr>
  </w:style>
  <w:style w:type="paragraph" w:customStyle="1" w:styleId="Editionnumber-footer">
    <w:name w:val="Edition number - footer"/>
    <w:basedOn w:val="a6"/>
    <w:next w:val="a1"/>
    <w:pPr>
      <w:framePr w:hSpace="142" w:wrap="around" w:hAnchor="margin" w:xAlign="center" w:yAlign="bottom"/>
      <w:spacing w:before="40" w:line="180" w:lineRule="exact"/>
      <w:suppressOverlap/>
    </w:pPr>
    <w:rPr>
      <w:b/>
      <w:color w:val="00558C"/>
      <w:sz w:val="15"/>
      <w:szCs w:val="15"/>
    </w:rPr>
  </w:style>
  <w:style w:type="paragraph" w:customStyle="1" w:styleId="Contents">
    <w:name w:val="Contents"/>
    <w:basedOn w:val="a5"/>
    <w:pPr>
      <w:pBdr>
        <w:bottom w:val="single" w:sz="8" w:space="12" w:color="00558C" w:themeColor="accent1"/>
      </w:pBdr>
      <w:spacing w:before="100" w:line="560" w:lineRule="exact"/>
    </w:pPr>
    <w:rPr>
      <w:b/>
      <w:caps/>
      <w:color w:val="009FE3"/>
      <w:sz w:val="56"/>
      <w:szCs w:val="56"/>
    </w:rPr>
  </w:style>
  <w:style w:type="paragraph" w:styleId="10">
    <w:name w:val="toc 1"/>
    <w:basedOn w:val="a1"/>
    <w:next w:val="a1"/>
    <w:uiPriority w:val="39"/>
    <w:pPr>
      <w:tabs>
        <w:tab w:val="right" w:leader="dot" w:pos="9781"/>
      </w:tabs>
      <w:spacing w:after="40" w:line="300" w:lineRule="atLeast"/>
      <w:ind w:left="425" w:right="425" w:hanging="425"/>
    </w:pPr>
    <w:rPr>
      <w:b/>
      <w:caps/>
      <w:noProof/>
      <w:color w:val="00558C"/>
      <w:sz w:val="22"/>
    </w:rPr>
  </w:style>
  <w:style w:type="paragraph" w:styleId="20">
    <w:name w:val="toc 2"/>
    <w:basedOn w:val="a1"/>
    <w:next w:val="a1"/>
    <w:autoRedefine/>
    <w:uiPriority w:val="39"/>
    <w:pPr>
      <w:tabs>
        <w:tab w:val="right" w:leader="dot" w:pos="9781"/>
      </w:tabs>
      <w:spacing w:after="40" w:line="300" w:lineRule="atLeast"/>
      <w:ind w:left="709" w:right="425" w:hanging="709"/>
    </w:pPr>
    <w:rPr>
      <w:noProof/>
      <w:color w:val="00558C"/>
      <w:sz w:val="22"/>
    </w:rPr>
  </w:style>
  <w:style w:type="character" w:styleId="aa">
    <w:name w:val="Hyperlink"/>
    <w:basedOn w:val="a2"/>
    <w:uiPriority w:val="99"/>
    <w:unhideWhenUsed/>
    <w:rPr>
      <w:color w:val="00558C"/>
      <w:u w:val="single"/>
    </w:rPr>
  </w:style>
  <w:style w:type="paragraph" w:styleId="30">
    <w:name w:val="List Number 3"/>
    <w:basedOn w:val="a1"/>
    <w:uiPriority w:val="99"/>
    <w:unhideWhenUsed/>
    <w:pPr>
      <w:contextualSpacing/>
    </w:pPr>
  </w:style>
  <w:style w:type="paragraph" w:styleId="ab">
    <w:name w:val="table of figures"/>
    <w:basedOn w:val="a1"/>
    <w:next w:val="a1"/>
    <w:uiPriority w:val="99"/>
    <w:pPr>
      <w:tabs>
        <w:tab w:val="right" w:leader="dot" w:pos="9781"/>
      </w:tabs>
      <w:spacing w:after="60"/>
      <w:ind w:left="1276" w:right="425" w:hanging="1276"/>
    </w:pPr>
    <w:rPr>
      <w:i/>
      <w:color w:val="00558C"/>
      <w:sz w:val="22"/>
    </w:rPr>
  </w:style>
  <w:style w:type="paragraph" w:customStyle="1" w:styleId="Tabletext">
    <w:name w:val="Table text"/>
    <w:basedOn w:val="a1"/>
    <w:qFormat/>
    <w:pPr>
      <w:spacing w:before="60" w:after="60"/>
      <w:ind w:left="113" w:right="113"/>
    </w:pPr>
    <w:rPr>
      <w:color w:val="000000"/>
      <w:sz w:val="20"/>
    </w:rPr>
  </w:style>
  <w:style w:type="paragraph" w:customStyle="1" w:styleId="Doicumentrevisiontabletitle">
    <w:name w:val="Doicument revision table title"/>
    <w:basedOn w:val="Tabletext"/>
    <w:rPr>
      <w:b/>
      <w:color w:val="00558C"/>
    </w:rPr>
  </w:style>
  <w:style w:type="table" w:styleId="11">
    <w:name w:val="Medium Shading 1"/>
    <w:basedOn w:val="a3"/>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ac">
    <w:name w:val="caption"/>
    <w:basedOn w:val="a1"/>
    <w:next w:val="a1"/>
    <w:uiPriority w:val="35"/>
    <w:rPr>
      <w:b/>
      <w:bCs/>
      <w:i/>
      <w:color w:val="575756"/>
      <w:sz w:val="22"/>
      <w:u w:val="single"/>
    </w:rPr>
  </w:style>
  <w:style w:type="paragraph" w:styleId="31">
    <w:name w:val="toc 3"/>
    <w:basedOn w:val="a1"/>
    <w:next w:val="a1"/>
    <w:uiPriority w:val="39"/>
    <w:unhideWhenUsed/>
    <w:pPr>
      <w:tabs>
        <w:tab w:val="right" w:leader="dot" w:pos="9781"/>
      </w:tabs>
      <w:spacing w:after="60"/>
      <w:ind w:left="1134" w:hanging="709"/>
    </w:pPr>
    <w:rPr>
      <w:color w:val="00558C"/>
    </w:rPr>
  </w:style>
  <w:style w:type="paragraph" w:customStyle="1" w:styleId="Listatext">
    <w:name w:val="List a text"/>
    <w:basedOn w:val="a1"/>
    <w:qFormat/>
    <w:pPr>
      <w:spacing w:after="120"/>
      <w:ind w:left="1134"/>
    </w:pPr>
    <w:rPr>
      <w:sz w:val="22"/>
    </w:rPr>
  </w:style>
  <w:style w:type="character" w:customStyle="1" w:styleId="Bullet2Char">
    <w:name w:val="Bullet 2 Char"/>
    <w:basedOn w:val="a2"/>
    <w:link w:val="Bullet2"/>
    <w:rPr>
      <w:color w:val="000000"/>
      <w:lang w:val="en-GB"/>
    </w:rPr>
  </w:style>
  <w:style w:type="paragraph" w:customStyle="1" w:styleId="AppendixHead2">
    <w:name w:val="Appendix Head 2"/>
    <w:basedOn w:val="AppendixtitleHead1"/>
    <w:next w:val="Heading1separationline"/>
    <w:qFormat/>
    <w:pPr>
      <w:numPr>
        <w:ilvl w:val="1"/>
      </w:numPr>
      <w:spacing w:after="120"/>
    </w:pPr>
    <w:rPr>
      <w:rFonts w:cs="Arial"/>
      <w:sz w:val="24"/>
      <w:lang w:eastAsia="en-GB"/>
    </w:rPr>
  </w:style>
  <w:style w:type="paragraph" w:customStyle="1" w:styleId="AppendixHead3">
    <w:name w:val="Appendix Head 3"/>
    <w:basedOn w:val="a1"/>
    <w:next w:val="Heading2separationline"/>
    <w:qFormat/>
    <w:pPr>
      <w:numPr>
        <w:ilvl w:val="2"/>
        <w:numId w:val="1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a1"/>
    <w:qFormat/>
    <w:pPr>
      <w:numPr>
        <w:ilvl w:val="3"/>
      </w:numPr>
    </w:pPr>
    <w:rPr>
      <w:smallCaps w:val="0"/>
      <w:sz w:val="22"/>
    </w:rPr>
  </w:style>
  <w:style w:type="paragraph" w:customStyle="1" w:styleId="AppendixHead5">
    <w:name w:val="Appendix Head 5"/>
    <w:basedOn w:val="AppendixHead4"/>
    <w:next w:val="a1"/>
    <w:qFormat/>
    <w:pPr>
      <w:numPr>
        <w:ilvl w:val="4"/>
      </w:numPr>
      <w:ind w:left="1701" w:hanging="1701"/>
    </w:pPr>
    <w:rPr>
      <w:b w:val="0"/>
    </w:rPr>
  </w:style>
  <w:style w:type="paragraph" w:customStyle="1" w:styleId="AnnextitleHead1">
    <w:name w:val="Annex title (Head 1)"/>
    <w:next w:val="a1"/>
    <w:link w:val="AnnextitleHead1Char"/>
    <w:qFormat/>
    <w:pPr>
      <w:numPr>
        <w:numId w:val="4"/>
      </w:numPr>
      <w:spacing w:after="360"/>
    </w:pPr>
    <w:rPr>
      <w:b/>
      <w:caps/>
      <w:color w:val="00558C"/>
      <w:sz w:val="28"/>
      <w:lang w:val="en-GB"/>
    </w:rPr>
  </w:style>
  <w:style w:type="character" w:customStyle="1" w:styleId="AnnextitleHead1Char">
    <w:name w:val="Annex title (Head 1) Char"/>
    <w:basedOn w:val="a2"/>
    <w:link w:val="AnnextitleHead1"/>
    <w:rPr>
      <w:b/>
      <w:caps/>
      <w:color w:val="00558C"/>
      <w:sz w:val="28"/>
      <w:lang w:val="en-GB"/>
    </w:rPr>
  </w:style>
  <w:style w:type="paragraph" w:customStyle="1" w:styleId="AnnexHead2">
    <w:name w:val="Annex Head 2"/>
    <w:basedOn w:val="AnnextitleHead1"/>
    <w:next w:val="Heading1separationline"/>
    <w:qFormat/>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paragraph" w:styleId="ad">
    <w:name w:val="Body Text"/>
    <w:basedOn w:val="a1"/>
    <w:link w:val="Char2"/>
    <w:unhideWhenUsed/>
    <w:qFormat/>
    <w:pPr>
      <w:spacing w:after="120"/>
      <w:jc w:val="both"/>
    </w:pPr>
    <w:rPr>
      <w:sz w:val="22"/>
    </w:rPr>
  </w:style>
  <w:style w:type="character" w:customStyle="1" w:styleId="Char2">
    <w:name w:val="본문 Char"/>
    <w:basedOn w:val="a2"/>
    <w:link w:val="ad"/>
    <w:rPr>
      <w:lang w:val="en-GB"/>
    </w:rPr>
  </w:style>
  <w:style w:type="paragraph" w:customStyle="1" w:styleId="AnnexHead4">
    <w:name w:val="Annex Head 4"/>
    <w:basedOn w:val="AnnexHead3"/>
    <w:next w:val="ad"/>
    <w:qFormat/>
    <w:pPr>
      <w:numPr>
        <w:ilvl w:val="3"/>
      </w:numPr>
    </w:pPr>
    <w:rPr>
      <w:smallCaps w:val="0"/>
      <w:sz w:val="22"/>
    </w:rPr>
  </w:style>
  <w:style w:type="paragraph" w:customStyle="1" w:styleId="AnnexHead5">
    <w:name w:val="Annex Head 5"/>
    <w:basedOn w:val="a1"/>
    <w:next w:val="ad"/>
    <w:qFormat/>
    <w:pPr>
      <w:numPr>
        <w:ilvl w:val="4"/>
        <w:numId w:val="4"/>
      </w:numPr>
      <w:spacing w:before="120" w:after="120" w:line="240" w:lineRule="auto"/>
      <w:ind w:left="1701" w:hanging="1701"/>
    </w:pPr>
    <w:rPr>
      <w:rFonts w:eastAsia="Calibri" w:cs="Calibri"/>
      <w:color w:val="00558C"/>
      <w:sz w:val="22"/>
      <w:lang w:eastAsia="en-GB"/>
    </w:rPr>
  </w:style>
  <w:style w:type="character" w:styleId="ae">
    <w:name w:val="annotation reference"/>
    <w:basedOn w:val="a2"/>
    <w:unhideWhenUsed/>
    <w:rPr>
      <w:sz w:val="18"/>
      <w:szCs w:val="18"/>
      <w:lang w:val="en-GB"/>
    </w:rPr>
  </w:style>
  <w:style w:type="paragraph" w:styleId="af">
    <w:name w:val="annotation text"/>
    <w:basedOn w:val="a1"/>
    <w:link w:val="Char3"/>
    <w:unhideWhenUsed/>
    <w:pPr>
      <w:spacing w:line="240" w:lineRule="auto"/>
    </w:pPr>
    <w:rPr>
      <w:sz w:val="24"/>
      <w:szCs w:val="24"/>
    </w:rPr>
  </w:style>
  <w:style w:type="character" w:customStyle="1" w:styleId="Char3">
    <w:name w:val="메모 텍스트 Char"/>
    <w:basedOn w:val="a2"/>
    <w:link w:val="af"/>
    <w:rPr>
      <w:sz w:val="24"/>
      <w:szCs w:val="24"/>
      <w:lang w:val="en-GB"/>
    </w:rPr>
  </w:style>
  <w:style w:type="paragraph" w:styleId="af0">
    <w:name w:val="annotation subject"/>
    <w:basedOn w:val="af"/>
    <w:next w:val="af"/>
    <w:link w:val="Char4"/>
    <w:unhideWhenUsed/>
    <w:rPr>
      <w:b/>
      <w:bCs/>
      <w:sz w:val="20"/>
      <w:szCs w:val="20"/>
    </w:rPr>
  </w:style>
  <w:style w:type="character" w:customStyle="1" w:styleId="Char4">
    <w:name w:val="메모 주제 Char"/>
    <w:basedOn w:val="Char3"/>
    <w:link w:val="af0"/>
    <w:rPr>
      <w:b/>
      <w:bCs/>
      <w:sz w:val="20"/>
      <w:szCs w:val="20"/>
      <w:lang w:val="en-US"/>
    </w:rPr>
  </w:style>
  <w:style w:type="paragraph" w:styleId="32">
    <w:name w:val="Body Text Indent 3"/>
    <w:basedOn w:val="a1"/>
    <w:link w:val="3Char0"/>
    <w:semiHidden/>
    <w:unhideWhenUsed/>
    <w:pPr>
      <w:spacing w:after="120"/>
      <w:ind w:left="360"/>
    </w:pPr>
    <w:rPr>
      <w:sz w:val="16"/>
      <w:szCs w:val="16"/>
    </w:rPr>
  </w:style>
  <w:style w:type="character" w:customStyle="1" w:styleId="3Char0">
    <w:name w:val="본문 들여쓰기 3 Char"/>
    <w:basedOn w:val="a2"/>
    <w:link w:val="32"/>
    <w:semiHidden/>
    <w:rPr>
      <w:sz w:val="16"/>
      <w:szCs w:val="16"/>
      <w:lang w:val="en-GB"/>
    </w:rPr>
  </w:style>
  <w:style w:type="paragraph" w:customStyle="1" w:styleId="InsetList">
    <w:name w:val="Inset List"/>
    <w:basedOn w:val="a1"/>
    <w:pPr>
      <w:numPr>
        <w:numId w:val="17"/>
      </w:numPr>
      <w:spacing w:after="120"/>
      <w:jc w:val="both"/>
    </w:pPr>
    <w:rPr>
      <w:sz w:val="22"/>
    </w:rPr>
  </w:style>
  <w:style w:type="paragraph" w:customStyle="1" w:styleId="ListofFigures">
    <w:name w:val="List of Figures"/>
    <w:basedOn w:val="a1"/>
    <w:next w:val="a1"/>
    <w:pPr>
      <w:spacing w:after="240" w:line="480" w:lineRule="atLeast"/>
    </w:pPr>
    <w:rPr>
      <w:b/>
      <w:color w:val="009FE3"/>
      <w:sz w:val="40"/>
      <w:szCs w:val="40"/>
    </w:rPr>
  </w:style>
  <w:style w:type="paragraph" w:customStyle="1" w:styleId="Tablecaption">
    <w:name w:val="Table caption"/>
    <w:basedOn w:val="ac"/>
    <w:next w:val="a1"/>
    <w:qFormat/>
    <w:pPr>
      <w:numPr>
        <w:numId w:val="7"/>
      </w:numPr>
      <w:tabs>
        <w:tab w:val="left" w:pos="851"/>
      </w:tabs>
      <w:spacing w:before="240" w:after="240"/>
      <w:jc w:val="center"/>
    </w:pPr>
    <w:rPr>
      <w:b w:val="0"/>
      <w:u w:val="none"/>
    </w:rPr>
  </w:style>
  <w:style w:type="paragraph" w:styleId="a">
    <w:name w:val="List Number"/>
    <w:basedOn w:val="a1"/>
    <w:semiHidden/>
    <w:pPr>
      <w:numPr>
        <w:numId w:val="18"/>
      </w:numPr>
      <w:contextualSpacing/>
    </w:pPr>
  </w:style>
  <w:style w:type="paragraph" w:styleId="40">
    <w:name w:val="toc 4"/>
    <w:basedOn w:val="a1"/>
    <w:next w:val="a1"/>
    <w:autoRedefine/>
    <w:uiPriority w:val="39"/>
    <w:unhideWhenUsed/>
    <w:pPr>
      <w:tabs>
        <w:tab w:val="right" w:leader="dot" w:pos="9781"/>
        <w:tab w:val="right" w:leader="dot" w:pos="10195"/>
      </w:tabs>
      <w:ind w:left="1418" w:right="425" w:hanging="1418"/>
    </w:pPr>
    <w:rPr>
      <w:b/>
      <w:caps/>
      <w:color w:val="00558C"/>
      <w:sz w:val="22"/>
    </w:rPr>
  </w:style>
  <w:style w:type="paragraph" w:styleId="af1">
    <w:name w:val="footnote text"/>
    <w:basedOn w:val="a1"/>
    <w:link w:val="Char5"/>
    <w:uiPriority w:val="99"/>
    <w:unhideWhenUsed/>
    <w:pPr>
      <w:tabs>
        <w:tab w:val="left" w:pos="425"/>
      </w:tabs>
      <w:spacing w:line="240" w:lineRule="auto"/>
      <w:ind w:left="425" w:hanging="425"/>
    </w:pPr>
    <w:rPr>
      <w:szCs w:val="24"/>
      <w:vertAlign w:val="superscript"/>
    </w:rPr>
  </w:style>
  <w:style w:type="character" w:customStyle="1" w:styleId="Char5">
    <w:name w:val="각주 텍스트 Char"/>
    <w:basedOn w:val="a2"/>
    <w:link w:val="af1"/>
    <w:uiPriority w:val="99"/>
    <w:rPr>
      <w:sz w:val="18"/>
      <w:szCs w:val="24"/>
      <w:vertAlign w:val="superscript"/>
      <w:lang w:val="en-GB"/>
    </w:rPr>
  </w:style>
  <w:style w:type="character" w:styleId="af2">
    <w:name w:val="footnote reference"/>
    <w:uiPriority w:val="99"/>
    <w:rPr>
      <w:rFonts w:asciiTheme="minorHAnsi" w:hAnsiTheme="minorHAnsi"/>
      <w:sz w:val="20"/>
      <w:vertAlign w:val="superscript"/>
    </w:rPr>
  </w:style>
  <w:style w:type="character" w:styleId="af3">
    <w:name w:val="page number"/>
    <w:rPr>
      <w:rFonts w:asciiTheme="minorHAnsi" w:hAnsiTheme="minorHAnsi"/>
      <w:sz w:val="15"/>
    </w:rPr>
  </w:style>
  <w:style w:type="paragraph" w:customStyle="1" w:styleId="Footereditionno">
    <w:name w:val="Footer edition no."/>
    <w:basedOn w:val="a1"/>
    <w:pPr>
      <w:tabs>
        <w:tab w:val="right" w:pos="10206"/>
      </w:tabs>
    </w:pPr>
    <w:rPr>
      <w:b/>
      <w:color w:val="00558C"/>
      <w:sz w:val="15"/>
    </w:rPr>
  </w:style>
  <w:style w:type="paragraph" w:customStyle="1" w:styleId="Lista">
    <w:name w:val="List a"/>
    <w:basedOn w:val="a1"/>
    <w:qFormat/>
    <w:pPr>
      <w:numPr>
        <w:ilvl w:val="1"/>
        <w:numId w:val="8"/>
      </w:numPr>
      <w:spacing w:after="120" w:line="240" w:lineRule="auto"/>
      <w:jc w:val="both"/>
    </w:pPr>
    <w:rPr>
      <w:rFonts w:eastAsia="Times New Roman" w:cs="Times New Roman"/>
      <w:sz w:val="22"/>
      <w:szCs w:val="20"/>
      <w:lang w:eastAsia="en-GB"/>
    </w:rPr>
  </w:style>
  <w:style w:type="numbering" w:styleId="a0">
    <w:name w:val="Outline List 3"/>
    <w:basedOn w:val="a4"/>
    <w:pPr>
      <w:numPr>
        <w:numId w:val="19"/>
      </w:numPr>
    </w:pPr>
  </w:style>
  <w:style w:type="paragraph" w:styleId="50">
    <w:name w:val="toc 5"/>
    <w:basedOn w:val="a1"/>
    <w:next w:val="a1"/>
    <w:autoRedefine/>
    <w:uiPriority w:val="39"/>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60">
    <w:name w:val="toc 6"/>
    <w:basedOn w:val="a1"/>
    <w:next w:val="a1"/>
    <w:autoRedefine/>
    <w:pPr>
      <w:spacing w:line="240" w:lineRule="auto"/>
      <w:ind w:left="960"/>
    </w:pPr>
    <w:rPr>
      <w:rFonts w:ascii="Arial" w:eastAsia="Times New Roman" w:hAnsi="Arial" w:cs="Times New Roman"/>
      <w:sz w:val="20"/>
      <w:szCs w:val="20"/>
    </w:rPr>
  </w:style>
  <w:style w:type="paragraph" w:styleId="70">
    <w:name w:val="toc 7"/>
    <w:basedOn w:val="a1"/>
    <w:next w:val="a1"/>
    <w:autoRedefine/>
    <w:pPr>
      <w:spacing w:line="240" w:lineRule="auto"/>
      <w:ind w:left="1200"/>
    </w:pPr>
    <w:rPr>
      <w:rFonts w:ascii="Arial" w:eastAsia="Times New Roman" w:hAnsi="Arial" w:cs="Times New Roman"/>
      <w:sz w:val="20"/>
      <w:szCs w:val="20"/>
    </w:rPr>
  </w:style>
  <w:style w:type="paragraph" w:styleId="80">
    <w:name w:val="toc 8"/>
    <w:basedOn w:val="a1"/>
    <w:next w:val="a1"/>
    <w:autoRedefine/>
    <w:pPr>
      <w:spacing w:line="240" w:lineRule="auto"/>
      <w:ind w:left="1440"/>
    </w:pPr>
    <w:rPr>
      <w:rFonts w:ascii="Arial" w:eastAsia="Times New Roman" w:hAnsi="Arial" w:cs="Times New Roman"/>
      <w:sz w:val="20"/>
      <w:szCs w:val="20"/>
    </w:rPr>
  </w:style>
  <w:style w:type="paragraph" w:styleId="90">
    <w:name w:val="toc 9"/>
    <w:basedOn w:val="a1"/>
    <w:next w:val="a1"/>
    <w:autoRedefine/>
    <w:pPr>
      <w:spacing w:line="240" w:lineRule="auto"/>
      <w:ind w:left="1680"/>
    </w:pPr>
    <w:rPr>
      <w:rFonts w:ascii="Arial" w:eastAsia="Times New Roman" w:hAnsi="Arial" w:cs="Times New Roman"/>
      <w:sz w:val="20"/>
      <w:szCs w:val="20"/>
    </w:rPr>
  </w:style>
  <w:style w:type="paragraph" w:customStyle="1" w:styleId="Listi">
    <w:name w:val="List i"/>
    <w:basedOn w:val="Listitext"/>
    <w:qFormat/>
    <w:pPr>
      <w:numPr>
        <w:ilvl w:val="2"/>
        <w:numId w:val="8"/>
      </w:numPr>
      <w:ind w:left="1701" w:hanging="425"/>
    </w:pPr>
  </w:style>
  <w:style w:type="paragraph" w:customStyle="1" w:styleId="Listitext">
    <w:name w:val="List i text"/>
    <w:basedOn w:val="a1"/>
    <w:qFormat/>
    <w:pPr>
      <w:ind w:left="2268" w:hanging="567"/>
    </w:pPr>
    <w:rPr>
      <w:sz w:val="20"/>
    </w:rPr>
  </w:style>
  <w:style w:type="paragraph" w:customStyle="1" w:styleId="Bullet1text">
    <w:name w:val="Bullet 1 text"/>
    <w:basedOn w:val="a1"/>
    <w:qFormat/>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a1"/>
    <w:qFormat/>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a1"/>
    <w:qFormat/>
    <w:pPr>
      <w:numPr>
        <w:numId w:val="1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a1"/>
    <w:qFormat/>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a1"/>
    <w:qFormat/>
    <w:pPr>
      <w:numPr>
        <w:numId w:val="3"/>
      </w:numPr>
      <w:spacing w:after="120" w:line="240" w:lineRule="auto"/>
      <w:jc w:val="both"/>
    </w:pPr>
    <w:rPr>
      <w:rFonts w:eastAsia="Times New Roman" w:cs="Times New Roman"/>
      <w:sz w:val="22"/>
      <w:szCs w:val="20"/>
      <w:lang w:eastAsia="en-GB"/>
    </w:rPr>
  </w:style>
  <w:style w:type="paragraph" w:customStyle="1" w:styleId="List1text">
    <w:name w:val="List 1 text"/>
    <w:basedOn w:val="a1"/>
    <w:qFormat/>
    <w:pPr>
      <w:spacing w:after="120" w:line="240" w:lineRule="auto"/>
      <w:ind w:left="567"/>
      <w:jc w:val="both"/>
    </w:pPr>
    <w:rPr>
      <w:rFonts w:eastAsia="Times New Roman" w:cs="Times New Roman"/>
      <w:sz w:val="22"/>
      <w:szCs w:val="20"/>
      <w:lang w:eastAsia="en-GB"/>
    </w:rPr>
  </w:style>
  <w:style w:type="paragraph" w:styleId="af4">
    <w:name w:val="Document Map"/>
    <w:basedOn w:val="a1"/>
    <w:link w:val="Char6"/>
    <w:pPr>
      <w:shd w:val="clear" w:color="auto" w:fill="000080"/>
      <w:spacing w:line="240" w:lineRule="auto"/>
    </w:pPr>
    <w:rPr>
      <w:rFonts w:ascii="Tahoma" w:eastAsia="Times New Roman" w:hAnsi="Tahoma" w:cs="Times New Roman"/>
      <w:sz w:val="20"/>
      <w:szCs w:val="24"/>
      <w:lang w:val="de-DE" w:eastAsia="de-DE"/>
    </w:rPr>
  </w:style>
  <w:style w:type="character" w:customStyle="1" w:styleId="Char6">
    <w:name w:val="문서 구조 Char"/>
    <w:basedOn w:val="a2"/>
    <w:link w:val="af4"/>
    <w:rPr>
      <w:rFonts w:ascii="Tahoma" w:eastAsia="Times New Roman" w:hAnsi="Tahoma" w:cs="Times New Roman"/>
      <w:sz w:val="20"/>
      <w:szCs w:val="24"/>
      <w:shd w:val="clear" w:color="auto" w:fill="000080"/>
      <w:lang w:val="de-DE" w:eastAsia="de-DE"/>
    </w:rPr>
  </w:style>
  <w:style w:type="character" w:styleId="af5">
    <w:name w:val="FollowedHyperlink"/>
    <w:rPr>
      <w:color w:val="800080"/>
      <w:u w:val="single"/>
    </w:rPr>
  </w:style>
  <w:style w:type="paragraph" w:styleId="af6">
    <w:name w:val="Normal (Web)"/>
    <w:basedOn w:val="a1"/>
    <w:uiPriority w:val="99"/>
    <w:pPr>
      <w:spacing w:line="240" w:lineRule="auto"/>
    </w:pPr>
    <w:rPr>
      <w:rFonts w:ascii="Arial" w:eastAsia="Times New Roman" w:hAnsi="Arial" w:cs="Times New Roman"/>
      <w:sz w:val="22"/>
      <w:szCs w:val="24"/>
    </w:rPr>
  </w:style>
  <w:style w:type="paragraph" w:customStyle="1" w:styleId="TableofTables">
    <w:name w:val="Table of Tables"/>
    <w:basedOn w:val="ab"/>
    <w:pPr>
      <w:tabs>
        <w:tab w:val="left" w:pos="1134"/>
        <w:tab w:val="right" w:pos="9781"/>
      </w:tabs>
    </w:pPr>
  </w:style>
  <w:style w:type="character" w:styleId="af7">
    <w:name w:val="Emphasis"/>
    <w:rPr>
      <w:i/>
      <w:iCs/>
    </w:rPr>
  </w:style>
  <w:style w:type="character" w:styleId="HTML">
    <w:name w:val="HTML Cite"/>
    <w:rPr>
      <w:i/>
      <w:iCs/>
    </w:rPr>
  </w:style>
  <w:style w:type="paragraph" w:customStyle="1" w:styleId="Default">
    <w:name w:val="Default"/>
    <w:pPr>
      <w:autoSpaceDE w:val="0"/>
      <w:autoSpaceDN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a3"/>
    <w:next w:val="a8"/>
    <w:uiPriority w:val="59"/>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
    <w:name w:val="TOC Heading"/>
    <w:basedOn w:val="1"/>
    <w:next w:val="a1"/>
    <w:uiPriority w:val="39"/>
    <w:unhideWhenUsed/>
    <w:pPr>
      <w:numPr>
        <w:numId w:val="0"/>
      </w:numPr>
      <w:spacing w:before="480" w:line="276" w:lineRule="auto"/>
      <w:outlineLvl w:val="9"/>
    </w:pPr>
    <w:rPr>
      <w:caps w:val="0"/>
      <w:color w:val="004069"/>
      <w:szCs w:val="28"/>
      <w:lang w:val="sv-SE"/>
    </w:rPr>
  </w:style>
  <w:style w:type="paragraph" w:customStyle="1" w:styleId="Tableinsetlist">
    <w:name w:val="Table inset list"/>
    <w:basedOn w:val="InsetList"/>
    <w:pPr>
      <w:numPr>
        <w:numId w:val="5"/>
      </w:numPr>
      <w:spacing w:before="120"/>
      <w:contextualSpacing/>
    </w:pPr>
    <w:rPr>
      <w:sz w:val="20"/>
    </w:rPr>
  </w:style>
  <w:style w:type="paragraph" w:customStyle="1" w:styleId="Textedesaisie">
    <w:name w:val="Texte de saisie"/>
    <w:basedOn w:val="a1"/>
    <w:link w:val="TextedesaisieCar"/>
    <w:rPr>
      <w:color w:val="000000"/>
      <w:sz w:val="22"/>
    </w:rPr>
  </w:style>
  <w:style w:type="character" w:customStyle="1" w:styleId="TextedesaisieCar">
    <w:name w:val="Texte de saisie Car"/>
    <w:basedOn w:val="a2"/>
    <w:link w:val="Textedesaisie"/>
    <w:rPr>
      <w:color w:val="000000"/>
      <w:lang w:val="en-GB"/>
    </w:rPr>
  </w:style>
  <w:style w:type="paragraph" w:customStyle="1" w:styleId="AnnexTablecaption">
    <w:name w:val="Annex Table caption"/>
    <w:basedOn w:val="ad"/>
    <w:qFormat/>
    <w:pPr>
      <w:numPr>
        <w:numId w:val="15"/>
      </w:numPr>
      <w:jc w:val="center"/>
    </w:pPr>
    <w:rPr>
      <w:i/>
      <w:color w:val="00558C"/>
      <w:lang w:eastAsia="en-GB"/>
    </w:rPr>
  </w:style>
  <w:style w:type="paragraph" w:customStyle="1" w:styleId="Figurecaption">
    <w:name w:val="Figure caption"/>
    <w:basedOn w:val="ac"/>
    <w:next w:val="a1"/>
    <w:qFormat/>
    <w:pPr>
      <w:numPr>
        <w:numId w:val="6"/>
      </w:numPr>
      <w:spacing w:before="240" w:after="240"/>
      <w:jc w:val="center"/>
    </w:pPr>
    <w:rPr>
      <w:b w:val="0"/>
      <w:u w:val="none"/>
    </w:rPr>
  </w:style>
  <w:style w:type="paragraph" w:styleId="af8">
    <w:name w:val="No Spacing"/>
    <w:uiPriority w:val="1"/>
    <w:semiHidden/>
    <w:pPr>
      <w:spacing w:after="0" w:line="240" w:lineRule="auto"/>
    </w:pPr>
    <w:rPr>
      <w:sz w:val="18"/>
      <w:lang w:val="en-GB"/>
    </w:rPr>
  </w:style>
  <w:style w:type="paragraph" w:customStyle="1" w:styleId="Abbreviations">
    <w:name w:val="Abbreviations"/>
    <w:basedOn w:val="a1"/>
    <w:qFormat/>
    <w:pPr>
      <w:spacing w:after="60"/>
      <w:ind w:left="1418" w:hanging="1418"/>
    </w:pPr>
    <w:rPr>
      <w:sz w:val="22"/>
    </w:rPr>
  </w:style>
  <w:style w:type="paragraph" w:customStyle="1" w:styleId="Tableheading">
    <w:name w:val="Table heading"/>
    <w:basedOn w:val="a1"/>
    <w:qFormat/>
    <w:pPr>
      <w:spacing w:before="60" w:after="60"/>
      <w:ind w:left="113" w:right="113"/>
      <w:jc w:val="center"/>
    </w:pPr>
    <w:rPr>
      <w:b/>
      <w:color w:val="00558C"/>
      <w:sz w:val="20"/>
      <w:lang w:val="en-US"/>
    </w:rPr>
  </w:style>
  <w:style w:type="paragraph" w:customStyle="1" w:styleId="AppendixtitleHead1">
    <w:name w:val="Appendix title (Head 1)"/>
    <w:next w:val="ad"/>
    <w:qFormat/>
    <w:pPr>
      <w:numPr>
        <w:numId w:val="14"/>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a1"/>
    <w:pPr>
      <w:pBdr>
        <w:top w:val="single" w:sz="4" w:space="1" w:color="auto"/>
      </w:pBdr>
      <w:tabs>
        <w:tab w:val="right" w:pos="15309"/>
      </w:tabs>
    </w:pPr>
    <w:rPr>
      <w:b/>
      <w:color w:val="00558C"/>
      <w:sz w:val="15"/>
    </w:rPr>
  </w:style>
  <w:style w:type="paragraph" w:customStyle="1" w:styleId="Documentnumber">
    <w:name w:val="Document number"/>
    <w:basedOn w:val="a1"/>
    <w:next w:val="a1"/>
    <w:rPr>
      <w:caps/>
      <w:color w:val="00558C"/>
      <w:sz w:val="50"/>
    </w:rPr>
  </w:style>
  <w:style w:type="paragraph" w:customStyle="1" w:styleId="Documentdate">
    <w:name w:val="Document date"/>
    <w:basedOn w:val="a1"/>
    <w:rPr>
      <w:b/>
      <w:color w:val="00558C"/>
      <w:sz w:val="28"/>
    </w:rPr>
  </w:style>
  <w:style w:type="paragraph" w:customStyle="1" w:styleId="Footerportrait">
    <w:name w:val="Footer portrait"/>
    <w:basedOn w:val="a1"/>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pPr>
      <w:ind w:left="0" w:right="0"/>
    </w:pPr>
    <w:rPr>
      <w:b w:val="0"/>
      <w:color w:val="00558C"/>
    </w:rPr>
  </w:style>
  <w:style w:type="character" w:styleId="af9">
    <w:name w:val="Placeholder Text"/>
    <w:basedOn w:val="a2"/>
    <w:uiPriority w:val="99"/>
    <w:semiHidden/>
    <w:rPr>
      <w:color w:val="808080"/>
    </w:rPr>
  </w:style>
  <w:style w:type="paragraph" w:customStyle="1" w:styleId="Style1">
    <w:name w:val="Style1"/>
    <w:basedOn w:val="Tableheading"/>
  </w:style>
  <w:style w:type="paragraph" w:customStyle="1" w:styleId="Style2">
    <w:name w:val="Style2"/>
    <w:basedOn w:val="31"/>
    <w:autoRedefine/>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pPr>
      <w:ind w:right="14317"/>
    </w:pPr>
  </w:style>
  <w:style w:type="paragraph" w:styleId="afa">
    <w:name w:val="Title"/>
    <w:basedOn w:val="a1"/>
    <w:link w:val="Char7"/>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Char7">
    <w:name w:val="제목 Char"/>
    <w:basedOn w:val="a2"/>
    <w:link w:val="afa"/>
    <w:rPr>
      <w:rFonts w:ascii="Arial" w:eastAsia="Times New Roman" w:hAnsi="Arial" w:cs="Arial"/>
      <w:b/>
      <w:bCs/>
      <w:kern w:val="28"/>
      <w:sz w:val="32"/>
      <w:szCs w:val="32"/>
      <w:lang w:val="en-GB" w:eastAsia="en-GB"/>
    </w:rPr>
  </w:style>
  <w:style w:type="paragraph" w:customStyle="1" w:styleId="12">
    <w:name w:val="수정1"/>
    <w:hidden/>
    <w:uiPriority w:val="99"/>
    <w:semiHidden/>
    <w:pPr>
      <w:spacing w:after="0" w:line="240" w:lineRule="auto"/>
    </w:pPr>
    <w:rPr>
      <w:sz w:val="18"/>
      <w:lang w:val="en-GB"/>
    </w:rPr>
  </w:style>
  <w:style w:type="paragraph" w:customStyle="1" w:styleId="Referencetext">
    <w:name w:val="Reference text"/>
    <w:basedOn w:val="a1"/>
    <w:autoRedefine/>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6"/>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a1"/>
    <w:link w:val="MRNChar"/>
    <w:rPr>
      <w:b/>
      <w:color w:val="00558C"/>
      <w:sz w:val="28"/>
    </w:rPr>
  </w:style>
  <w:style w:type="character" w:customStyle="1" w:styleId="MRNChar">
    <w:name w:val="MRN Char"/>
    <w:basedOn w:val="a2"/>
    <w:link w:val="MRN"/>
    <w:rPr>
      <w:b/>
      <w:color w:val="00558C"/>
      <w:sz w:val="28"/>
      <w:lang w:val="en-GB"/>
    </w:rPr>
  </w:style>
  <w:style w:type="paragraph" w:customStyle="1" w:styleId="Revokes">
    <w:name w:val="Revokes"/>
    <w:basedOn w:val="Documentdate"/>
    <w:link w:val="RevokesChar"/>
    <w:rPr>
      <w:i/>
    </w:rPr>
  </w:style>
  <w:style w:type="character" w:customStyle="1" w:styleId="RevokesChar">
    <w:name w:val="Revokes Char"/>
    <w:basedOn w:val="a2"/>
    <w:link w:val="Revokes"/>
    <w:rPr>
      <w:b/>
      <w:i/>
      <w:color w:val="00558C"/>
      <w:sz w:val="28"/>
      <w:lang w:val="en-GB"/>
    </w:rPr>
  </w:style>
  <w:style w:type="paragraph" w:customStyle="1" w:styleId="Referencelist">
    <w:name w:val="Reference list"/>
    <w:basedOn w:val="a1"/>
    <w:qFormat/>
    <w:pPr>
      <w:numPr>
        <w:numId w:val="12"/>
      </w:numPr>
      <w:spacing w:before="120" w:after="60" w:line="240" w:lineRule="auto"/>
      <w:jc w:val="both"/>
    </w:pPr>
    <w:rPr>
      <w:rFonts w:eastAsia="Times New Roman" w:cs="Times New Roman"/>
      <w:sz w:val="22"/>
      <w:szCs w:val="20"/>
    </w:rPr>
  </w:style>
  <w:style w:type="paragraph" w:customStyle="1" w:styleId="Equationnumber">
    <w:name w:val="Equation number"/>
    <w:basedOn w:val="ad"/>
    <w:next w:val="ad"/>
    <w:link w:val="EquationnumberChar"/>
    <w:qFormat/>
    <w:pPr>
      <w:numPr>
        <w:numId w:val="11"/>
      </w:numPr>
      <w:spacing w:before="60"/>
      <w:jc w:val="right"/>
    </w:pPr>
  </w:style>
  <w:style w:type="character" w:customStyle="1" w:styleId="EquationnumberChar">
    <w:name w:val="Equation number Char"/>
    <w:basedOn w:val="Char2"/>
    <w:link w:val="Equationnumber"/>
    <w:rPr>
      <w:lang w:val="en-GB"/>
    </w:rPr>
  </w:style>
  <w:style w:type="paragraph" w:customStyle="1" w:styleId="Furtherreading">
    <w:name w:val="Further reading"/>
    <w:basedOn w:val="ad"/>
    <w:link w:val="FurtherreadingChar"/>
    <w:qFormat/>
    <w:pPr>
      <w:numPr>
        <w:numId w:val="13"/>
      </w:numPr>
      <w:spacing w:before="60"/>
    </w:pPr>
  </w:style>
  <w:style w:type="character" w:customStyle="1" w:styleId="FurtherreadingChar">
    <w:name w:val="Further reading Char"/>
    <w:basedOn w:val="Char2"/>
    <w:link w:val="Furtherreading"/>
    <w:rPr>
      <w:lang w:val="en-GB"/>
    </w:rPr>
  </w:style>
  <w:style w:type="paragraph" w:customStyle="1" w:styleId="Documentrevisiontabletitle">
    <w:name w:val="Document revision table title"/>
    <w:basedOn w:val="a1"/>
    <w:pPr>
      <w:spacing w:before="60" w:after="60"/>
      <w:ind w:left="113" w:right="113"/>
    </w:pPr>
    <w:rPr>
      <w:b/>
      <w:color w:val="00558C"/>
      <w:sz w:val="20"/>
    </w:rPr>
  </w:style>
  <w:style w:type="paragraph" w:customStyle="1" w:styleId="AnnexFigureCaption">
    <w:name w:val="Annex Figure Caption"/>
    <w:basedOn w:val="ad"/>
    <w:link w:val="AnnexFigureCaptionChar"/>
    <w:qFormat/>
    <w:pPr>
      <w:numPr>
        <w:numId w:val="16"/>
      </w:numPr>
      <w:jc w:val="center"/>
    </w:pPr>
    <w:rPr>
      <w:i/>
      <w:color w:val="00558C"/>
      <w:lang w:eastAsia="en-GB"/>
    </w:rPr>
  </w:style>
  <w:style w:type="character" w:customStyle="1" w:styleId="AnnexFigureCaptionChar">
    <w:name w:val="Annex Figure Caption Char"/>
    <w:basedOn w:val="Char2"/>
    <w:link w:val="AnnexFigureCaption"/>
    <w:rPr>
      <w:i/>
      <w:color w:val="00558C"/>
      <w:lang w:val="en-GB" w:eastAsia="en-GB"/>
    </w:rPr>
  </w:style>
  <w:style w:type="paragraph" w:customStyle="1" w:styleId="List1indent2">
    <w:name w:val="List 1 indent 2"/>
    <w:basedOn w:val="a1"/>
    <w:pPr>
      <w:widowControl w:val="0"/>
      <w:tabs>
        <w:tab w:val="num" w:pos="1701"/>
      </w:tabs>
      <w:autoSpaceDE w:val="0"/>
      <w:autoSpaceDN w:val="0"/>
      <w:spacing w:after="120" w:line="240" w:lineRule="auto"/>
      <w:ind w:left="1701" w:hanging="567"/>
      <w:jc w:val="both"/>
    </w:pPr>
    <w:rPr>
      <w:rFonts w:ascii="Arial" w:eastAsia="바탕" w:hAnsi="Arial" w:cs="Arial"/>
      <w:sz w:val="20"/>
      <w:szCs w:val="20"/>
      <w:lang w:eastAsia="en-GB"/>
    </w:rPr>
  </w:style>
  <w:style w:type="paragraph" w:customStyle="1" w:styleId="List1indent1">
    <w:name w:val="List 1 indent 1"/>
    <w:basedOn w:val="a1"/>
    <w:qFormat/>
    <w:pPr>
      <w:tabs>
        <w:tab w:val="num" w:pos="1134"/>
      </w:tabs>
      <w:spacing w:after="120" w:line="240" w:lineRule="auto"/>
      <w:ind w:left="1134" w:hanging="567"/>
      <w:jc w:val="both"/>
    </w:pPr>
    <w:rPr>
      <w:rFonts w:ascii="Arial" w:eastAsia="바탕" w:hAnsi="Arial" w:cs="Arial"/>
      <w:sz w:val="22"/>
      <w:lang w:eastAsia="en-GB"/>
    </w:rPr>
  </w:style>
  <w:style w:type="paragraph" w:styleId="afb">
    <w:name w:val="List Paragraph"/>
    <w:basedOn w:val="a1"/>
    <w:uiPriority w:val="34"/>
    <w:qFormat/>
    <w:pPr>
      <w:widowControl w:val="0"/>
      <w:wordWrap w:val="0"/>
      <w:autoSpaceDE w:val="0"/>
      <w:autoSpaceDN w:val="0"/>
      <w:spacing w:after="160" w:line="259" w:lineRule="auto"/>
      <w:ind w:leftChars="400" w:left="800"/>
      <w:jc w:val="both"/>
    </w:pPr>
    <w:rPr>
      <w:kern w:val="2"/>
      <w:sz w:val="20"/>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8942033">
      <w:bodyDiv w:val="1"/>
      <w:marLeft w:val="0"/>
      <w:marRight w:val="0"/>
      <w:marTop w:val="0"/>
      <w:marBottom w:val="0"/>
      <w:divBdr>
        <w:top w:val="none" w:sz="0" w:space="0" w:color="auto"/>
        <w:left w:val="none" w:sz="0" w:space="0" w:color="auto"/>
        <w:bottom w:val="none" w:sz="0" w:space="0" w:color="auto"/>
        <w:right w:val="none" w:sz="0" w:space="0" w:color="auto"/>
      </w:divBdr>
    </w:div>
    <w:div w:id="212900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1.xml"/><Relationship Id="rId21" Type="http://schemas.openxmlformats.org/officeDocument/2006/relationships/comments" Target="comments.xml"/><Relationship Id="rId34"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7.xml"/><Relationship Id="rId25" Type="http://schemas.openxmlformats.org/officeDocument/2006/relationships/header" Target="header10.xml"/><Relationship Id="rId33" Type="http://schemas.openxmlformats.org/officeDocument/2006/relationships/hyperlink" Target="http://www.iala-aism.org/wiki/dictionary" TargetMode="Externa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5.xml"/><Relationship Id="rId29"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microsoft.com/office/2018/08/relationships/commentsExtensible" Target="commentsExtensible.xml"/><Relationship Id="rId32" Type="http://schemas.openxmlformats.org/officeDocument/2006/relationships/image" Target="media/image8.png"/><Relationship Id="rId37"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4.xml"/><Relationship Id="rId23" Type="http://schemas.microsoft.com/office/2016/09/relationships/commentsIds" Target="commentsIds.xml"/><Relationship Id="rId28" Type="http://schemas.openxmlformats.org/officeDocument/2006/relationships/header" Target="header12.xml"/><Relationship Id="rId36" Type="http://schemas.openxmlformats.org/officeDocument/2006/relationships/customXml" Target="../customXml/item1.xml"/><Relationship Id="rId10" Type="http://schemas.openxmlformats.org/officeDocument/2006/relationships/footer" Target="footer2.xml"/><Relationship Id="rId19" Type="http://schemas.openxmlformats.org/officeDocument/2006/relationships/header" Target="header9.xml"/><Relationship Id="rId31"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microsoft.com/office/2011/relationships/commentsExtended" Target="commentsExtended.xml"/><Relationship Id="rId27" Type="http://schemas.openxmlformats.org/officeDocument/2006/relationships/footer" Target="footer6.xml"/><Relationship Id="rId30" Type="http://schemas.openxmlformats.org/officeDocument/2006/relationships/image" Target="media/image6.png"/><Relationship Id="rId35"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font script="Jpan" typeface=""/>
        <a:font script="Hang" typeface=""/>
        <a:font script="Hans" typeface=""/>
        <a:font script="Hant" typeface=""/>
        <a:font script="Arab" typeface=""/>
        <a:font script="Hebr" typeface=""/>
        <a:font script="Thai" typeface=""/>
        <a:font script="Ethi" typeface=""/>
        <a:font script="Beng" typeface=""/>
        <a:font script="Gujr" typeface=""/>
        <a:font script="Khmr" typeface=""/>
        <a:font script="Knda" typeface=""/>
        <a:font script="Guru" typeface=""/>
        <a:font script="Cans" typeface=""/>
        <a:font script="Cher" typeface=""/>
        <a:font script="Yiii" typeface=""/>
        <a:font script="Tibt" typeface=""/>
        <a:font script="Thaa" typeface=""/>
        <a:font script="Deva" typeface=""/>
        <a:font script="Telu" typeface=""/>
        <a:font script="Taml" typeface=""/>
        <a:font script="Syrc" typeface=""/>
        <a:font script="Orya" typeface=""/>
        <a:font script="Mlym" typeface=""/>
        <a:font script="Laoo" typeface=""/>
        <a:font script="Sinh" typeface=""/>
        <a:font script="Mong" typeface=""/>
        <a:font script="Viet" typeface=""/>
        <a:font script="Uigh" typeface=""/>
        <a:font script="Geor" typeface=""/>
        <a:font script="Mymr" typeface=""/>
      </a:majorFont>
      <a:minorFont>
        <a:latin typeface="Calibri"/>
        <a:ea typeface=""/>
        <a:cs typeface=""/>
        <a:font script="Jpan" typeface=""/>
        <a:font script="Hang" typeface=""/>
        <a:font script="Hans" typeface=""/>
        <a:font script="Hant" typeface=""/>
        <a:font script="Arab" typeface=""/>
        <a:font script="Hebr" typeface=""/>
        <a:font script="Thai" typeface=""/>
        <a:font script="Ethi" typeface=""/>
        <a:font script="Beng" typeface=""/>
        <a:font script="Gujr" typeface=""/>
        <a:font script="Khmr" typeface=""/>
        <a:font script="Knda" typeface=""/>
        <a:font script="Guru" typeface=""/>
        <a:font script="Cans" typeface=""/>
        <a:font script="Cher" typeface=""/>
        <a:font script="Yiii" typeface=""/>
        <a:font script="Tibt" typeface=""/>
        <a:font script="Thaa" typeface=""/>
        <a:font script="Deva" typeface=""/>
        <a:font script="Telu" typeface=""/>
        <a:font script="Taml" typeface=""/>
        <a:font script="Syrc" typeface=""/>
        <a:font script="Orya" typeface=""/>
        <a:font script="Mlym" typeface=""/>
        <a:font script="Laoo" typeface=""/>
        <a:font script="Sinh" typeface=""/>
        <a:font script="Mong" typeface=""/>
        <a:font script="Viet" typeface=""/>
        <a:font script="Uigh" typeface=""/>
        <a:font script="Geor" typeface=""/>
        <a:font script="Mymr"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12700" cap="flat" cmpd="sng" algn="ctr">
          <a:solidFill>
            <a:schemeClr val="phClr"/>
          </a:solidFill>
          <a:prstDash val="solid"/>
        </a:ln>
        <a:ln w="1905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3D9384-77F4-4294-8CE7-C844B6517AAD}"/>
</file>

<file path=customXml/itemProps2.xml><?xml version="1.0" encoding="utf-8"?>
<ds:datastoreItem xmlns:ds="http://schemas.openxmlformats.org/officeDocument/2006/customXml" ds:itemID="{2E058305-AA5A-4BBC-87C6-216076714890}"/>
</file>

<file path=docProps/app.xml><?xml version="1.0" encoding="utf-8"?>
<Properties xmlns="http://schemas.openxmlformats.org/officeDocument/2006/extended-properties" xmlns:vt="http://schemas.openxmlformats.org/officeDocument/2006/docPropsVTypes">
  <Template>Normal</Template>
  <TotalTime>0</TotalTime>
  <Pages>44</Pages>
  <Words>12112</Words>
  <Characters>69042</Characters>
  <Application>Microsoft Office Word</Application>
  <DocSecurity>0</DocSecurity>
  <Lines>575</Lines>
  <Paragraphs>161</Paragraphs>
  <ScaleCrop>false</ScaleCrop>
  <HeadingPairs>
    <vt:vector size="2" baseType="variant">
      <vt:variant>
        <vt:lpstr>제목</vt:lpstr>
      </vt:variant>
      <vt:variant>
        <vt:i4>1</vt:i4>
      </vt:variant>
    </vt:vector>
  </HeadingPairs>
  <TitlesOfParts>
    <vt:vector size="1" baseType="lpstr">
      <vt:lpstr>IALA Guideline</vt:lpstr>
    </vt:vector>
  </TitlesOfParts>
  <Manager/>
  <Company/>
  <LinksUpToDate>false</LinksUpToDate>
  <CharactersWithSpaces>80993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
  <cp:keywords/>
  <dc:description/>
  <cp:lastModifiedBy/>
  <cp:revision>1</cp:revision>
  <cp:lastPrinted>2020-11-25T08:30:00Z</cp:lastPrinted>
  <dcterms:created xsi:type="dcterms:W3CDTF">2024-02-29T11:33:00Z</dcterms:created>
  <dcterms:modified xsi:type="dcterms:W3CDTF">2024-02-29T11:33:00Z</dcterms:modified>
  <cp:version>1200.0100.01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ies>
</file>